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6D5D58EB"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1F78BE">
        <w:rPr>
          <w:b/>
          <w:sz w:val="32"/>
          <w:szCs w:val="32"/>
          <w:lang w:val="el-GR"/>
        </w:rPr>
        <w:t xml:space="preserve">(Διεθνούς) </w:t>
      </w:r>
      <w:r w:rsidRPr="001F78BE">
        <w:rPr>
          <w:b/>
          <w:sz w:val="32"/>
          <w:szCs w:val="32"/>
          <w:lang w:val="el-GR"/>
        </w:rPr>
        <w:t xml:space="preserve">Άνω </w:t>
      </w:r>
      <w:r w:rsidR="008B4966" w:rsidRPr="001F78BE">
        <w:rPr>
          <w:b/>
          <w:sz w:val="32"/>
          <w:szCs w:val="32"/>
          <w:lang w:val="el-GR"/>
        </w:rPr>
        <w:t xml:space="preserve">των </w:t>
      </w:r>
      <w:r w:rsidRPr="001F78BE">
        <w:rPr>
          <w:b/>
          <w:sz w:val="32"/>
          <w:szCs w:val="32"/>
          <w:lang w:val="el-GR"/>
        </w:rPr>
        <w:t>Ο</w:t>
      </w:r>
      <w:r w:rsidR="008B4966" w:rsidRPr="001F78BE">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4CE78F23" w:rsidR="0024279E" w:rsidRPr="001F78BE" w:rsidRDefault="00B21041" w:rsidP="00A406A5">
      <w:pPr>
        <w:jc w:val="center"/>
        <w:rPr>
          <w:b/>
          <w:sz w:val="32"/>
          <w:szCs w:val="32"/>
          <w:lang w:val="el-GR"/>
        </w:rPr>
      </w:pPr>
      <w:r>
        <w:rPr>
          <w:b/>
          <w:sz w:val="32"/>
          <w:szCs w:val="32"/>
          <w:lang w:val="el-GR"/>
        </w:rPr>
        <w:tab/>
      </w:r>
      <w:r w:rsidR="0024279E" w:rsidRPr="00603221">
        <w:rPr>
          <w:b/>
          <w:sz w:val="32"/>
          <w:szCs w:val="32"/>
          <w:lang w:val="el-GR"/>
        </w:rPr>
        <w:t>για το Έργο</w:t>
      </w:r>
      <w:r w:rsidR="00A406A5">
        <w:rPr>
          <w:b/>
          <w:sz w:val="32"/>
          <w:szCs w:val="32"/>
          <w:lang w:val="el-GR"/>
        </w:rPr>
        <w:t xml:space="preserve"> </w:t>
      </w:r>
      <w:r>
        <w:rPr>
          <w:b/>
          <w:sz w:val="32"/>
          <w:szCs w:val="32"/>
          <w:lang w:val="el-GR"/>
        </w:rPr>
        <w:tab/>
      </w:r>
      <w:r w:rsidR="0024279E" w:rsidRPr="001F78BE">
        <w:rPr>
          <w:b/>
          <w:sz w:val="32"/>
          <w:szCs w:val="32"/>
          <w:lang w:val="el-GR"/>
        </w:rPr>
        <w:t>«</w:t>
      </w:r>
      <w:r w:rsidR="001F78BE" w:rsidRPr="00010AE7">
        <w:rPr>
          <w:b/>
          <w:sz w:val="32"/>
          <w:szCs w:val="32"/>
          <w:lang w:val="el-GR"/>
        </w:rPr>
        <w:t xml:space="preserve">Παροχή </w:t>
      </w:r>
      <w:proofErr w:type="spellStart"/>
      <w:r w:rsidR="001F78BE" w:rsidRPr="00010AE7">
        <w:rPr>
          <w:b/>
          <w:sz w:val="32"/>
          <w:szCs w:val="32"/>
          <w:lang w:val="el-GR"/>
        </w:rPr>
        <w:t>Νεφο</w:t>
      </w:r>
      <w:proofErr w:type="spellEnd"/>
      <w:r w:rsidR="001F78BE" w:rsidRPr="00010AE7">
        <w:rPr>
          <w:b/>
          <w:sz w:val="32"/>
          <w:szCs w:val="32"/>
          <w:lang w:val="el-GR"/>
        </w:rPr>
        <w:t>-Υπολογιστικών Υποδομών και υπηρεσιών (</w:t>
      </w:r>
      <w:proofErr w:type="spellStart"/>
      <w:r w:rsidR="001F78BE" w:rsidRPr="00010AE7">
        <w:rPr>
          <w:b/>
          <w:sz w:val="32"/>
          <w:szCs w:val="32"/>
          <w:lang w:val="el-GR"/>
        </w:rPr>
        <w:t>Cloud</w:t>
      </w:r>
      <w:proofErr w:type="spellEnd"/>
      <w:r w:rsidR="001F78BE" w:rsidRPr="00010AE7">
        <w:rPr>
          <w:b/>
          <w:sz w:val="32"/>
          <w:szCs w:val="32"/>
          <w:lang w:val="el-GR"/>
        </w:rPr>
        <w:t xml:space="preserve"> Services)</w:t>
      </w:r>
      <w:r w:rsidR="0024279E" w:rsidRPr="001F78BE">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550D8B">
        <w:tc>
          <w:tcPr>
            <w:tcW w:w="2830" w:type="dxa"/>
            <w:shd w:val="clear" w:color="auto" w:fill="auto"/>
            <w:vAlign w:val="bottom"/>
          </w:tcPr>
          <w:p w14:paraId="2BF80F82" w14:textId="77777777" w:rsidR="0024279E" w:rsidRPr="00234806" w:rsidRDefault="0024279E" w:rsidP="00603221">
            <w:pPr>
              <w:autoSpaceDE w:val="0"/>
              <w:autoSpaceDN w:val="0"/>
              <w:adjustRightInd w:val="0"/>
              <w:spacing w:before="120" w:after="0"/>
              <w:jc w:val="right"/>
              <w:rPr>
                <w:b/>
                <w:color w:val="000000"/>
                <w:lang w:val="el-GR"/>
              </w:rPr>
            </w:pPr>
            <w:proofErr w:type="spellStart"/>
            <w:r w:rsidRPr="00234806">
              <w:rPr>
                <w:b/>
                <w:color w:val="000000"/>
                <w:lang w:val="el-GR"/>
              </w:rPr>
              <w:t>Κωδ</w:t>
            </w:r>
            <w:proofErr w:type="spellEnd"/>
            <w:r w:rsidRPr="00234806">
              <w:rPr>
                <w:b/>
                <w:color w:val="000000"/>
                <w:lang w:val="el-GR"/>
              </w:rPr>
              <w:t xml:space="preserve">. ΟΠΣ: </w:t>
            </w:r>
          </w:p>
        </w:tc>
        <w:tc>
          <w:tcPr>
            <w:tcW w:w="6798" w:type="dxa"/>
            <w:gridSpan w:val="2"/>
            <w:shd w:val="clear" w:color="auto" w:fill="auto"/>
            <w:vAlign w:val="bottom"/>
          </w:tcPr>
          <w:p w14:paraId="6677BE66" w14:textId="2361E34E" w:rsidR="0024279E" w:rsidRPr="00603221" w:rsidRDefault="00C81569" w:rsidP="00603221">
            <w:pPr>
              <w:autoSpaceDE w:val="0"/>
              <w:autoSpaceDN w:val="0"/>
              <w:adjustRightInd w:val="0"/>
              <w:spacing w:before="120" w:after="0"/>
              <w:rPr>
                <w:b/>
                <w:color w:val="0000FF"/>
                <w:highlight w:val="cyan"/>
              </w:rPr>
            </w:pPr>
            <w:r w:rsidRPr="00C81569">
              <w:rPr>
                <w:b/>
                <w:color w:val="000000"/>
              </w:rPr>
              <w:t>ΤΑ 5166485</w:t>
            </w:r>
          </w:p>
        </w:tc>
      </w:tr>
      <w:tr w:rsidR="0024279E" w:rsidRPr="00DF02B0" w14:paraId="4530F4FA" w14:textId="77777777" w:rsidTr="00550D8B">
        <w:tc>
          <w:tcPr>
            <w:tcW w:w="2830" w:type="dxa"/>
            <w:shd w:val="clear" w:color="auto" w:fill="auto"/>
            <w:vAlign w:val="bottom"/>
          </w:tcPr>
          <w:p w14:paraId="40C8D354" w14:textId="77777777" w:rsidR="0024279E" w:rsidRPr="00234806" w:rsidRDefault="0024279E" w:rsidP="00603221">
            <w:pPr>
              <w:autoSpaceDE w:val="0"/>
              <w:autoSpaceDN w:val="0"/>
              <w:adjustRightInd w:val="0"/>
              <w:spacing w:before="120" w:after="0"/>
              <w:jc w:val="right"/>
              <w:rPr>
                <w:b/>
                <w:color w:val="000000"/>
                <w:lang w:val="el-GR"/>
              </w:rPr>
            </w:pPr>
            <w:r w:rsidRPr="00234806">
              <w:rPr>
                <w:b/>
                <w:color w:val="000000"/>
                <w:lang w:val="el-GR"/>
              </w:rPr>
              <w:t>Επιχειρησιακό Πρόγραμμα:</w:t>
            </w:r>
          </w:p>
        </w:tc>
        <w:tc>
          <w:tcPr>
            <w:tcW w:w="6798" w:type="dxa"/>
            <w:gridSpan w:val="2"/>
            <w:shd w:val="clear" w:color="auto" w:fill="auto"/>
            <w:vAlign w:val="bottom"/>
          </w:tcPr>
          <w:p w14:paraId="736001C6" w14:textId="4A52E5B1" w:rsidR="0024279E" w:rsidRPr="001F78BE" w:rsidRDefault="001F78BE" w:rsidP="00603221">
            <w:pPr>
              <w:autoSpaceDE w:val="0"/>
              <w:autoSpaceDN w:val="0"/>
              <w:adjustRightInd w:val="0"/>
              <w:spacing w:before="120" w:after="0"/>
              <w:rPr>
                <w:b/>
                <w:color w:val="000000"/>
                <w:lang w:val="el-GR"/>
              </w:rPr>
            </w:pPr>
            <w:r>
              <w:rPr>
                <w:b/>
                <w:color w:val="000000"/>
                <w:lang w:val="el-GR"/>
              </w:rPr>
              <w:t>Ταμείο Ανάκαμψης και Ανθεκτικότητας</w:t>
            </w:r>
          </w:p>
        </w:tc>
      </w:tr>
      <w:tr w:rsidR="00210E77" w:rsidRPr="00DC7A23" w14:paraId="0BCC5B53" w14:textId="77777777" w:rsidTr="00835D3F">
        <w:tc>
          <w:tcPr>
            <w:tcW w:w="2830" w:type="dxa"/>
            <w:shd w:val="clear" w:color="auto" w:fill="auto"/>
            <w:vAlign w:val="bottom"/>
          </w:tcPr>
          <w:p w14:paraId="0232F1F7" w14:textId="77777777" w:rsidR="00210E77" w:rsidRPr="00234806" w:rsidRDefault="00210E77" w:rsidP="00210E77">
            <w:pPr>
              <w:autoSpaceDE w:val="0"/>
              <w:autoSpaceDN w:val="0"/>
              <w:adjustRightInd w:val="0"/>
              <w:spacing w:before="120" w:after="0"/>
              <w:jc w:val="right"/>
              <w:rPr>
                <w:b/>
                <w:color w:val="000000"/>
                <w:lang w:val="el-GR"/>
              </w:rPr>
            </w:pPr>
            <w:r w:rsidRPr="00234806">
              <w:rPr>
                <w:b/>
                <w:color w:val="000000"/>
                <w:lang w:val="el-GR"/>
              </w:rPr>
              <w:t>Προϋπολογισμός</w:t>
            </w:r>
            <w:r w:rsidRPr="00E73CBC">
              <w:rPr>
                <w:b/>
                <w:color w:val="000000"/>
                <w:lang w:val="el-GR"/>
              </w:rPr>
              <w:t>-Εκτιμώμενη αξία σύμβασης</w:t>
            </w:r>
            <w:r w:rsidRPr="00234806">
              <w:rPr>
                <w:b/>
                <w:color w:val="000000"/>
                <w:lang w:val="el-GR"/>
              </w:rPr>
              <w:t>:</w:t>
            </w:r>
          </w:p>
          <w:p w14:paraId="77794DB8" w14:textId="77777777" w:rsidR="00210E77" w:rsidRPr="00234806" w:rsidRDefault="00210E77" w:rsidP="00210E77">
            <w:pPr>
              <w:autoSpaceDE w:val="0"/>
              <w:autoSpaceDN w:val="0"/>
              <w:adjustRightInd w:val="0"/>
              <w:spacing w:before="120" w:after="0"/>
              <w:jc w:val="right"/>
              <w:rPr>
                <w:b/>
                <w:color w:val="000000"/>
                <w:lang w:val="el-GR"/>
              </w:rPr>
            </w:pPr>
          </w:p>
        </w:tc>
        <w:tc>
          <w:tcPr>
            <w:tcW w:w="6798" w:type="dxa"/>
            <w:gridSpan w:val="2"/>
            <w:shd w:val="clear" w:color="auto" w:fill="auto"/>
            <w:vAlign w:val="center"/>
          </w:tcPr>
          <w:p w14:paraId="78295BC6" w14:textId="77777777" w:rsidR="00210E77" w:rsidRDefault="00210E77" w:rsidP="00210E77">
            <w:pPr>
              <w:widowControl w:val="0"/>
              <w:pBdr>
                <w:top w:val="nil"/>
                <w:left w:val="nil"/>
                <w:bottom w:val="nil"/>
                <w:right w:val="nil"/>
                <w:between w:val="nil"/>
              </w:pBdr>
              <w:jc w:val="left"/>
              <w:rPr>
                <w:color w:val="000000"/>
                <w:lang w:val="el-GR"/>
              </w:rPr>
            </w:pPr>
            <w:r>
              <w:rPr>
                <w:color w:val="000000"/>
                <w:lang w:val="el-GR"/>
              </w:rPr>
              <w:t>Η Εκτιμώμενη αξία της σύμβασης ανέρχεται στο ποσό των ενενήντα πέντε εκατομμυρίων Ευρώ (</w:t>
            </w:r>
            <w:r w:rsidRPr="006A3275">
              <w:rPr>
                <w:color w:val="000000"/>
                <w:lang w:val="el-GR"/>
              </w:rPr>
              <w:t>€</w:t>
            </w:r>
            <w:r w:rsidRPr="00287A32">
              <w:rPr>
                <w:color w:val="000000"/>
                <w:lang w:val="el-GR"/>
              </w:rPr>
              <w:t>95.000.000</w:t>
            </w:r>
            <w:r w:rsidRPr="007A6B2A">
              <w:rPr>
                <w:color w:val="000000"/>
                <w:lang w:val="el-GR"/>
              </w:rPr>
              <w:t>,00</w:t>
            </w:r>
            <w:r>
              <w:rPr>
                <w:color w:val="000000"/>
                <w:lang w:val="el-GR"/>
              </w:rPr>
              <w:t>)</w:t>
            </w:r>
            <w:r w:rsidRPr="007A6B2A">
              <w:rPr>
                <w:color w:val="000000"/>
                <w:lang w:val="el-GR"/>
              </w:rPr>
              <w:t xml:space="preserve"> μη περιλαμβανομένου ΦΠΑ (Προϋπολογισμός με ΦΠΑ: </w:t>
            </w:r>
            <w:r w:rsidRPr="006A3275">
              <w:rPr>
                <w:color w:val="000000"/>
                <w:lang w:val="el-GR"/>
              </w:rPr>
              <w:t>€</w:t>
            </w:r>
            <w:r>
              <w:rPr>
                <w:color w:val="000000"/>
                <w:lang w:val="el-GR"/>
              </w:rPr>
              <w:t>117.800.000</w:t>
            </w:r>
            <w:r w:rsidRPr="007A6B2A">
              <w:rPr>
                <w:color w:val="000000"/>
                <w:lang w:val="el-GR"/>
              </w:rPr>
              <w:t>,00</w:t>
            </w:r>
            <w:r w:rsidRPr="006A3275">
              <w:rPr>
                <w:color w:val="000000"/>
                <w:lang w:val="el-GR"/>
              </w:rPr>
              <w:t xml:space="preserve"> </w:t>
            </w:r>
            <w:r w:rsidRPr="007A6B2A">
              <w:rPr>
                <w:color w:val="000000"/>
                <w:lang w:val="el-GR"/>
              </w:rPr>
              <w:t xml:space="preserve">, ΦΠΑ 24%  </w:t>
            </w:r>
            <w:r w:rsidRPr="006A3275">
              <w:rPr>
                <w:color w:val="000000"/>
                <w:lang w:val="el-GR"/>
              </w:rPr>
              <w:t>€</w:t>
            </w:r>
            <w:r>
              <w:rPr>
                <w:color w:val="000000"/>
                <w:lang w:val="el-GR"/>
              </w:rPr>
              <w:t>22.800.000</w:t>
            </w:r>
            <w:r w:rsidRPr="007A6B2A">
              <w:rPr>
                <w:color w:val="000000"/>
                <w:lang w:val="el-GR"/>
              </w:rPr>
              <w:t>,00)</w:t>
            </w:r>
          </w:p>
          <w:p w14:paraId="36FC6570" w14:textId="23EB6ECA" w:rsidR="00210E77" w:rsidRPr="00234806" w:rsidRDefault="00210E77" w:rsidP="0029319A">
            <w:pPr>
              <w:pStyle w:val="Tabletext"/>
              <w:spacing w:before="120" w:after="0"/>
              <w:jc w:val="both"/>
              <w:rPr>
                <w:rFonts w:cs="Tahoma"/>
                <w:b/>
                <w:color w:val="000000"/>
                <w:sz w:val="22"/>
                <w:szCs w:val="22"/>
              </w:rPr>
            </w:pPr>
            <w:r w:rsidRPr="00BF233E">
              <w:rPr>
                <w:rFonts w:cs="Tahoma"/>
                <w:color w:val="000000"/>
                <w:sz w:val="22"/>
                <w:szCs w:val="22"/>
              </w:rPr>
              <w:t xml:space="preserve">Η εκτιμώμενη αξία του δικαιώματος προαίρεσης (αύξησης φυσικού αντικειμένου έως 50%) </w:t>
            </w:r>
            <w:r w:rsidR="00AA0FA3" w:rsidRPr="00BF233E">
              <w:rPr>
                <w:rFonts w:cs="Tahoma"/>
                <w:color w:val="000000"/>
                <w:sz w:val="22"/>
                <w:szCs w:val="22"/>
              </w:rPr>
              <w:t>α</w:t>
            </w:r>
            <w:r w:rsidRPr="00BF233E">
              <w:rPr>
                <w:rFonts w:cs="Tahoma"/>
                <w:color w:val="000000"/>
                <w:sz w:val="22"/>
                <w:szCs w:val="22"/>
              </w:rPr>
              <w:t>νέρχεται στο ποσό των σαράντα επτά εκατομμυρίων πεντακοσίων χιλιάδων Ευρώ (€47.500.000,00) μη περιλαμβανομένου ΦΠΑ (Προϋπολογισμός με ΦΠΑ:  €58.900.000,00 , ΦΠΑ 24%  €11.400.000,00</w:t>
            </w:r>
            <w:r w:rsidR="00AA0FA3" w:rsidRPr="00BF233E">
              <w:rPr>
                <w:rFonts w:cs="Tahoma"/>
                <w:color w:val="000000"/>
                <w:sz w:val="22"/>
                <w:szCs w:val="22"/>
              </w:rPr>
              <w:t>)</w:t>
            </w:r>
          </w:p>
        </w:tc>
      </w:tr>
      <w:tr w:rsidR="001F78BE" w:rsidRPr="00DC7A23" w14:paraId="35B1EA53" w14:textId="77777777" w:rsidTr="00550D8B">
        <w:tc>
          <w:tcPr>
            <w:tcW w:w="2830" w:type="dxa"/>
            <w:shd w:val="clear" w:color="auto" w:fill="auto"/>
            <w:vAlign w:val="bottom"/>
          </w:tcPr>
          <w:p w14:paraId="39D82644" w14:textId="77777777" w:rsidR="001F78BE" w:rsidRPr="00603221" w:rsidRDefault="001F78BE" w:rsidP="001F78BE">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518A42D9" w:rsidR="001F78BE" w:rsidRPr="001F78BE" w:rsidRDefault="00D00170" w:rsidP="001F78BE">
            <w:pPr>
              <w:autoSpaceDE w:val="0"/>
              <w:autoSpaceDN w:val="0"/>
              <w:adjustRightInd w:val="0"/>
              <w:spacing w:before="120" w:after="0"/>
              <w:rPr>
                <w:b/>
                <w:color w:val="000000"/>
                <w:highlight w:val="cyan"/>
                <w:lang w:val="el-GR"/>
              </w:rPr>
            </w:pPr>
            <w:r w:rsidRPr="00D00170">
              <w:rPr>
                <w:lang w:val="el-GR"/>
              </w:rPr>
              <w:t xml:space="preserve">72410000-7 Υπηρεσίες </w:t>
            </w:r>
            <w:proofErr w:type="spellStart"/>
            <w:r w:rsidRPr="00D00170">
              <w:rPr>
                <w:lang w:val="el-GR"/>
              </w:rPr>
              <w:t>παρόχου</w:t>
            </w:r>
            <w:proofErr w:type="spellEnd"/>
            <w:r w:rsidR="001F78BE" w:rsidRPr="007A6B2A">
              <w:rPr>
                <w:lang w:val="el-GR"/>
              </w:rPr>
              <w:t>, 48820000-2 Εξυπηρετητές, 72500000-0 Υπηρεσίες πληροφορικής, 80533100-0 Υπηρεσίες εκπαίδευσης στον τομέα της πληροφορικής</w:t>
            </w:r>
            <w:r>
              <w:rPr>
                <w:lang w:val="el-GR"/>
              </w:rPr>
              <w:t xml:space="preserve"> </w:t>
            </w:r>
            <w:r w:rsidRPr="007A6B2A">
              <w:rPr>
                <w:lang w:val="el-GR"/>
              </w:rPr>
              <w:t xml:space="preserve"> και</w:t>
            </w:r>
            <w:r w:rsidR="001F78BE" w:rsidRPr="007A6B2A">
              <w:rPr>
                <w:lang w:val="el-GR"/>
              </w:rPr>
              <w:t xml:space="preserve"> 72212900-8 Διάφορες υπηρεσίες ανάπτυξης λογισμικού και συστήματα ηλεκτρονικών υπολογιστών </w:t>
            </w:r>
          </w:p>
        </w:tc>
      </w:tr>
      <w:tr w:rsidR="001F78BE" w:rsidRPr="00DC7A23" w14:paraId="5035F07E" w14:textId="77777777" w:rsidTr="00550D8B">
        <w:tc>
          <w:tcPr>
            <w:tcW w:w="2830" w:type="dxa"/>
            <w:shd w:val="clear" w:color="auto" w:fill="auto"/>
            <w:vAlign w:val="bottom"/>
          </w:tcPr>
          <w:p w14:paraId="05774F4B" w14:textId="77777777" w:rsidR="001F78BE" w:rsidRPr="00603221" w:rsidRDefault="001F78BE" w:rsidP="001F78BE">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6B1825C3" w:rsidR="001F78BE" w:rsidRPr="00603221" w:rsidRDefault="001F78BE" w:rsidP="001F78BE">
            <w:pPr>
              <w:autoSpaceDE w:val="0"/>
              <w:autoSpaceDN w:val="0"/>
              <w:adjustRightInd w:val="0"/>
              <w:spacing w:before="120" w:after="0"/>
              <w:rPr>
                <w:b/>
                <w:color w:val="000000"/>
                <w:lang w:val="el-GR"/>
              </w:rPr>
            </w:pPr>
            <w:r w:rsidRPr="007A6B2A">
              <w:rPr>
                <w:b/>
                <w:color w:val="000000"/>
                <w:lang w:val="el-GR"/>
              </w:rPr>
              <w:t>Η πλέον συμφέρουσα από οικονομική άποψη προσφορά βάσει βέλτιστης σχέσης ποιότητας – τιμής</w:t>
            </w:r>
          </w:p>
        </w:tc>
      </w:tr>
      <w:tr w:rsidR="001F78BE" w:rsidRPr="00DF02B0" w:rsidDel="005977E7" w14:paraId="1ED3570A" w14:textId="77777777" w:rsidTr="00C82832">
        <w:tc>
          <w:tcPr>
            <w:tcW w:w="2830" w:type="dxa"/>
            <w:shd w:val="clear" w:color="auto" w:fill="auto"/>
            <w:vAlign w:val="bottom"/>
          </w:tcPr>
          <w:p w14:paraId="4057F07C" w14:textId="77777777" w:rsidR="001F78BE" w:rsidRPr="00603221" w:rsidRDefault="001F78BE" w:rsidP="001F78BE">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3F4B88C3" w:rsidR="001F78BE" w:rsidRPr="00603221" w:rsidDel="005977E7" w:rsidRDefault="004D291A" w:rsidP="004D291A">
            <w:pPr>
              <w:autoSpaceDE w:val="0"/>
              <w:autoSpaceDN w:val="0"/>
              <w:adjustRightInd w:val="0"/>
              <w:spacing w:before="120" w:after="0"/>
              <w:rPr>
                <w:b/>
                <w:color w:val="000000"/>
              </w:rPr>
            </w:pPr>
            <w:r w:rsidRPr="004D291A">
              <w:rPr>
                <w:b/>
                <w:color w:val="000000"/>
              </w:rPr>
              <w:t>17-10-2022</w:t>
            </w:r>
          </w:p>
        </w:tc>
      </w:tr>
      <w:tr w:rsidR="001F78BE"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1F78BE" w:rsidRPr="00603221" w:rsidRDefault="001F78BE" w:rsidP="001F78BE">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23788F5C" w:rsidR="001F78BE" w:rsidRPr="00603221" w:rsidDel="005977E7" w:rsidRDefault="004D291A" w:rsidP="001F78BE">
            <w:pPr>
              <w:autoSpaceDE w:val="0"/>
              <w:autoSpaceDN w:val="0"/>
              <w:adjustRightInd w:val="0"/>
              <w:spacing w:before="120" w:after="0"/>
              <w:rPr>
                <w:b/>
                <w:color w:val="000000"/>
                <w:highlight w:val="yellow"/>
              </w:rPr>
            </w:pPr>
            <w:r w:rsidRPr="004D291A">
              <w:rPr>
                <w:b/>
                <w:color w:val="000000"/>
              </w:rPr>
              <w:t>6-9-2022</w:t>
            </w:r>
          </w:p>
        </w:tc>
      </w:tr>
      <w:tr w:rsidR="001F78BE"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1F78BE" w:rsidRPr="00603221" w:rsidRDefault="001F78BE" w:rsidP="001F78BE">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383100A2" w:rsidR="001F78BE" w:rsidRPr="00603221" w:rsidDel="005977E7" w:rsidRDefault="004D291A" w:rsidP="001F78BE">
            <w:pPr>
              <w:autoSpaceDE w:val="0"/>
              <w:autoSpaceDN w:val="0"/>
              <w:adjustRightInd w:val="0"/>
              <w:spacing w:before="120" w:after="0"/>
              <w:rPr>
                <w:b/>
                <w:color w:val="000000"/>
                <w:highlight w:val="yellow"/>
              </w:rPr>
            </w:pPr>
            <w:r w:rsidRPr="004D291A">
              <w:rPr>
                <w:b/>
                <w:color w:val="000000"/>
              </w:rPr>
              <w:t>6-9-2022</w:t>
            </w:r>
          </w:p>
        </w:tc>
      </w:tr>
      <w:tr w:rsidR="001F78BE" w:rsidRPr="00DF02B0" w:rsidDel="005977E7" w14:paraId="495E9DAA" w14:textId="77777777" w:rsidTr="00B42BA2">
        <w:tc>
          <w:tcPr>
            <w:tcW w:w="7332" w:type="dxa"/>
            <w:gridSpan w:val="2"/>
            <w:tcBorders>
              <w:bottom w:val="nil"/>
            </w:tcBorders>
            <w:shd w:val="clear" w:color="auto" w:fill="auto"/>
            <w:vAlign w:val="bottom"/>
          </w:tcPr>
          <w:p w14:paraId="323F833D" w14:textId="77777777" w:rsidR="001F78BE" w:rsidRPr="00C82832" w:rsidRDefault="001F78BE" w:rsidP="001F78BE">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7B99934A" w:rsidR="001F78BE" w:rsidRPr="00603221" w:rsidRDefault="004D291A" w:rsidP="004D291A">
            <w:pPr>
              <w:autoSpaceDE w:val="0"/>
              <w:autoSpaceDN w:val="0"/>
              <w:adjustRightInd w:val="0"/>
              <w:spacing w:before="120" w:after="0"/>
              <w:rPr>
                <w:b/>
                <w:color w:val="000000"/>
              </w:rPr>
            </w:pPr>
            <w:r w:rsidRPr="004D291A">
              <w:rPr>
                <w:b/>
                <w:color w:val="000000"/>
              </w:rPr>
              <w:t>31-8-2022</w:t>
            </w:r>
          </w:p>
        </w:tc>
      </w:tr>
      <w:tr w:rsidR="001F78BE" w:rsidRPr="003C0732" w:rsidDel="005977E7" w14:paraId="56137155" w14:textId="77777777" w:rsidTr="00B42BA2">
        <w:tc>
          <w:tcPr>
            <w:tcW w:w="7332" w:type="dxa"/>
            <w:gridSpan w:val="2"/>
            <w:tcBorders>
              <w:bottom w:val="nil"/>
            </w:tcBorders>
            <w:shd w:val="clear" w:color="auto" w:fill="auto"/>
            <w:vAlign w:val="bottom"/>
          </w:tcPr>
          <w:p w14:paraId="4DD3612B" w14:textId="77777777" w:rsidR="001F78BE" w:rsidRPr="00DF02B0" w:rsidRDefault="001F78BE" w:rsidP="001F78BE">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41EEE53D" w:rsidR="001F78BE" w:rsidRPr="00603221" w:rsidRDefault="004D291A" w:rsidP="001F78BE">
            <w:pPr>
              <w:autoSpaceDE w:val="0"/>
              <w:autoSpaceDN w:val="0"/>
              <w:adjustRightInd w:val="0"/>
              <w:spacing w:before="120" w:after="0"/>
              <w:rPr>
                <w:b/>
                <w:highlight w:val="magenta"/>
                <w:lang w:val="el-GR"/>
              </w:rPr>
            </w:pPr>
            <w:r w:rsidRPr="004D291A">
              <w:rPr>
                <w:b/>
                <w:color w:val="000000"/>
              </w:rPr>
              <w:t>6-9-2022</w:t>
            </w:r>
          </w:p>
        </w:tc>
      </w:tr>
    </w:tbl>
    <w:p w14:paraId="1C832E30" w14:textId="315AEEC9" w:rsidR="003C0732" w:rsidRPr="00855499" w:rsidRDefault="003C0732" w:rsidP="00603221">
      <w:pPr>
        <w:spacing w:after="0"/>
        <w:rPr>
          <w:b/>
          <w:color w:val="000000"/>
          <w:sz w:val="16"/>
          <w:szCs w:val="16"/>
        </w:rPr>
      </w:pPr>
    </w:p>
    <w:p w14:paraId="6F8FBAE8" w14:textId="77777777" w:rsidR="003C0732" w:rsidRDefault="003C0732" w:rsidP="00C82832"/>
    <w:p w14:paraId="78023D74" w14:textId="77777777" w:rsidR="00C82832" w:rsidRDefault="00C82832" w:rsidP="00C82832"/>
    <w:p w14:paraId="42B2A10B" w14:textId="77777777" w:rsidR="00C82832" w:rsidRDefault="00C82832" w:rsidP="00C82832">
      <w:bookmarkStart w:id="0" w:name="_Hlk46136262"/>
      <w:bookmarkStart w:id="1" w:name="_Hlk46136280"/>
      <w:bookmarkEnd w:id="0"/>
      <w:bookmarkEnd w:id="1"/>
    </w:p>
    <w:p w14:paraId="59D8F052" w14:textId="77777777" w:rsidR="00C82832" w:rsidRDefault="00C82832" w:rsidP="00C82832"/>
    <w:p w14:paraId="7D7F8C2C" w14:textId="77777777" w:rsidR="0024279E" w:rsidRPr="00603221" w:rsidRDefault="0024279E" w:rsidP="00E53D8A">
      <w:pPr>
        <w:pStyle w:val="2"/>
        <w:numPr>
          <w:ilvl w:val="0"/>
          <w:numId w:val="0"/>
        </w:numPr>
        <w:ind w:left="576"/>
        <w:rPr>
          <w:rFonts w:cs="Tahoma"/>
          <w:lang w:val="el-GR"/>
        </w:rPr>
      </w:pPr>
      <w:bookmarkStart w:id="2" w:name="_Toc375058496"/>
      <w:bookmarkStart w:id="3" w:name="_Toc418166314"/>
      <w:bookmarkStart w:id="4" w:name="_Toc112836288"/>
      <w:r w:rsidRPr="00603221">
        <w:rPr>
          <w:rFonts w:cs="Tahoma"/>
          <w:lang w:val="el-GR"/>
        </w:rPr>
        <w:lastRenderedPageBreak/>
        <w:t>ΓΕΝΙΚΕΣ ΠΛΗΡΟΦΟΡΙΕΣ</w:t>
      </w:r>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E60687E" w14:textId="77777777" w:rsidTr="0031590C">
        <w:trPr>
          <w:tblHeader/>
        </w:trPr>
        <w:tc>
          <w:tcPr>
            <w:tcW w:w="9855" w:type="dxa"/>
            <w:gridSpan w:val="2"/>
            <w:shd w:val="clear" w:color="auto" w:fill="E0E0E0"/>
            <w:vAlign w:val="center"/>
          </w:tcPr>
          <w:p w14:paraId="213160EF" w14:textId="77777777" w:rsidR="0024279E" w:rsidRPr="00603221" w:rsidRDefault="0024279E" w:rsidP="0031590C">
            <w:pPr>
              <w:pStyle w:val="3"/>
              <w:rPr>
                <w:rFonts w:cs="Tahoma"/>
                <w:szCs w:val="22"/>
                <w:lang w:val="el-GR"/>
              </w:rPr>
            </w:pPr>
            <w:bookmarkStart w:id="5" w:name="_Toc375058497"/>
            <w:bookmarkStart w:id="6" w:name="_Toc418166315"/>
            <w:bookmarkStart w:id="7" w:name="_Toc112836289"/>
            <w:r w:rsidRPr="00603221">
              <w:rPr>
                <w:rFonts w:cs="Tahoma"/>
                <w:szCs w:val="22"/>
                <w:lang w:val="el-GR"/>
              </w:rPr>
              <w:t>Συνοπτικά στοιχεία Έργου</w:t>
            </w:r>
            <w:bookmarkEnd w:id="5"/>
            <w:bookmarkEnd w:id="6"/>
            <w:bookmarkEnd w:id="7"/>
          </w:p>
        </w:tc>
      </w:tr>
      <w:tr w:rsidR="0024279E" w:rsidRPr="0031778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7777777" w:rsidR="0024279E" w:rsidRPr="00603221" w:rsidRDefault="0024279E" w:rsidP="0031590C">
            <w:pPr>
              <w:pStyle w:val="TabletextChar"/>
              <w:rPr>
                <w:rFonts w:cs="Tahoma"/>
                <w:sz w:val="22"/>
                <w:szCs w:val="22"/>
              </w:rPr>
            </w:pP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4574D6" w:rsidRPr="00DF02B0" w14:paraId="3B001AD1" w14:textId="77777777" w:rsidTr="0031590C">
        <w:tc>
          <w:tcPr>
            <w:tcW w:w="3708" w:type="dxa"/>
            <w:vAlign w:val="center"/>
          </w:tcPr>
          <w:p w14:paraId="6E86843A" w14:textId="77777777" w:rsidR="004574D6" w:rsidRPr="00603221" w:rsidRDefault="004574D6" w:rsidP="004574D6">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2BDA6877" w:rsidR="004574D6" w:rsidRPr="00603221" w:rsidRDefault="004574D6" w:rsidP="004574D6">
            <w:pPr>
              <w:pStyle w:val="TabletextChar"/>
              <w:rPr>
                <w:rFonts w:cs="Tahoma"/>
                <w:b/>
                <w:sz w:val="22"/>
                <w:szCs w:val="22"/>
              </w:rPr>
            </w:pPr>
            <w:r>
              <w:rPr>
                <w:rFonts w:cs="Tahoma"/>
                <w:b/>
                <w:color w:val="000000"/>
                <w:szCs w:val="22"/>
              </w:rPr>
              <w:t>ΥΠΟΥΡΓΕΙΟ ΨΗΦΙΑΚΗΣ ΔΙΑΚΥΒΕΡΝΗΣΗΣ</w:t>
            </w:r>
          </w:p>
        </w:tc>
      </w:tr>
      <w:tr w:rsidR="004574D6" w:rsidRPr="00DF02B0" w14:paraId="54746909" w14:textId="77777777" w:rsidTr="0031590C">
        <w:tc>
          <w:tcPr>
            <w:tcW w:w="3708" w:type="dxa"/>
            <w:vAlign w:val="center"/>
          </w:tcPr>
          <w:p w14:paraId="0E11A93B" w14:textId="77777777" w:rsidR="004574D6" w:rsidRPr="00603221" w:rsidRDefault="004574D6" w:rsidP="004574D6">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C658B1E" w:rsidR="004574D6" w:rsidRPr="00603221" w:rsidRDefault="004574D6" w:rsidP="004574D6">
            <w:pPr>
              <w:pStyle w:val="TabletextChar"/>
              <w:rPr>
                <w:rFonts w:cs="Tahoma"/>
                <w:sz w:val="22"/>
                <w:szCs w:val="22"/>
              </w:rPr>
            </w:pPr>
            <w:r>
              <w:rPr>
                <w:rFonts w:cs="Tahoma"/>
                <w:b/>
                <w:color w:val="000000"/>
                <w:szCs w:val="22"/>
              </w:rPr>
              <w:t>ΥΠΟΥΡΓΕΙΟ ΨΗΦΙΑΚΗΣ ΔΙΑΚΥΒΕΡΝΗΣΗΣ</w:t>
            </w:r>
          </w:p>
        </w:tc>
      </w:tr>
      <w:tr w:rsidR="004574D6" w:rsidRPr="00DF02B0" w14:paraId="17DCF025" w14:textId="77777777" w:rsidTr="0031590C">
        <w:tc>
          <w:tcPr>
            <w:tcW w:w="3708" w:type="dxa"/>
            <w:vAlign w:val="center"/>
          </w:tcPr>
          <w:p w14:paraId="10EE5F74" w14:textId="77777777" w:rsidR="004574D6" w:rsidRPr="00603221" w:rsidRDefault="004574D6" w:rsidP="004574D6">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0624C553" w:rsidR="004574D6" w:rsidRPr="00603221" w:rsidRDefault="004574D6" w:rsidP="004574D6">
            <w:pPr>
              <w:pStyle w:val="TabletextChar"/>
              <w:rPr>
                <w:rFonts w:cs="Tahoma"/>
                <w:b/>
                <w:sz w:val="22"/>
                <w:szCs w:val="22"/>
              </w:rPr>
            </w:pPr>
            <w:r>
              <w:rPr>
                <w:rFonts w:cs="Tahoma"/>
                <w:b/>
                <w:color w:val="000000"/>
                <w:szCs w:val="22"/>
              </w:rPr>
              <w:t>ΥΠΟΥΡΓΕΙΟ ΨΗΦΙΑΚΗΣ ΔΙΑΚΥΒΕΡΝΗΣΗΣ</w:t>
            </w:r>
          </w:p>
        </w:tc>
      </w:tr>
      <w:tr w:rsidR="004574D6" w:rsidRPr="00DC7A23" w14:paraId="48E5B3C2" w14:textId="77777777" w:rsidTr="0031590C">
        <w:tc>
          <w:tcPr>
            <w:tcW w:w="3708" w:type="dxa"/>
            <w:vAlign w:val="center"/>
          </w:tcPr>
          <w:p w14:paraId="11F58805" w14:textId="77777777" w:rsidR="004574D6" w:rsidRPr="00603221" w:rsidRDefault="004574D6" w:rsidP="004574D6">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90A8984" w14:textId="182653E5" w:rsidR="004574D6" w:rsidRPr="003747CB" w:rsidRDefault="004574D6" w:rsidP="004574D6">
            <w:pPr>
              <w:pStyle w:val="TabletextChar"/>
              <w:rPr>
                <w:rFonts w:cs="Tahoma"/>
                <w:sz w:val="22"/>
                <w:szCs w:val="22"/>
              </w:rPr>
            </w:pPr>
            <w:r w:rsidRPr="003747CB">
              <w:rPr>
                <w:rFonts w:cs="Tahoma"/>
                <w:sz w:val="22"/>
                <w:szCs w:val="22"/>
              </w:rPr>
              <w:t xml:space="preserve">Τόπος παράδοσης: </w:t>
            </w:r>
            <w:r w:rsidR="00F36D00">
              <w:rPr>
                <w:rFonts w:cs="Tahoma"/>
                <w:sz w:val="22"/>
                <w:szCs w:val="22"/>
              </w:rPr>
              <w:t>οι ε</w:t>
            </w:r>
            <w:r w:rsidR="00F36D00" w:rsidRPr="00234806">
              <w:rPr>
                <w:rFonts w:cs="Tahoma"/>
                <w:sz w:val="22"/>
                <w:szCs w:val="22"/>
              </w:rPr>
              <w:t>γκαταστάσεις της ΓΓΠΣΔΔ και της ΗΔΙΚΑ Α.Ε</w:t>
            </w:r>
            <w:r w:rsidR="00F36D00">
              <w:rPr>
                <w:rFonts w:cs="Tahoma"/>
                <w:sz w:val="22"/>
                <w:szCs w:val="22"/>
              </w:rPr>
              <w:t xml:space="preserve">. </w:t>
            </w:r>
            <w:r w:rsidR="00040605">
              <w:rPr>
                <w:rFonts w:cs="Tahoma"/>
                <w:sz w:val="22"/>
                <w:szCs w:val="22"/>
              </w:rPr>
              <w:t xml:space="preserve">ή/και </w:t>
            </w:r>
            <w:r w:rsidR="00F36D00" w:rsidRPr="003747CB">
              <w:rPr>
                <w:rFonts w:cs="Tahoma"/>
                <w:sz w:val="22"/>
                <w:szCs w:val="22"/>
              </w:rPr>
              <w:t>η Αναθέτουσα Αρχή</w:t>
            </w:r>
            <w:r w:rsidRPr="003747CB">
              <w:rPr>
                <w:rFonts w:cs="Tahoma"/>
                <w:sz w:val="22"/>
                <w:szCs w:val="22"/>
              </w:rPr>
              <w:t>.</w:t>
            </w:r>
          </w:p>
          <w:p w14:paraId="136FF3B9" w14:textId="444A400E" w:rsidR="004574D6" w:rsidRPr="003747CB" w:rsidRDefault="004574D6" w:rsidP="004574D6">
            <w:pPr>
              <w:pStyle w:val="TabletextChar"/>
              <w:rPr>
                <w:rFonts w:cs="Tahoma"/>
                <w:sz w:val="22"/>
                <w:szCs w:val="22"/>
              </w:rPr>
            </w:pPr>
            <w:r w:rsidRPr="00234806">
              <w:rPr>
                <w:rFonts w:cs="Tahoma"/>
                <w:sz w:val="22"/>
                <w:szCs w:val="22"/>
              </w:rPr>
              <w:t>Τόπος παροχής υπηρεσιών: Εγκαταστάσεις της ΓΓΠΣΔΔ και της ΗΔΙΚΑ Α.Ε.</w:t>
            </w:r>
          </w:p>
        </w:tc>
      </w:tr>
      <w:tr w:rsidR="004574D6" w:rsidRPr="00DC7A23" w14:paraId="0793C63A" w14:textId="77777777" w:rsidTr="0031590C">
        <w:tc>
          <w:tcPr>
            <w:tcW w:w="3708" w:type="dxa"/>
            <w:vAlign w:val="center"/>
          </w:tcPr>
          <w:p w14:paraId="2F2DF21E" w14:textId="77777777" w:rsidR="004574D6" w:rsidRPr="00603221" w:rsidRDefault="004574D6" w:rsidP="004574D6">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0E0E4273" w:rsidR="004574D6" w:rsidRPr="003747CB" w:rsidRDefault="004574D6" w:rsidP="004574D6">
            <w:pPr>
              <w:pStyle w:val="TabletextChar"/>
              <w:rPr>
                <w:rFonts w:cs="Tahoma"/>
                <w:b/>
                <w:sz w:val="22"/>
                <w:szCs w:val="22"/>
              </w:rPr>
            </w:pPr>
            <w:r w:rsidRPr="003747CB">
              <w:rPr>
                <w:rFonts w:cs="Tahoma"/>
                <w:b/>
                <w:sz w:val="22"/>
                <w:szCs w:val="22"/>
                <w:lang w:val="en-US"/>
              </w:rPr>
              <w:t>CPV</w:t>
            </w:r>
            <w:r w:rsidRPr="003747CB">
              <w:rPr>
                <w:rFonts w:cs="Tahoma"/>
                <w:b/>
                <w:sz w:val="22"/>
                <w:szCs w:val="22"/>
              </w:rPr>
              <w:t xml:space="preserve">: </w:t>
            </w:r>
            <w:r w:rsidR="009F32AD" w:rsidRPr="009F32AD">
              <w:rPr>
                <w:rFonts w:cs="Tahoma"/>
                <w:color w:val="000000"/>
                <w:sz w:val="22"/>
                <w:szCs w:val="22"/>
              </w:rPr>
              <w:t xml:space="preserve">72410000-7 Υπηρεσίες </w:t>
            </w:r>
            <w:proofErr w:type="spellStart"/>
            <w:r w:rsidR="009F32AD" w:rsidRPr="009F32AD">
              <w:rPr>
                <w:rFonts w:cs="Tahoma"/>
                <w:color w:val="000000"/>
                <w:sz w:val="22"/>
                <w:szCs w:val="22"/>
              </w:rPr>
              <w:t>παρόχου</w:t>
            </w:r>
            <w:proofErr w:type="spellEnd"/>
            <w:r w:rsidR="009F32AD" w:rsidRPr="009F32AD">
              <w:rPr>
                <w:rFonts w:cs="Tahoma"/>
                <w:color w:val="000000"/>
                <w:sz w:val="22"/>
                <w:szCs w:val="22"/>
              </w:rPr>
              <w:t xml:space="preserve">, 48820000-2 Εξυπηρετητές, 72500000-0 Υπηρεσίες πληροφορικής, 80533100-0 Υπηρεσίες εκπαίδευσης στον τομέα της </w:t>
            </w:r>
            <w:proofErr w:type="gramStart"/>
            <w:r w:rsidR="009F32AD" w:rsidRPr="009F32AD">
              <w:rPr>
                <w:rFonts w:cs="Tahoma"/>
                <w:color w:val="000000"/>
                <w:sz w:val="22"/>
                <w:szCs w:val="22"/>
              </w:rPr>
              <w:t>πληροφορικής  και</w:t>
            </w:r>
            <w:proofErr w:type="gramEnd"/>
            <w:r w:rsidR="009F32AD" w:rsidRPr="009F32AD">
              <w:rPr>
                <w:rFonts w:cs="Tahoma"/>
                <w:color w:val="000000"/>
                <w:sz w:val="22"/>
                <w:szCs w:val="22"/>
              </w:rPr>
              <w:t xml:space="preserve"> 72212900-8 Διάφορες υπηρεσίες ανάπτυξης λογισμικού και συστήματα ηλεκτρονικών υπολογιστών</w:t>
            </w:r>
          </w:p>
        </w:tc>
      </w:tr>
      <w:tr w:rsidR="004574D6" w:rsidRPr="00DC7A23" w14:paraId="57505348" w14:textId="77777777" w:rsidTr="0031590C">
        <w:tc>
          <w:tcPr>
            <w:tcW w:w="3708" w:type="dxa"/>
            <w:vAlign w:val="center"/>
          </w:tcPr>
          <w:p w14:paraId="4B2840F0" w14:textId="77777777" w:rsidR="004574D6" w:rsidRPr="00603221" w:rsidRDefault="004574D6" w:rsidP="004574D6">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73AEB11C" w:rsidR="004574D6" w:rsidRPr="00603221" w:rsidRDefault="004574D6">
            <w:pPr>
              <w:rPr>
                <w:lang w:val="el-GR"/>
              </w:rPr>
            </w:pPr>
            <w:r w:rsidRPr="007A6B2A">
              <w:rPr>
                <w:color w:val="000000"/>
                <w:lang w:val="el-GR"/>
              </w:rPr>
              <w:t>Ηλεκτρονικός Ανοικτός Διεθνής Διαγωνισμός με κριτήριο ανάθεσης την πλέον συμφέρουσα από οικονομική άποψη προσφορά, βάσει βέλτιστης σχέσης ποιότητας – τιμής</w:t>
            </w:r>
          </w:p>
        </w:tc>
      </w:tr>
      <w:tr w:rsidR="00AA0FA3" w:rsidRPr="00DC7A23" w14:paraId="118555D2" w14:textId="77777777" w:rsidTr="0031590C">
        <w:tc>
          <w:tcPr>
            <w:tcW w:w="3708" w:type="dxa"/>
            <w:vAlign w:val="center"/>
          </w:tcPr>
          <w:p w14:paraId="3F97C59A" w14:textId="77777777" w:rsidR="00AA0FA3" w:rsidRPr="00603221" w:rsidRDefault="00AA0FA3" w:rsidP="00AA0FA3">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2AFC9A54" w14:textId="77777777" w:rsidR="00AA0FA3" w:rsidRDefault="00AA0FA3" w:rsidP="00AA0FA3">
            <w:pPr>
              <w:widowControl w:val="0"/>
              <w:pBdr>
                <w:top w:val="nil"/>
                <w:left w:val="nil"/>
                <w:bottom w:val="nil"/>
                <w:right w:val="nil"/>
                <w:between w:val="nil"/>
              </w:pBdr>
              <w:jc w:val="left"/>
              <w:rPr>
                <w:color w:val="000000"/>
                <w:lang w:val="el-GR"/>
              </w:rPr>
            </w:pPr>
            <w:r>
              <w:rPr>
                <w:color w:val="000000"/>
                <w:lang w:val="el-GR"/>
              </w:rPr>
              <w:t>Η Εκτιμώμενη αξία της σύμβασης ανέρχεται στο ποσό των ενενήντα πέντε εκατομμυρίων Ευρώ (</w:t>
            </w:r>
            <w:r w:rsidRPr="006A3275">
              <w:rPr>
                <w:color w:val="000000"/>
                <w:lang w:val="el-GR"/>
              </w:rPr>
              <w:t>€</w:t>
            </w:r>
            <w:r w:rsidRPr="00287A32">
              <w:rPr>
                <w:color w:val="000000"/>
                <w:lang w:val="el-GR"/>
              </w:rPr>
              <w:t>95.000.000</w:t>
            </w:r>
            <w:r w:rsidRPr="007A6B2A">
              <w:rPr>
                <w:color w:val="000000"/>
                <w:lang w:val="el-GR"/>
              </w:rPr>
              <w:t>,00</w:t>
            </w:r>
            <w:r>
              <w:rPr>
                <w:color w:val="000000"/>
                <w:lang w:val="el-GR"/>
              </w:rPr>
              <w:t>)</w:t>
            </w:r>
            <w:r w:rsidRPr="007A6B2A">
              <w:rPr>
                <w:color w:val="000000"/>
                <w:lang w:val="el-GR"/>
              </w:rPr>
              <w:t xml:space="preserve"> μη περιλαμβανομένου ΦΠΑ (Προϋπολογισμός με ΦΠΑ: </w:t>
            </w:r>
            <w:r w:rsidRPr="006A3275">
              <w:rPr>
                <w:color w:val="000000"/>
                <w:lang w:val="el-GR"/>
              </w:rPr>
              <w:t>€</w:t>
            </w:r>
            <w:r>
              <w:rPr>
                <w:color w:val="000000"/>
                <w:lang w:val="el-GR"/>
              </w:rPr>
              <w:t>117.800.000</w:t>
            </w:r>
            <w:r w:rsidRPr="007A6B2A">
              <w:rPr>
                <w:color w:val="000000"/>
                <w:lang w:val="el-GR"/>
              </w:rPr>
              <w:t>,00</w:t>
            </w:r>
            <w:r w:rsidRPr="006A3275">
              <w:rPr>
                <w:color w:val="000000"/>
                <w:lang w:val="el-GR"/>
              </w:rPr>
              <w:t xml:space="preserve"> </w:t>
            </w:r>
            <w:r w:rsidRPr="007A6B2A">
              <w:rPr>
                <w:color w:val="000000"/>
                <w:lang w:val="el-GR"/>
              </w:rPr>
              <w:t xml:space="preserve">, ΦΠΑ 24%  </w:t>
            </w:r>
            <w:r w:rsidRPr="006A3275">
              <w:rPr>
                <w:color w:val="000000"/>
                <w:lang w:val="el-GR"/>
              </w:rPr>
              <w:t>€</w:t>
            </w:r>
            <w:r>
              <w:rPr>
                <w:color w:val="000000"/>
                <w:lang w:val="el-GR"/>
              </w:rPr>
              <w:t>22.800.000</w:t>
            </w:r>
            <w:r w:rsidRPr="007A6B2A">
              <w:rPr>
                <w:color w:val="000000"/>
                <w:lang w:val="el-GR"/>
              </w:rPr>
              <w:t>,00)</w:t>
            </w:r>
          </w:p>
          <w:p w14:paraId="08110F51" w14:textId="6FC019DC" w:rsidR="00AA0FA3" w:rsidRPr="003747CB" w:rsidRDefault="00AA0FA3" w:rsidP="0029319A">
            <w:pPr>
              <w:pStyle w:val="Tabletext"/>
              <w:numPr>
                <w:ilvl w:val="0"/>
                <w:numId w:val="15"/>
              </w:numPr>
              <w:pBdr>
                <w:top w:val="nil"/>
                <w:left w:val="nil"/>
                <w:bottom w:val="nil"/>
                <w:right w:val="nil"/>
                <w:between w:val="nil"/>
              </w:pBdr>
              <w:spacing w:before="120" w:after="0"/>
              <w:ind w:left="242" w:hanging="242"/>
              <w:jc w:val="both"/>
              <w:rPr>
                <w:rFonts w:cs="Tahoma"/>
                <w:sz w:val="22"/>
                <w:szCs w:val="22"/>
              </w:rPr>
            </w:pPr>
            <w:r>
              <w:rPr>
                <w:rFonts w:cs="Tahoma"/>
                <w:color w:val="000000"/>
                <w:sz w:val="22"/>
                <w:szCs w:val="22"/>
              </w:rPr>
              <w:t>Η εκτιμώμενη αξία του δικαιώματος προαίρεσης</w:t>
            </w:r>
            <w:r w:rsidRPr="00234806">
              <w:rPr>
                <w:rFonts w:cs="Tahoma"/>
                <w:color w:val="000000"/>
                <w:sz w:val="22"/>
                <w:szCs w:val="22"/>
              </w:rPr>
              <w:t xml:space="preserve"> </w:t>
            </w:r>
            <w:r>
              <w:rPr>
                <w:rFonts w:cs="Tahoma"/>
                <w:color w:val="000000"/>
                <w:sz w:val="22"/>
                <w:szCs w:val="22"/>
              </w:rPr>
              <w:t>(</w:t>
            </w:r>
            <w:r w:rsidRPr="00234806">
              <w:rPr>
                <w:rFonts w:cs="Tahoma"/>
                <w:color w:val="000000"/>
                <w:sz w:val="22"/>
                <w:szCs w:val="22"/>
              </w:rPr>
              <w:t>αύξησης φυσικού αντικειμένου</w:t>
            </w:r>
            <w:r>
              <w:rPr>
                <w:rFonts w:cs="Tahoma"/>
                <w:color w:val="000000"/>
                <w:sz w:val="22"/>
                <w:szCs w:val="22"/>
              </w:rPr>
              <w:t xml:space="preserve"> έως 50%) ανέρχεται στο ποσό των σαράντα επτά εκατομμυρίων πεντακοσίων χιλιάδων Ευρώ</w:t>
            </w:r>
            <w:r w:rsidRPr="00234806">
              <w:rPr>
                <w:rFonts w:cs="Tahoma"/>
                <w:color w:val="000000"/>
                <w:sz w:val="22"/>
                <w:szCs w:val="22"/>
              </w:rPr>
              <w:t xml:space="preserve"> </w:t>
            </w:r>
            <w:r>
              <w:rPr>
                <w:rFonts w:cs="Tahoma"/>
                <w:color w:val="000000"/>
                <w:sz w:val="22"/>
                <w:szCs w:val="22"/>
              </w:rPr>
              <w:t>(</w:t>
            </w:r>
            <w:r w:rsidRPr="006A3275">
              <w:rPr>
                <w:rFonts w:cs="Tahoma"/>
                <w:color w:val="000000"/>
                <w:sz w:val="22"/>
                <w:szCs w:val="22"/>
              </w:rPr>
              <w:t>€</w:t>
            </w:r>
            <w:r w:rsidRPr="00234806">
              <w:rPr>
                <w:rFonts w:cs="Tahoma"/>
                <w:color w:val="000000"/>
                <w:sz w:val="22"/>
                <w:szCs w:val="22"/>
              </w:rPr>
              <w:t>47.500.000,00</w:t>
            </w:r>
            <w:r>
              <w:rPr>
                <w:rFonts w:cs="Tahoma"/>
                <w:color w:val="000000"/>
                <w:sz w:val="22"/>
                <w:szCs w:val="22"/>
              </w:rPr>
              <w:t>)</w:t>
            </w:r>
            <w:r w:rsidRPr="00234806">
              <w:rPr>
                <w:rFonts w:cs="Tahoma"/>
                <w:color w:val="000000"/>
                <w:sz w:val="22"/>
                <w:szCs w:val="22"/>
              </w:rPr>
              <w:t xml:space="preserve"> μη περιλαμβανομένου ΦΠΑ (Προϋπολογισμός με ΦΠΑ:  </w:t>
            </w:r>
            <w:r w:rsidRPr="006A3275">
              <w:rPr>
                <w:rFonts w:cs="Tahoma"/>
                <w:color w:val="000000"/>
                <w:sz w:val="22"/>
                <w:szCs w:val="22"/>
              </w:rPr>
              <w:t>€</w:t>
            </w:r>
            <w:r w:rsidRPr="00234806">
              <w:rPr>
                <w:rFonts w:cs="Tahoma"/>
                <w:color w:val="000000"/>
                <w:sz w:val="22"/>
                <w:szCs w:val="22"/>
              </w:rPr>
              <w:t>58</w:t>
            </w:r>
            <w:r w:rsidRPr="006A3275">
              <w:rPr>
                <w:rFonts w:cs="Tahoma"/>
                <w:color w:val="000000"/>
                <w:sz w:val="22"/>
                <w:szCs w:val="22"/>
              </w:rPr>
              <w:t>.</w:t>
            </w:r>
            <w:r w:rsidRPr="00234806">
              <w:rPr>
                <w:rFonts w:cs="Tahoma"/>
                <w:color w:val="000000"/>
                <w:sz w:val="22"/>
                <w:szCs w:val="22"/>
              </w:rPr>
              <w:t xml:space="preserve">900.000,00 , ΦΠΑ 24%  </w:t>
            </w:r>
            <w:r w:rsidRPr="006A3275">
              <w:rPr>
                <w:rFonts w:cs="Tahoma"/>
                <w:color w:val="000000"/>
                <w:sz w:val="22"/>
                <w:szCs w:val="22"/>
              </w:rPr>
              <w:t>€</w:t>
            </w:r>
            <w:r w:rsidRPr="00234806">
              <w:rPr>
                <w:rFonts w:cs="Tahoma"/>
                <w:color w:val="000000"/>
                <w:sz w:val="22"/>
                <w:szCs w:val="22"/>
              </w:rPr>
              <w:t>11.400.000,00</w:t>
            </w:r>
          </w:p>
        </w:tc>
      </w:tr>
      <w:tr w:rsidR="004574D6" w:rsidRPr="00DC7A23" w14:paraId="38877388" w14:textId="77777777" w:rsidTr="0031590C">
        <w:tc>
          <w:tcPr>
            <w:tcW w:w="3708" w:type="dxa"/>
            <w:vAlign w:val="center"/>
          </w:tcPr>
          <w:p w14:paraId="433A0B87" w14:textId="77777777" w:rsidR="004574D6" w:rsidRPr="00603221" w:rsidRDefault="004574D6" w:rsidP="004574D6">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097BDD23" w14:textId="3AAE4EAE" w:rsidR="004574D6" w:rsidRDefault="00066DBD" w:rsidP="004574D6">
            <w:pPr>
              <w:pStyle w:val="TabletextChar"/>
              <w:rPr>
                <w:rStyle w:val="cf11"/>
                <w:rFonts w:ascii="Tahoma" w:hAnsi="Tahoma" w:cs="Tahoma"/>
                <w:sz w:val="22"/>
                <w:szCs w:val="22"/>
              </w:rPr>
            </w:pPr>
            <w:r w:rsidRPr="0029319A">
              <w:rPr>
                <w:rStyle w:val="cf01"/>
                <w:rFonts w:ascii="Tahoma" w:hAnsi="Tahoma" w:cs="Tahoma"/>
                <w:sz w:val="22"/>
                <w:szCs w:val="22"/>
              </w:rPr>
              <w:t>Η σύμβαση θα χρηματοδοτηθεί από πόρους του ΠΔΕ -ΤΑ (ΣΑΤΑ</w:t>
            </w:r>
            <w:r w:rsidR="00DE7B4F">
              <w:rPr>
                <w:rStyle w:val="cf01"/>
                <w:rFonts w:ascii="Tahoma" w:hAnsi="Tahoma" w:cs="Tahoma"/>
                <w:sz w:val="22"/>
                <w:szCs w:val="22"/>
              </w:rPr>
              <w:t xml:space="preserve"> 063</w:t>
            </w:r>
            <w:r w:rsidRPr="0029319A">
              <w:rPr>
                <w:rStyle w:val="cf01"/>
                <w:rFonts w:ascii="Tahoma" w:hAnsi="Tahoma" w:cs="Tahoma"/>
                <w:sz w:val="22"/>
                <w:szCs w:val="22"/>
              </w:rPr>
              <w:t xml:space="preserve">) στο πλαίσιο του Εθνικού Σχεδίου Ανάκαμψης και Ανθεκτικότητας "Ελλάδα 2.0" με χρηματοδότηση της Ευρωπαϊκής Ένωσης - </w:t>
            </w:r>
            <w:proofErr w:type="spellStart"/>
            <w:r w:rsidRPr="0029319A">
              <w:rPr>
                <w:rStyle w:val="cf11"/>
                <w:rFonts w:ascii="Tahoma" w:hAnsi="Tahoma" w:cs="Tahoma"/>
                <w:sz w:val="22"/>
                <w:szCs w:val="22"/>
              </w:rPr>
              <w:t>Next</w:t>
            </w:r>
            <w:proofErr w:type="spellEnd"/>
            <w:r w:rsidRPr="0029319A">
              <w:rPr>
                <w:rStyle w:val="cf11"/>
                <w:rFonts w:ascii="Tahoma" w:hAnsi="Tahoma" w:cs="Tahoma"/>
                <w:sz w:val="22"/>
                <w:szCs w:val="22"/>
              </w:rPr>
              <w:t xml:space="preserve"> </w:t>
            </w:r>
            <w:proofErr w:type="spellStart"/>
            <w:r w:rsidRPr="0029319A">
              <w:rPr>
                <w:rStyle w:val="cf11"/>
                <w:rFonts w:ascii="Tahoma" w:hAnsi="Tahoma" w:cs="Tahoma"/>
                <w:sz w:val="22"/>
                <w:szCs w:val="22"/>
              </w:rPr>
              <w:t>Generation</w:t>
            </w:r>
            <w:proofErr w:type="spellEnd"/>
            <w:r w:rsidRPr="0029319A">
              <w:rPr>
                <w:rStyle w:val="cf11"/>
                <w:rFonts w:ascii="Tahoma" w:hAnsi="Tahoma" w:cs="Tahoma"/>
                <w:sz w:val="22"/>
                <w:szCs w:val="22"/>
              </w:rPr>
              <w:t xml:space="preserve"> EU</w:t>
            </w:r>
          </w:p>
          <w:p w14:paraId="24D91F03" w14:textId="093A36CA" w:rsidR="00346BDB" w:rsidRPr="00EC4D5E" w:rsidRDefault="00346BDB" w:rsidP="004574D6">
            <w:pPr>
              <w:pStyle w:val="TabletextChar"/>
              <w:rPr>
                <w:rFonts w:cs="Tahoma"/>
                <w:sz w:val="22"/>
                <w:szCs w:val="22"/>
              </w:rPr>
            </w:pPr>
            <w:r w:rsidRPr="00346BDB">
              <w:rPr>
                <w:rFonts w:cs="Tahoma"/>
                <w:sz w:val="22"/>
                <w:szCs w:val="22"/>
              </w:rPr>
              <w:t>Το δικαίωμα προαίρεσης, εφ’ όσον ασκηθεί, δύναται να χρηματοδοτηθεί από οποιαδήποτε άλλη πηγή.</w:t>
            </w:r>
          </w:p>
        </w:tc>
      </w:tr>
      <w:tr w:rsidR="004574D6" w:rsidRPr="00DC7A23" w14:paraId="40743E67" w14:textId="77777777" w:rsidTr="0031590C">
        <w:tc>
          <w:tcPr>
            <w:tcW w:w="3708" w:type="dxa"/>
            <w:vAlign w:val="center"/>
          </w:tcPr>
          <w:p w14:paraId="3F680026" w14:textId="77777777" w:rsidR="004574D6" w:rsidRPr="00603221" w:rsidDel="00CD2F0B" w:rsidRDefault="004574D6" w:rsidP="004574D6">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24933C3B" w:rsidR="004574D6" w:rsidRPr="009567C7" w:rsidRDefault="004574D6" w:rsidP="004574D6">
            <w:pPr>
              <w:rPr>
                <w:highlight w:val="cyan"/>
                <w:lang w:val="el-GR"/>
              </w:rPr>
            </w:pPr>
            <w:r>
              <w:rPr>
                <w:lang w:val="el-GR"/>
              </w:rPr>
              <w:t>36 μήνες με δικαίωμα παράτασης κατά 18 μήνες</w:t>
            </w:r>
          </w:p>
        </w:tc>
      </w:tr>
      <w:tr w:rsidR="004574D6" w:rsidRPr="00DF02B0" w14:paraId="0CEEFBF4" w14:textId="77777777" w:rsidTr="0031590C">
        <w:tc>
          <w:tcPr>
            <w:tcW w:w="3708" w:type="dxa"/>
            <w:vAlign w:val="center"/>
          </w:tcPr>
          <w:p w14:paraId="468AB927" w14:textId="77777777" w:rsidR="004574D6" w:rsidRPr="00603221" w:rsidRDefault="004574D6" w:rsidP="004574D6">
            <w:pPr>
              <w:pStyle w:val="TabletextChar"/>
              <w:rPr>
                <w:rFonts w:cs="Tahoma"/>
                <w:b/>
                <w:sz w:val="22"/>
                <w:szCs w:val="22"/>
              </w:rPr>
            </w:pPr>
            <w:r w:rsidRPr="00603221">
              <w:rPr>
                <w:rFonts w:cs="Tahoma"/>
                <w:b/>
                <w:sz w:val="22"/>
                <w:szCs w:val="22"/>
              </w:rPr>
              <w:lastRenderedPageBreak/>
              <w:t>ΗΜΕΡΟΜΗΝΙΑ ΔΙΑΚΗΡΥΞΗΣ</w:t>
            </w:r>
          </w:p>
        </w:tc>
        <w:tc>
          <w:tcPr>
            <w:tcW w:w="6147" w:type="dxa"/>
            <w:vAlign w:val="center"/>
          </w:tcPr>
          <w:p w14:paraId="52EDEECC" w14:textId="6AC8176F" w:rsidR="004574D6" w:rsidRPr="005F4890" w:rsidRDefault="005F4890" w:rsidP="004574D6">
            <w:pPr>
              <w:pStyle w:val="TabletextChar"/>
              <w:rPr>
                <w:rFonts w:cs="Tahoma"/>
                <w:b/>
                <w:sz w:val="22"/>
                <w:szCs w:val="24"/>
                <w:lang w:val="en-US"/>
              </w:rPr>
            </w:pPr>
            <w:r>
              <w:rPr>
                <w:rFonts w:cs="Tahoma"/>
                <w:b/>
                <w:sz w:val="22"/>
                <w:szCs w:val="24"/>
                <w:lang w:val="en-US"/>
              </w:rPr>
              <w:t>31-8-2022</w:t>
            </w:r>
          </w:p>
        </w:tc>
      </w:tr>
      <w:tr w:rsidR="004574D6" w:rsidRPr="00DF02B0" w14:paraId="4F1733B5" w14:textId="77777777" w:rsidTr="0031590C">
        <w:tc>
          <w:tcPr>
            <w:tcW w:w="3708" w:type="dxa"/>
            <w:vAlign w:val="center"/>
          </w:tcPr>
          <w:p w14:paraId="47446C13" w14:textId="77777777" w:rsidR="004574D6" w:rsidRPr="00603221" w:rsidRDefault="004574D6" w:rsidP="004574D6">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CD4AF83" w:rsidR="004574D6" w:rsidRPr="005F4890" w:rsidRDefault="005F4890" w:rsidP="004574D6">
            <w:pPr>
              <w:pStyle w:val="TabletextChar"/>
              <w:rPr>
                <w:rFonts w:cs="Tahoma"/>
                <w:b/>
                <w:sz w:val="22"/>
                <w:szCs w:val="24"/>
                <w:lang w:val="en-US"/>
              </w:rPr>
            </w:pPr>
            <w:r w:rsidRPr="005F4890">
              <w:rPr>
                <w:rFonts w:cs="Tahoma"/>
                <w:b/>
                <w:sz w:val="22"/>
                <w:szCs w:val="24"/>
                <w:lang w:val="en-US"/>
              </w:rPr>
              <w:t>23-9-2022</w:t>
            </w:r>
          </w:p>
        </w:tc>
      </w:tr>
      <w:tr w:rsidR="004574D6" w:rsidRPr="004D291A" w14:paraId="631BFE92" w14:textId="77777777" w:rsidTr="0031590C">
        <w:tc>
          <w:tcPr>
            <w:tcW w:w="3708" w:type="dxa"/>
            <w:vAlign w:val="center"/>
          </w:tcPr>
          <w:p w14:paraId="48277820" w14:textId="77777777" w:rsidR="004574D6" w:rsidRPr="00603221" w:rsidRDefault="004574D6" w:rsidP="004574D6">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574F8881" w:rsidR="004574D6" w:rsidRPr="00A406A5" w:rsidRDefault="005F4890" w:rsidP="004574D6">
            <w:pPr>
              <w:pStyle w:val="TabletextChar"/>
              <w:rPr>
                <w:rFonts w:cs="Tahoma"/>
                <w:b/>
                <w:color w:val="000000"/>
                <w:sz w:val="22"/>
                <w:szCs w:val="22"/>
                <w:highlight w:val="magenta"/>
              </w:rPr>
            </w:pPr>
            <w:r w:rsidRPr="005F4890">
              <w:rPr>
                <w:rFonts w:cs="Tahoma"/>
                <w:b/>
                <w:sz w:val="22"/>
                <w:szCs w:val="24"/>
                <w:lang w:val="en-US"/>
              </w:rPr>
              <w:t>6-9-2022</w:t>
            </w:r>
            <w:r w:rsidR="004574D6" w:rsidRPr="00A406A5">
              <w:rPr>
                <w:rFonts w:cs="Tahoma"/>
                <w:b/>
                <w:sz w:val="22"/>
                <w:szCs w:val="22"/>
              </w:rPr>
              <w:t xml:space="preserve"> </w:t>
            </w:r>
          </w:p>
        </w:tc>
      </w:tr>
      <w:tr w:rsidR="004574D6" w:rsidRPr="004D291A" w14:paraId="368A194C" w14:textId="77777777" w:rsidTr="00603221">
        <w:tc>
          <w:tcPr>
            <w:tcW w:w="3708" w:type="dxa"/>
            <w:vAlign w:val="center"/>
          </w:tcPr>
          <w:p w14:paraId="440217A8" w14:textId="77777777" w:rsidR="004574D6" w:rsidRPr="00603221" w:rsidRDefault="004574D6" w:rsidP="004574D6">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3938C3F7" w:rsidR="004574D6" w:rsidRPr="00433D32" w:rsidRDefault="0090783A" w:rsidP="0090783A">
            <w:pPr>
              <w:pStyle w:val="TabletextChar"/>
            </w:pPr>
            <w:r w:rsidRPr="0090783A">
              <w:rPr>
                <w:rFonts w:cs="Tahoma"/>
                <w:b/>
                <w:sz w:val="22"/>
                <w:szCs w:val="24"/>
                <w:lang w:val="en-US"/>
              </w:rPr>
              <w:t>17-10-2022</w:t>
            </w:r>
            <w:r w:rsidR="004574D6" w:rsidRPr="0090783A">
              <w:rPr>
                <w:rFonts w:cs="Tahoma"/>
                <w:b/>
                <w:sz w:val="22"/>
                <w:szCs w:val="24"/>
                <w:lang w:val="en-US"/>
              </w:rPr>
              <w:t xml:space="preserve"> </w:t>
            </w:r>
            <w:r w:rsidR="0000235C" w:rsidRPr="0090783A">
              <w:rPr>
                <w:rFonts w:cs="Tahoma"/>
                <w:bCs/>
                <w:sz w:val="22"/>
                <w:szCs w:val="24"/>
                <w:lang w:val="en-US"/>
              </w:rPr>
              <w:t xml:space="preserve">και </w:t>
            </w:r>
            <w:proofErr w:type="spellStart"/>
            <w:r w:rsidR="004574D6" w:rsidRPr="0090783A">
              <w:rPr>
                <w:rFonts w:cs="Tahoma"/>
                <w:bCs/>
                <w:sz w:val="22"/>
                <w:szCs w:val="24"/>
                <w:lang w:val="en-US"/>
              </w:rPr>
              <w:t>ώρ</w:t>
            </w:r>
            <w:proofErr w:type="spellEnd"/>
            <w:r w:rsidR="004574D6" w:rsidRPr="0090783A">
              <w:rPr>
                <w:rFonts w:cs="Tahoma"/>
                <w:bCs/>
                <w:sz w:val="22"/>
                <w:szCs w:val="24"/>
                <w:lang w:val="en-US"/>
              </w:rPr>
              <w:t>α</w:t>
            </w:r>
            <w:r w:rsidR="004574D6" w:rsidRPr="0090783A">
              <w:rPr>
                <w:rFonts w:cs="Tahoma"/>
                <w:b/>
                <w:sz w:val="22"/>
                <w:szCs w:val="24"/>
                <w:lang w:val="en-US"/>
              </w:rPr>
              <w:t xml:space="preserve"> </w:t>
            </w:r>
            <w:r w:rsidRPr="0090783A">
              <w:rPr>
                <w:rFonts w:cs="Tahoma"/>
                <w:b/>
                <w:sz w:val="22"/>
                <w:szCs w:val="24"/>
                <w:lang w:val="en-US"/>
              </w:rPr>
              <w:t>14</w:t>
            </w:r>
            <w:r w:rsidR="004574D6" w:rsidRPr="0090783A">
              <w:rPr>
                <w:rFonts w:cs="Tahoma"/>
                <w:b/>
                <w:sz w:val="22"/>
                <w:szCs w:val="24"/>
                <w:lang w:val="en-US"/>
              </w:rPr>
              <w:t>:</w:t>
            </w:r>
            <w:r w:rsidRPr="0090783A">
              <w:rPr>
                <w:rFonts w:cs="Tahoma"/>
                <w:b/>
                <w:sz w:val="22"/>
                <w:szCs w:val="24"/>
                <w:lang w:val="en-US"/>
              </w:rPr>
              <w:t>00</w:t>
            </w:r>
          </w:p>
        </w:tc>
      </w:tr>
      <w:tr w:rsidR="004574D6" w:rsidRPr="00DC7A23" w14:paraId="64305677" w14:textId="77777777" w:rsidTr="0031590C">
        <w:tc>
          <w:tcPr>
            <w:tcW w:w="3708" w:type="dxa"/>
            <w:vAlign w:val="center"/>
          </w:tcPr>
          <w:p w14:paraId="6AF945A2" w14:textId="77777777" w:rsidR="004574D6" w:rsidRPr="00603221" w:rsidRDefault="004574D6" w:rsidP="004574D6">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574D6" w:rsidRPr="00603221" w:rsidRDefault="004574D6" w:rsidP="004574D6">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574D6" w:rsidRPr="00603221" w:rsidRDefault="004574D6" w:rsidP="004574D6">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574D6" w:rsidRPr="00603221" w:rsidRDefault="004574D6" w:rsidP="004574D6">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574D6" w:rsidRPr="00603221" w:rsidRDefault="004574D6" w:rsidP="004574D6">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574D6" w:rsidRPr="00603221" w:rsidRDefault="004574D6" w:rsidP="004574D6">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77B7F0F8" w:rsidR="004574D6" w:rsidRPr="00603221" w:rsidRDefault="004574D6" w:rsidP="004574D6">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sidR="00A02A5C">
              <w:rPr>
                <w:color w:val="000000"/>
                <w:lang w:val="el-GR"/>
              </w:rPr>
              <w:t>Μ.</w:t>
            </w:r>
            <w:r w:rsidRPr="00603221">
              <w:rPr>
                <w:color w:val="000000"/>
                <w:lang w:val="el-GR"/>
              </w:rPr>
              <w:t>Α.Ε.</w:t>
            </w:r>
          </w:p>
        </w:tc>
      </w:tr>
      <w:tr w:rsidR="004574D6" w:rsidRPr="00DF02B0" w14:paraId="3EA623D4" w14:textId="77777777" w:rsidTr="0031590C">
        <w:tc>
          <w:tcPr>
            <w:tcW w:w="3708" w:type="dxa"/>
          </w:tcPr>
          <w:p w14:paraId="2D7201C0" w14:textId="77777777" w:rsidR="004574D6" w:rsidRPr="00603221" w:rsidRDefault="004574D6" w:rsidP="004574D6">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05567123" w:rsidR="004574D6" w:rsidRPr="0090783A" w:rsidRDefault="0090783A" w:rsidP="004574D6">
            <w:pPr>
              <w:autoSpaceDE w:val="0"/>
              <w:autoSpaceDN w:val="0"/>
              <w:adjustRightInd w:val="0"/>
              <w:spacing w:after="0" w:line="276" w:lineRule="auto"/>
              <w:jc w:val="left"/>
              <w:rPr>
                <w:color w:val="000000"/>
                <w:lang w:val="el-GR"/>
              </w:rPr>
            </w:pPr>
            <w:r w:rsidRPr="0090783A">
              <w:rPr>
                <w:b/>
                <w:szCs w:val="24"/>
                <w:lang w:val="en-US" w:eastAsia="en-US"/>
              </w:rPr>
              <w:t>6-9-2022</w:t>
            </w:r>
          </w:p>
        </w:tc>
      </w:tr>
      <w:tr w:rsidR="004574D6" w:rsidRPr="004D291A" w14:paraId="5C69C8D8" w14:textId="77777777" w:rsidTr="0031590C">
        <w:tc>
          <w:tcPr>
            <w:tcW w:w="3708" w:type="dxa"/>
            <w:vAlign w:val="center"/>
          </w:tcPr>
          <w:p w14:paraId="06B964EB" w14:textId="77777777" w:rsidR="004574D6" w:rsidRPr="00603221" w:rsidRDefault="004574D6" w:rsidP="004574D6">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307891D" w:rsidR="004574D6" w:rsidRPr="00603221" w:rsidRDefault="0090783A" w:rsidP="0090783A">
            <w:pPr>
              <w:autoSpaceDE w:val="0"/>
              <w:autoSpaceDN w:val="0"/>
              <w:adjustRightInd w:val="0"/>
              <w:spacing w:after="0" w:line="276" w:lineRule="auto"/>
              <w:jc w:val="left"/>
            </w:pPr>
            <w:r w:rsidRPr="0090783A">
              <w:rPr>
                <w:b/>
                <w:szCs w:val="24"/>
                <w:lang w:val="en-US" w:eastAsia="en-US"/>
              </w:rPr>
              <w:t>21-10-2022</w:t>
            </w:r>
            <w:r w:rsidR="004574D6" w:rsidRPr="0090783A">
              <w:rPr>
                <w:b/>
                <w:szCs w:val="24"/>
                <w:lang w:val="en-US" w:eastAsia="en-US"/>
              </w:rPr>
              <w:t xml:space="preserve"> και </w:t>
            </w:r>
            <w:proofErr w:type="spellStart"/>
            <w:r w:rsidR="004574D6" w:rsidRPr="0090783A">
              <w:rPr>
                <w:b/>
                <w:szCs w:val="24"/>
                <w:lang w:val="en-US" w:eastAsia="en-US"/>
              </w:rPr>
              <w:t>ώρ</w:t>
            </w:r>
            <w:proofErr w:type="spellEnd"/>
            <w:r w:rsidR="004574D6" w:rsidRPr="0090783A">
              <w:rPr>
                <w:b/>
                <w:szCs w:val="24"/>
                <w:lang w:val="en-US" w:eastAsia="en-US"/>
              </w:rPr>
              <w:t xml:space="preserve">α </w:t>
            </w:r>
            <w:r w:rsidRPr="0090783A">
              <w:rPr>
                <w:b/>
                <w:szCs w:val="24"/>
                <w:lang w:val="en-US" w:eastAsia="en-US"/>
              </w:rPr>
              <w:t>12</w:t>
            </w:r>
            <w:r w:rsidR="004574D6" w:rsidRPr="0090783A">
              <w:rPr>
                <w:b/>
                <w:szCs w:val="24"/>
                <w:lang w:val="en-US" w:eastAsia="en-US"/>
              </w:rPr>
              <w:t>:</w:t>
            </w:r>
            <w:r w:rsidRPr="0090783A">
              <w:rPr>
                <w:b/>
                <w:szCs w:val="24"/>
                <w:lang w:val="en-US" w:eastAsia="en-US"/>
              </w:rPr>
              <w:t>00</w:t>
            </w:r>
          </w:p>
        </w:tc>
      </w:tr>
      <w:tr w:rsidR="004574D6" w:rsidRPr="004D291A" w14:paraId="0021CCF3" w14:textId="77777777" w:rsidTr="0031590C">
        <w:tc>
          <w:tcPr>
            <w:tcW w:w="3708" w:type="dxa"/>
            <w:vAlign w:val="center"/>
          </w:tcPr>
          <w:p w14:paraId="614AF9A2" w14:textId="77777777" w:rsidR="004574D6" w:rsidRPr="00603221" w:rsidRDefault="004574D6" w:rsidP="004574D6">
            <w:pPr>
              <w:pStyle w:val="TabletextChar"/>
              <w:rPr>
                <w:rFonts w:cs="Tahoma"/>
                <w:b/>
                <w:sz w:val="22"/>
                <w:szCs w:val="22"/>
              </w:rPr>
            </w:pPr>
          </w:p>
        </w:tc>
        <w:tc>
          <w:tcPr>
            <w:tcW w:w="6147" w:type="dxa"/>
            <w:vAlign w:val="center"/>
          </w:tcPr>
          <w:p w14:paraId="14579CA9" w14:textId="77777777" w:rsidR="004574D6" w:rsidRPr="00603221" w:rsidRDefault="004574D6" w:rsidP="004574D6">
            <w:pPr>
              <w:pStyle w:val="TabletextChar"/>
              <w:rPr>
                <w:rFonts w:cs="Tahoma"/>
                <w:b/>
                <w:color w:val="000000"/>
                <w:sz w:val="22"/>
                <w:szCs w:val="22"/>
                <w:highlight w:val="magenta"/>
              </w:rPr>
            </w:pP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p w14:paraId="087192EB"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569165E6" w14:textId="16FF8AF0" w:rsidR="008A5D4B" w:rsidRDefault="003355E7">
      <w:pPr>
        <w:pStyle w:val="28"/>
        <w:tabs>
          <w:tab w:val="right" w:leader="dot" w:pos="9628"/>
        </w:tabs>
        <w:rPr>
          <w:rFonts w:asciiTheme="minorHAnsi" w:eastAsiaTheme="minorEastAsia" w:hAnsiTheme="minorHAnsi" w:cstheme="minorBidi"/>
          <w:smallCaps w:val="0"/>
          <w:noProof/>
          <w:sz w:val="22"/>
          <w:szCs w:val="22"/>
          <w:lang w:val="en-US" w:eastAsia="en-US"/>
        </w:rPr>
      </w:pPr>
      <w:r w:rsidRPr="00603221">
        <w:rPr>
          <w:sz w:val="22"/>
          <w:szCs w:val="22"/>
        </w:rPr>
        <w:fldChar w:fldCharType="begin"/>
      </w:r>
      <w:r w:rsidRPr="00603221">
        <w:rPr>
          <w:sz w:val="22"/>
          <w:szCs w:val="22"/>
        </w:rPr>
        <w:instrText xml:space="preserve"> TOC \o "2-4" \h \z \t "Heading 1;1" </w:instrText>
      </w:r>
      <w:r w:rsidRPr="00603221">
        <w:rPr>
          <w:sz w:val="22"/>
          <w:szCs w:val="22"/>
        </w:rPr>
        <w:fldChar w:fldCharType="separate"/>
      </w:r>
      <w:hyperlink w:anchor="_Toc112836288" w:history="1">
        <w:r w:rsidR="008A5D4B" w:rsidRPr="00DC6CA9">
          <w:rPr>
            <w:rStyle w:val="-"/>
            <w:noProof/>
            <w:lang w:val="el-GR"/>
          </w:rPr>
          <w:t>ΓΕΝΙΚΕΣ ΠΛΗΡΟΦΟΡΙΕΣ</w:t>
        </w:r>
        <w:r w:rsidR="008A5D4B">
          <w:rPr>
            <w:noProof/>
            <w:webHidden/>
          </w:rPr>
          <w:tab/>
        </w:r>
        <w:r w:rsidR="008A5D4B">
          <w:rPr>
            <w:noProof/>
            <w:webHidden/>
          </w:rPr>
          <w:fldChar w:fldCharType="begin"/>
        </w:r>
        <w:r w:rsidR="008A5D4B">
          <w:rPr>
            <w:noProof/>
            <w:webHidden/>
          </w:rPr>
          <w:instrText xml:space="preserve"> PAGEREF _Toc112836288 \h </w:instrText>
        </w:r>
        <w:r w:rsidR="008A5D4B">
          <w:rPr>
            <w:noProof/>
            <w:webHidden/>
          </w:rPr>
        </w:r>
        <w:r w:rsidR="008A5D4B">
          <w:rPr>
            <w:noProof/>
            <w:webHidden/>
          </w:rPr>
          <w:fldChar w:fldCharType="separate"/>
        </w:r>
        <w:r w:rsidR="0025790C">
          <w:rPr>
            <w:noProof/>
            <w:webHidden/>
          </w:rPr>
          <w:t>2</w:t>
        </w:r>
        <w:r w:rsidR="008A5D4B">
          <w:rPr>
            <w:noProof/>
            <w:webHidden/>
          </w:rPr>
          <w:fldChar w:fldCharType="end"/>
        </w:r>
      </w:hyperlink>
    </w:p>
    <w:p w14:paraId="22FF0DB6" w14:textId="1F684979"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289" w:history="1">
        <w:r w:rsidR="008A5D4B" w:rsidRPr="00DC6CA9">
          <w:rPr>
            <w:rStyle w:val="-"/>
            <w:noProof/>
            <w:lang w:val="el-GR"/>
          </w:rPr>
          <w:t>Συνοπτικά στοιχεία Έργου</w:t>
        </w:r>
        <w:r w:rsidR="008A5D4B">
          <w:rPr>
            <w:noProof/>
            <w:webHidden/>
          </w:rPr>
          <w:tab/>
        </w:r>
        <w:r w:rsidR="008A5D4B">
          <w:rPr>
            <w:noProof/>
            <w:webHidden/>
          </w:rPr>
          <w:fldChar w:fldCharType="begin"/>
        </w:r>
        <w:r w:rsidR="008A5D4B">
          <w:rPr>
            <w:noProof/>
            <w:webHidden/>
          </w:rPr>
          <w:instrText xml:space="preserve"> PAGEREF _Toc112836289 \h </w:instrText>
        </w:r>
        <w:r w:rsidR="008A5D4B">
          <w:rPr>
            <w:noProof/>
            <w:webHidden/>
          </w:rPr>
        </w:r>
        <w:r w:rsidR="008A5D4B">
          <w:rPr>
            <w:noProof/>
            <w:webHidden/>
          </w:rPr>
          <w:fldChar w:fldCharType="separate"/>
        </w:r>
        <w:r w:rsidR="0025790C">
          <w:rPr>
            <w:noProof/>
            <w:webHidden/>
          </w:rPr>
          <w:t>2</w:t>
        </w:r>
        <w:r w:rsidR="008A5D4B">
          <w:rPr>
            <w:noProof/>
            <w:webHidden/>
          </w:rPr>
          <w:fldChar w:fldCharType="end"/>
        </w:r>
      </w:hyperlink>
    </w:p>
    <w:p w14:paraId="2DBDBAD6" w14:textId="26C3855A"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0" w:history="1">
        <w:r w:rsidR="008A5D4B" w:rsidRPr="00DC6CA9">
          <w:rPr>
            <w:rStyle w:val="-"/>
            <w:bCs/>
            <w:noProof/>
            <w:lang w:val="el-GR"/>
          </w:rPr>
          <w:t>1.1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Στοιχεία Αναθέτουσας Αρχής</w:t>
        </w:r>
        <w:r w:rsidR="008A5D4B">
          <w:rPr>
            <w:noProof/>
            <w:webHidden/>
          </w:rPr>
          <w:tab/>
        </w:r>
        <w:r w:rsidR="008A5D4B">
          <w:rPr>
            <w:noProof/>
            <w:webHidden/>
          </w:rPr>
          <w:fldChar w:fldCharType="begin"/>
        </w:r>
        <w:r w:rsidR="008A5D4B">
          <w:rPr>
            <w:noProof/>
            <w:webHidden/>
          </w:rPr>
          <w:instrText xml:space="preserve"> PAGEREF _Toc112836290 \h </w:instrText>
        </w:r>
        <w:r w:rsidR="008A5D4B">
          <w:rPr>
            <w:noProof/>
            <w:webHidden/>
          </w:rPr>
        </w:r>
        <w:r w:rsidR="008A5D4B">
          <w:rPr>
            <w:noProof/>
            <w:webHidden/>
          </w:rPr>
          <w:fldChar w:fldCharType="separate"/>
        </w:r>
        <w:r w:rsidR="0025790C">
          <w:rPr>
            <w:noProof/>
            <w:webHidden/>
          </w:rPr>
          <w:t>7</w:t>
        </w:r>
        <w:r w:rsidR="008A5D4B">
          <w:rPr>
            <w:noProof/>
            <w:webHidden/>
          </w:rPr>
          <w:fldChar w:fldCharType="end"/>
        </w:r>
      </w:hyperlink>
    </w:p>
    <w:p w14:paraId="62B574AA" w14:textId="5D0628A7"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1" w:history="1">
        <w:r w:rsidR="008A5D4B" w:rsidRPr="00DC6CA9">
          <w:rPr>
            <w:rStyle w:val="-"/>
            <w:bCs/>
            <w:noProof/>
            <w:lang w:val="el-GR"/>
          </w:rPr>
          <w:t>1.2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Στοιχεία Διαδικασίας - Χρηματοδότηση</w:t>
        </w:r>
        <w:r w:rsidR="008A5D4B">
          <w:rPr>
            <w:noProof/>
            <w:webHidden/>
          </w:rPr>
          <w:tab/>
        </w:r>
        <w:r w:rsidR="008A5D4B">
          <w:rPr>
            <w:noProof/>
            <w:webHidden/>
          </w:rPr>
          <w:fldChar w:fldCharType="begin"/>
        </w:r>
        <w:r w:rsidR="008A5D4B">
          <w:rPr>
            <w:noProof/>
            <w:webHidden/>
          </w:rPr>
          <w:instrText xml:space="preserve"> PAGEREF _Toc112836291 \h </w:instrText>
        </w:r>
        <w:r w:rsidR="008A5D4B">
          <w:rPr>
            <w:noProof/>
            <w:webHidden/>
          </w:rPr>
        </w:r>
        <w:r w:rsidR="008A5D4B">
          <w:rPr>
            <w:noProof/>
            <w:webHidden/>
          </w:rPr>
          <w:fldChar w:fldCharType="separate"/>
        </w:r>
        <w:r w:rsidR="0025790C">
          <w:rPr>
            <w:noProof/>
            <w:webHidden/>
          </w:rPr>
          <w:t>7</w:t>
        </w:r>
        <w:r w:rsidR="008A5D4B">
          <w:rPr>
            <w:noProof/>
            <w:webHidden/>
          </w:rPr>
          <w:fldChar w:fldCharType="end"/>
        </w:r>
      </w:hyperlink>
    </w:p>
    <w:p w14:paraId="66497E30" w14:textId="04E1D081"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2" w:history="1">
        <w:r w:rsidR="008A5D4B" w:rsidRPr="00DC6CA9">
          <w:rPr>
            <w:rStyle w:val="-"/>
            <w:bCs/>
            <w:noProof/>
            <w:lang w:val="el-GR"/>
          </w:rPr>
          <w:t>1.3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Συνοπτική Περιγραφή φυσικού και οικονομικού αντικειμένου της σύμβασης</w:t>
        </w:r>
        <w:r w:rsidR="008A5D4B">
          <w:rPr>
            <w:noProof/>
            <w:webHidden/>
          </w:rPr>
          <w:tab/>
        </w:r>
        <w:r w:rsidR="008A5D4B">
          <w:rPr>
            <w:noProof/>
            <w:webHidden/>
          </w:rPr>
          <w:fldChar w:fldCharType="begin"/>
        </w:r>
        <w:r w:rsidR="008A5D4B">
          <w:rPr>
            <w:noProof/>
            <w:webHidden/>
          </w:rPr>
          <w:instrText xml:space="preserve"> PAGEREF _Toc112836292 \h </w:instrText>
        </w:r>
        <w:r w:rsidR="008A5D4B">
          <w:rPr>
            <w:noProof/>
            <w:webHidden/>
          </w:rPr>
        </w:r>
        <w:r w:rsidR="008A5D4B">
          <w:rPr>
            <w:noProof/>
            <w:webHidden/>
          </w:rPr>
          <w:fldChar w:fldCharType="separate"/>
        </w:r>
        <w:r w:rsidR="0025790C">
          <w:rPr>
            <w:noProof/>
            <w:webHidden/>
          </w:rPr>
          <w:t>8</w:t>
        </w:r>
        <w:r w:rsidR="008A5D4B">
          <w:rPr>
            <w:noProof/>
            <w:webHidden/>
          </w:rPr>
          <w:fldChar w:fldCharType="end"/>
        </w:r>
      </w:hyperlink>
    </w:p>
    <w:p w14:paraId="2C7AEEE0" w14:textId="74B77D08"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3" w:history="1">
        <w:r w:rsidR="008A5D4B" w:rsidRPr="00DC6CA9">
          <w:rPr>
            <w:rStyle w:val="-"/>
            <w:bCs/>
            <w:noProof/>
            <w:lang w:val="el-GR"/>
          </w:rPr>
          <w:t>1.4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Θεσμικό πλαίσιο</w:t>
        </w:r>
        <w:r w:rsidR="008A5D4B">
          <w:rPr>
            <w:noProof/>
            <w:webHidden/>
          </w:rPr>
          <w:tab/>
        </w:r>
        <w:r w:rsidR="008A5D4B">
          <w:rPr>
            <w:noProof/>
            <w:webHidden/>
          </w:rPr>
          <w:fldChar w:fldCharType="begin"/>
        </w:r>
        <w:r w:rsidR="008A5D4B">
          <w:rPr>
            <w:noProof/>
            <w:webHidden/>
          </w:rPr>
          <w:instrText xml:space="preserve"> PAGEREF _Toc112836293 \h </w:instrText>
        </w:r>
        <w:r w:rsidR="008A5D4B">
          <w:rPr>
            <w:noProof/>
            <w:webHidden/>
          </w:rPr>
        </w:r>
        <w:r w:rsidR="008A5D4B">
          <w:rPr>
            <w:noProof/>
            <w:webHidden/>
          </w:rPr>
          <w:fldChar w:fldCharType="separate"/>
        </w:r>
        <w:r w:rsidR="0025790C">
          <w:rPr>
            <w:noProof/>
            <w:webHidden/>
          </w:rPr>
          <w:t>10</w:t>
        </w:r>
        <w:r w:rsidR="008A5D4B">
          <w:rPr>
            <w:noProof/>
            <w:webHidden/>
          </w:rPr>
          <w:fldChar w:fldCharType="end"/>
        </w:r>
      </w:hyperlink>
    </w:p>
    <w:p w14:paraId="032ACF63" w14:textId="6657104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4" w:history="1">
        <w:r w:rsidR="008A5D4B" w:rsidRPr="00DC6CA9">
          <w:rPr>
            <w:rStyle w:val="-"/>
            <w:bCs/>
            <w:noProof/>
            <w:lang w:val="el-GR"/>
          </w:rPr>
          <w:t>1.5</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Προθεσμία παραλαβής προσφορών και διενέργεια διαγωνισμού</w:t>
        </w:r>
        <w:r w:rsidR="008A5D4B">
          <w:rPr>
            <w:noProof/>
            <w:webHidden/>
          </w:rPr>
          <w:tab/>
        </w:r>
        <w:r w:rsidR="008A5D4B">
          <w:rPr>
            <w:noProof/>
            <w:webHidden/>
          </w:rPr>
          <w:fldChar w:fldCharType="begin"/>
        </w:r>
        <w:r w:rsidR="008A5D4B">
          <w:rPr>
            <w:noProof/>
            <w:webHidden/>
          </w:rPr>
          <w:instrText xml:space="preserve"> PAGEREF _Toc112836294 \h </w:instrText>
        </w:r>
        <w:r w:rsidR="008A5D4B">
          <w:rPr>
            <w:noProof/>
            <w:webHidden/>
          </w:rPr>
        </w:r>
        <w:r w:rsidR="008A5D4B">
          <w:rPr>
            <w:noProof/>
            <w:webHidden/>
          </w:rPr>
          <w:fldChar w:fldCharType="separate"/>
        </w:r>
        <w:r w:rsidR="0025790C">
          <w:rPr>
            <w:noProof/>
            <w:webHidden/>
          </w:rPr>
          <w:t>14</w:t>
        </w:r>
        <w:r w:rsidR="008A5D4B">
          <w:rPr>
            <w:noProof/>
            <w:webHidden/>
          </w:rPr>
          <w:fldChar w:fldCharType="end"/>
        </w:r>
      </w:hyperlink>
    </w:p>
    <w:p w14:paraId="1C62AB6F" w14:textId="584E3F58"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5" w:history="1">
        <w:r w:rsidR="008A5D4B" w:rsidRPr="00DC6CA9">
          <w:rPr>
            <w:rStyle w:val="-"/>
            <w:bCs/>
            <w:noProof/>
            <w:lang w:val="el-GR"/>
          </w:rPr>
          <w:t>1.6</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Δημοσιότητα</w:t>
        </w:r>
        <w:r w:rsidR="008A5D4B">
          <w:rPr>
            <w:noProof/>
            <w:webHidden/>
          </w:rPr>
          <w:tab/>
        </w:r>
        <w:r w:rsidR="008A5D4B">
          <w:rPr>
            <w:noProof/>
            <w:webHidden/>
          </w:rPr>
          <w:fldChar w:fldCharType="begin"/>
        </w:r>
        <w:r w:rsidR="008A5D4B">
          <w:rPr>
            <w:noProof/>
            <w:webHidden/>
          </w:rPr>
          <w:instrText xml:space="preserve"> PAGEREF _Toc112836295 \h </w:instrText>
        </w:r>
        <w:r w:rsidR="008A5D4B">
          <w:rPr>
            <w:noProof/>
            <w:webHidden/>
          </w:rPr>
        </w:r>
        <w:r w:rsidR="008A5D4B">
          <w:rPr>
            <w:noProof/>
            <w:webHidden/>
          </w:rPr>
          <w:fldChar w:fldCharType="separate"/>
        </w:r>
        <w:r w:rsidR="0025790C">
          <w:rPr>
            <w:noProof/>
            <w:webHidden/>
          </w:rPr>
          <w:t>14</w:t>
        </w:r>
        <w:r w:rsidR="008A5D4B">
          <w:rPr>
            <w:noProof/>
            <w:webHidden/>
          </w:rPr>
          <w:fldChar w:fldCharType="end"/>
        </w:r>
      </w:hyperlink>
    </w:p>
    <w:p w14:paraId="10578A16" w14:textId="6F508BAF"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6" w:history="1">
        <w:r w:rsidR="008A5D4B" w:rsidRPr="00DC6CA9">
          <w:rPr>
            <w:rStyle w:val="-"/>
            <w:bCs/>
            <w:noProof/>
            <w:lang w:val="el-GR"/>
          </w:rPr>
          <w:t>1.7</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Αρχές εφαρμοζόμενες στη διαδικασία σύναψης</w:t>
        </w:r>
        <w:r w:rsidR="008A5D4B">
          <w:rPr>
            <w:noProof/>
            <w:webHidden/>
          </w:rPr>
          <w:tab/>
        </w:r>
        <w:r w:rsidR="008A5D4B">
          <w:rPr>
            <w:noProof/>
            <w:webHidden/>
          </w:rPr>
          <w:fldChar w:fldCharType="begin"/>
        </w:r>
        <w:r w:rsidR="008A5D4B">
          <w:rPr>
            <w:noProof/>
            <w:webHidden/>
          </w:rPr>
          <w:instrText xml:space="preserve"> PAGEREF _Toc112836296 \h </w:instrText>
        </w:r>
        <w:r w:rsidR="008A5D4B">
          <w:rPr>
            <w:noProof/>
            <w:webHidden/>
          </w:rPr>
        </w:r>
        <w:r w:rsidR="008A5D4B">
          <w:rPr>
            <w:noProof/>
            <w:webHidden/>
          </w:rPr>
          <w:fldChar w:fldCharType="separate"/>
        </w:r>
        <w:r w:rsidR="0025790C">
          <w:rPr>
            <w:noProof/>
            <w:webHidden/>
          </w:rPr>
          <w:t>14</w:t>
        </w:r>
        <w:r w:rsidR="008A5D4B">
          <w:rPr>
            <w:noProof/>
            <w:webHidden/>
          </w:rPr>
          <w:fldChar w:fldCharType="end"/>
        </w:r>
      </w:hyperlink>
    </w:p>
    <w:p w14:paraId="0959206C" w14:textId="59838115"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297" w:history="1">
        <w:r w:rsidR="008A5D4B" w:rsidRPr="00DC6CA9">
          <w:rPr>
            <w:rStyle w:val="-"/>
            <w:bCs/>
            <w:noProof/>
            <w:lang w:val="el-GR"/>
          </w:rPr>
          <w:t>2.1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Γενικές Πληροφορίες</w:t>
        </w:r>
        <w:r w:rsidR="008A5D4B">
          <w:rPr>
            <w:noProof/>
            <w:webHidden/>
          </w:rPr>
          <w:tab/>
        </w:r>
        <w:r w:rsidR="008A5D4B">
          <w:rPr>
            <w:noProof/>
            <w:webHidden/>
          </w:rPr>
          <w:fldChar w:fldCharType="begin"/>
        </w:r>
        <w:r w:rsidR="008A5D4B">
          <w:rPr>
            <w:noProof/>
            <w:webHidden/>
          </w:rPr>
          <w:instrText xml:space="preserve"> PAGEREF _Toc112836297 \h </w:instrText>
        </w:r>
        <w:r w:rsidR="008A5D4B">
          <w:rPr>
            <w:noProof/>
            <w:webHidden/>
          </w:rPr>
        </w:r>
        <w:r w:rsidR="008A5D4B">
          <w:rPr>
            <w:noProof/>
            <w:webHidden/>
          </w:rPr>
          <w:fldChar w:fldCharType="separate"/>
        </w:r>
        <w:r w:rsidR="0025790C">
          <w:rPr>
            <w:noProof/>
            <w:webHidden/>
          </w:rPr>
          <w:t>16</w:t>
        </w:r>
        <w:r w:rsidR="008A5D4B">
          <w:rPr>
            <w:noProof/>
            <w:webHidden/>
          </w:rPr>
          <w:fldChar w:fldCharType="end"/>
        </w:r>
      </w:hyperlink>
    </w:p>
    <w:p w14:paraId="3B3D8C14" w14:textId="6C3A72ED"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298" w:history="1">
        <w:r w:rsidR="008A5D4B" w:rsidRPr="00DC6CA9">
          <w:rPr>
            <w:rStyle w:val="-"/>
            <w:noProof/>
            <w:lang w:val="el-GR"/>
          </w:rPr>
          <w:t>Έγγραφα της σύμβασης</w:t>
        </w:r>
        <w:r w:rsidR="008A5D4B">
          <w:rPr>
            <w:noProof/>
            <w:webHidden/>
          </w:rPr>
          <w:tab/>
        </w:r>
        <w:r w:rsidR="008A5D4B">
          <w:rPr>
            <w:noProof/>
            <w:webHidden/>
          </w:rPr>
          <w:fldChar w:fldCharType="begin"/>
        </w:r>
        <w:r w:rsidR="008A5D4B">
          <w:rPr>
            <w:noProof/>
            <w:webHidden/>
          </w:rPr>
          <w:instrText xml:space="preserve"> PAGEREF _Toc112836298 \h </w:instrText>
        </w:r>
        <w:r w:rsidR="008A5D4B">
          <w:rPr>
            <w:noProof/>
            <w:webHidden/>
          </w:rPr>
        </w:r>
        <w:r w:rsidR="008A5D4B">
          <w:rPr>
            <w:noProof/>
            <w:webHidden/>
          </w:rPr>
          <w:fldChar w:fldCharType="separate"/>
        </w:r>
        <w:r w:rsidR="0025790C">
          <w:rPr>
            <w:noProof/>
            <w:webHidden/>
          </w:rPr>
          <w:t>16</w:t>
        </w:r>
        <w:r w:rsidR="008A5D4B">
          <w:rPr>
            <w:noProof/>
            <w:webHidden/>
          </w:rPr>
          <w:fldChar w:fldCharType="end"/>
        </w:r>
      </w:hyperlink>
    </w:p>
    <w:p w14:paraId="4333A1A0" w14:textId="5D946F56"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299" w:history="1">
        <w:r w:rsidR="008A5D4B" w:rsidRPr="00DC6CA9">
          <w:rPr>
            <w:rStyle w:val="-"/>
            <w:rFonts w:eastAsia="Tahoma"/>
            <w:noProof/>
            <w:lang w:val="el-GR"/>
          </w:rPr>
          <w:t>2.1.1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Επικοινωνία – Πρόσβαση στα έγγραφα της Σύμβασης</w:t>
        </w:r>
        <w:r w:rsidR="008A5D4B">
          <w:rPr>
            <w:noProof/>
            <w:webHidden/>
          </w:rPr>
          <w:tab/>
        </w:r>
        <w:r w:rsidR="008A5D4B">
          <w:rPr>
            <w:noProof/>
            <w:webHidden/>
          </w:rPr>
          <w:fldChar w:fldCharType="begin"/>
        </w:r>
        <w:r w:rsidR="008A5D4B">
          <w:rPr>
            <w:noProof/>
            <w:webHidden/>
          </w:rPr>
          <w:instrText xml:space="preserve"> PAGEREF _Toc112836299 \h </w:instrText>
        </w:r>
        <w:r w:rsidR="008A5D4B">
          <w:rPr>
            <w:noProof/>
            <w:webHidden/>
          </w:rPr>
        </w:r>
        <w:r w:rsidR="008A5D4B">
          <w:rPr>
            <w:noProof/>
            <w:webHidden/>
          </w:rPr>
          <w:fldChar w:fldCharType="separate"/>
        </w:r>
        <w:r w:rsidR="0025790C">
          <w:rPr>
            <w:noProof/>
            <w:webHidden/>
          </w:rPr>
          <w:t>16</w:t>
        </w:r>
        <w:r w:rsidR="008A5D4B">
          <w:rPr>
            <w:noProof/>
            <w:webHidden/>
          </w:rPr>
          <w:fldChar w:fldCharType="end"/>
        </w:r>
      </w:hyperlink>
    </w:p>
    <w:p w14:paraId="2ECC401B" w14:textId="27BED2BD"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0" w:history="1">
        <w:r w:rsidR="008A5D4B" w:rsidRPr="00DC6CA9">
          <w:rPr>
            <w:rStyle w:val="-"/>
            <w:rFonts w:eastAsia="Tahoma"/>
            <w:noProof/>
            <w:lang w:val="el-GR"/>
          </w:rPr>
          <w:t>2.1.2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Παροχή Διευκρινίσεων</w:t>
        </w:r>
        <w:r w:rsidR="008A5D4B">
          <w:rPr>
            <w:noProof/>
            <w:webHidden/>
          </w:rPr>
          <w:tab/>
        </w:r>
        <w:r w:rsidR="008A5D4B">
          <w:rPr>
            <w:noProof/>
            <w:webHidden/>
          </w:rPr>
          <w:fldChar w:fldCharType="begin"/>
        </w:r>
        <w:r w:rsidR="008A5D4B">
          <w:rPr>
            <w:noProof/>
            <w:webHidden/>
          </w:rPr>
          <w:instrText xml:space="preserve"> PAGEREF _Toc112836300 \h </w:instrText>
        </w:r>
        <w:r w:rsidR="008A5D4B">
          <w:rPr>
            <w:noProof/>
            <w:webHidden/>
          </w:rPr>
        </w:r>
        <w:r w:rsidR="008A5D4B">
          <w:rPr>
            <w:noProof/>
            <w:webHidden/>
          </w:rPr>
          <w:fldChar w:fldCharType="separate"/>
        </w:r>
        <w:r w:rsidR="0025790C">
          <w:rPr>
            <w:noProof/>
            <w:webHidden/>
          </w:rPr>
          <w:t>16</w:t>
        </w:r>
        <w:r w:rsidR="008A5D4B">
          <w:rPr>
            <w:noProof/>
            <w:webHidden/>
          </w:rPr>
          <w:fldChar w:fldCharType="end"/>
        </w:r>
      </w:hyperlink>
    </w:p>
    <w:p w14:paraId="6CC42280" w14:textId="58F2C440"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1" w:history="1">
        <w:r w:rsidR="008A5D4B" w:rsidRPr="00DC6CA9">
          <w:rPr>
            <w:rStyle w:val="-"/>
            <w:rFonts w:eastAsia="Tahoma"/>
            <w:noProof/>
            <w:lang w:val="el-GR"/>
          </w:rPr>
          <w:t>2.1.3</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Γλώσσα</w:t>
        </w:r>
        <w:r w:rsidR="008A5D4B">
          <w:rPr>
            <w:noProof/>
            <w:webHidden/>
          </w:rPr>
          <w:tab/>
        </w:r>
        <w:r w:rsidR="008A5D4B">
          <w:rPr>
            <w:noProof/>
            <w:webHidden/>
          </w:rPr>
          <w:fldChar w:fldCharType="begin"/>
        </w:r>
        <w:r w:rsidR="008A5D4B">
          <w:rPr>
            <w:noProof/>
            <w:webHidden/>
          </w:rPr>
          <w:instrText xml:space="preserve"> PAGEREF _Toc112836301 \h </w:instrText>
        </w:r>
        <w:r w:rsidR="008A5D4B">
          <w:rPr>
            <w:noProof/>
            <w:webHidden/>
          </w:rPr>
        </w:r>
        <w:r w:rsidR="008A5D4B">
          <w:rPr>
            <w:noProof/>
            <w:webHidden/>
          </w:rPr>
          <w:fldChar w:fldCharType="separate"/>
        </w:r>
        <w:r w:rsidR="0025790C">
          <w:rPr>
            <w:noProof/>
            <w:webHidden/>
          </w:rPr>
          <w:t>17</w:t>
        </w:r>
        <w:r w:rsidR="008A5D4B">
          <w:rPr>
            <w:noProof/>
            <w:webHidden/>
          </w:rPr>
          <w:fldChar w:fldCharType="end"/>
        </w:r>
      </w:hyperlink>
    </w:p>
    <w:p w14:paraId="3B6C6869" w14:textId="1483D293"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2" w:history="1">
        <w:r w:rsidR="008A5D4B" w:rsidRPr="00DC6CA9">
          <w:rPr>
            <w:rStyle w:val="-"/>
            <w:rFonts w:eastAsia="Tahoma"/>
            <w:noProof/>
            <w:lang w:val="el-GR"/>
          </w:rPr>
          <w:t>2.1.4</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Εγγυήσεις</w:t>
        </w:r>
        <w:r w:rsidR="008A5D4B">
          <w:rPr>
            <w:noProof/>
            <w:webHidden/>
          </w:rPr>
          <w:tab/>
        </w:r>
        <w:r w:rsidR="008A5D4B">
          <w:rPr>
            <w:noProof/>
            <w:webHidden/>
          </w:rPr>
          <w:fldChar w:fldCharType="begin"/>
        </w:r>
        <w:r w:rsidR="008A5D4B">
          <w:rPr>
            <w:noProof/>
            <w:webHidden/>
          </w:rPr>
          <w:instrText xml:space="preserve"> PAGEREF _Toc112836302 \h </w:instrText>
        </w:r>
        <w:r w:rsidR="008A5D4B">
          <w:rPr>
            <w:noProof/>
            <w:webHidden/>
          </w:rPr>
        </w:r>
        <w:r w:rsidR="008A5D4B">
          <w:rPr>
            <w:noProof/>
            <w:webHidden/>
          </w:rPr>
          <w:fldChar w:fldCharType="separate"/>
        </w:r>
        <w:r w:rsidR="0025790C">
          <w:rPr>
            <w:noProof/>
            <w:webHidden/>
          </w:rPr>
          <w:t>17</w:t>
        </w:r>
        <w:r w:rsidR="008A5D4B">
          <w:rPr>
            <w:noProof/>
            <w:webHidden/>
          </w:rPr>
          <w:fldChar w:fldCharType="end"/>
        </w:r>
      </w:hyperlink>
    </w:p>
    <w:p w14:paraId="48EE4ACD" w14:textId="39A740C6"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3" w:history="1">
        <w:r w:rsidR="008A5D4B" w:rsidRPr="00DC6CA9">
          <w:rPr>
            <w:rStyle w:val="-"/>
            <w:rFonts w:eastAsia="Tahoma"/>
            <w:noProof/>
            <w:lang w:val="el-GR"/>
          </w:rPr>
          <w:t>2.1.5</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Προστασία Προσωπικών Δεδομένων</w:t>
        </w:r>
        <w:r w:rsidR="008A5D4B">
          <w:rPr>
            <w:noProof/>
            <w:webHidden/>
          </w:rPr>
          <w:tab/>
        </w:r>
        <w:r w:rsidR="008A5D4B">
          <w:rPr>
            <w:noProof/>
            <w:webHidden/>
          </w:rPr>
          <w:fldChar w:fldCharType="begin"/>
        </w:r>
        <w:r w:rsidR="008A5D4B">
          <w:rPr>
            <w:noProof/>
            <w:webHidden/>
          </w:rPr>
          <w:instrText xml:space="preserve"> PAGEREF _Toc112836303 \h </w:instrText>
        </w:r>
        <w:r w:rsidR="008A5D4B">
          <w:rPr>
            <w:noProof/>
            <w:webHidden/>
          </w:rPr>
        </w:r>
        <w:r w:rsidR="008A5D4B">
          <w:rPr>
            <w:noProof/>
            <w:webHidden/>
          </w:rPr>
          <w:fldChar w:fldCharType="separate"/>
        </w:r>
        <w:r w:rsidR="0025790C">
          <w:rPr>
            <w:noProof/>
            <w:webHidden/>
          </w:rPr>
          <w:t>18</w:t>
        </w:r>
        <w:r w:rsidR="008A5D4B">
          <w:rPr>
            <w:noProof/>
            <w:webHidden/>
          </w:rPr>
          <w:fldChar w:fldCharType="end"/>
        </w:r>
      </w:hyperlink>
    </w:p>
    <w:p w14:paraId="78B87F53" w14:textId="46A9F6B9"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04" w:history="1">
        <w:r w:rsidR="008A5D4B" w:rsidRPr="00DC6CA9">
          <w:rPr>
            <w:rStyle w:val="-"/>
            <w:bCs/>
            <w:noProof/>
            <w:lang w:val="el-GR"/>
          </w:rPr>
          <w:t>2.2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Δικαίωμα Συμμετοχής - Κριτήρια Ποιοτικής Επιλογής</w:t>
        </w:r>
        <w:r w:rsidR="008A5D4B">
          <w:rPr>
            <w:noProof/>
            <w:webHidden/>
          </w:rPr>
          <w:tab/>
        </w:r>
        <w:r w:rsidR="008A5D4B">
          <w:rPr>
            <w:noProof/>
            <w:webHidden/>
          </w:rPr>
          <w:fldChar w:fldCharType="begin"/>
        </w:r>
        <w:r w:rsidR="008A5D4B">
          <w:rPr>
            <w:noProof/>
            <w:webHidden/>
          </w:rPr>
          <w:instrText xml:space="preserve"> PAGEREF _Toc112836304 \h </w:instrText>
        </w:r>
        <w:r w:rsidR="008A5D4B">
          <w:rPr>
            <w:noProof/>
            <w:webHidden/>
          </w:rPr>
        </w:r>
        <w:r w:rsidR="008A5D4B">
          <w:rPr>
            <w:noProof/>
            <w:webHidden/>
          </w:rPr>
          <w:fldChar w:fldCharType="separate"/>
        </w:r>
        <w:r w:rsidR="0025790C">
          <w:rPr>
            <w:noProof/>
            <w:webHidden/>
          </w:rPr>
          <w:t>19</w:t>
        </w:r>
        <w:r w:rsidR="008A5D4B">
          <w:rPr>
            <w:noProof/>
            <w:webHidden/>
          </w:rPr>
          <w:fldChar w:fldCharType="end"/>
        </w:r>
      </w:hyperlink>
    </w:p>
    <w:p w14:paraId="58F97FB9" w14:textId="7ECAE9B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5" w:history="1">
        <w:r w:rsidR="008A5D4B" w:rsidRPr="00DC6CA9">
          <w:rPr>
            <w:rStyle w:val="-"/>
            <w:rFonts w:eastAsia="Tahoma"/>
            <w:noProof/>
            <w:lang w:val="el-GR"/>
          </w:rPr>
          <w:t>2.2.1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Δικαιούμενοι συμμετοχής</w:t>
        </w:r>
        <w:r w:rsidR="008A5D4B">
          <w:rPr>
            <w:noProof/>
            <w:webHidden/>
          </w:rPr>
          <w:tab/>
        </w:r>
        <w:r w:rsidR="008A5D4B">
          <w:rPr>
            <w:noProof/>
            <w:webHidden/>
          </w:rPr>
          <w:fldChar w:fldCharType="begin"/>
        </w:r>
        <w:r w:rsidR="008A5D4B">
          <w:rPr>
            <w:noProof/>
            <w:webHidden/>
          </w:rPr>
          <w:instrText xml:space="preserve"> PAGEREF _Toc112836305 \h </w:instrText>
        </w:r>
        <w:r w:rsidR="008A5D4B">
          <w:rPr>
            <w:noProof/>
            <w:webHidden/>
          </w:rPr>
        </w:r>
        <w:r w:rsidR="008A5D4B">
          <w:rPr>
            <w:noProof/>
            <w:webHidden/>
          </w:rPr>
          <w:fldChar w:fldCharType="separate"/>
        </w:r>
        <w:r w:rsidR="0025790C">
          <w:rPr>
            <w:noProof/>
            <w:webHidden/>
          </w:rPr>
          <w:t>19</w:t>
        </w:r>
        <w:r w:rsidR="008A5D4B">
          <w:rPr>
            <w:noProof/>
            <w:webHidden/>
          </w:rPr>
          <w:fldChar w:fldCharType="end"/>
        </w:r>
      </w:hyperlink>
    </w:p>
    <w:p w14:paraId="76A5BDB0" w14:textId="47747E7A"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6" w:history="1">
        <w:r w:rsidR="008A5D4B" w:rsidRPr="00DC6CA9">
          <w:rPr>
            <w:rStyle w:val="-"/>
            <w:rFonts w:eastAsia="Tahoma"/>
            <w:noProof/>
            <w:lang w:val="el-GR"/>
          </w:rPr>
          <w:t>2.2.2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Εγγύηση συμμετοχής</w:t>
        </w:r>
        <w:r w:rsidR="008A5D4B">
          <w:rPr>
            <w:noProof/>
            <w:webHidden/>
          </w:rPr>
          <w:tab/>
        </w:r>
        <w:r w:rsidR="008A5D4B">
          <w:rPr>
            <w:noProof/>
            <w:webHidden/>
          </w:rPr>
          <w:fldChar w:fldCharType="begin"/>
        </w:r>
        <w:r w:rsidR="008A5D4B">
          <w:rPr>
            <w:noProof/>
            <w:webHidden/>
          </w:rPr>
          <w:instrText xml:space="preserve"> PAGEREF _Toc112836306 \h </w:instrText>
        </w:r>
        <w:r w:rsidR="008A5D4B">
          <w:rPr>
            <w:noProof/>
            <w:webHidden/>
          </w:rPr>
        </w:r>
        <w:r w:rsidR="008A5D4B">
          <w:rPr>
            <w:noProof/>
            <w:webHidden/>
          </w:rPr>
          <w:fldChar w:fldCharType="separate"/>
        </w:r>
        <w:r w:rsidR="0025790C">
          <w:rPr>
            <w:noProof/>
            <w:webHidden/>
          </w:rPr>
          <w:t>19</w:t>
        </w:r>
        <w:r w:rsidR="008A5D4B">
          <w:rPr>
            <w:noProof/>
            <w:webHidden/>
          </w:rPr>
          <w:fldChar w:fldCharType="end"/>
        </w:r>
      </w:hyperlink>
    </w:p>
    <w:p w14:paraId="4F6AEED7" w14:textId="312AA73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7" w:history="1">
        <w:r w:rsidR="008A5D4B" w:rsidRPr="00DC6CA9">
          <w:rPr>
            <w:rStyle w:val="-"/>
            <w:noProof/>
            <w:lang w:val="el-GR"/>
          </w:rPr>
          <w:t>2.2.3</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Λόγοι αποκλεισμού</w:t>
        </w:r>
        <w:r w:rsidR="008A5D4B">
          <w:rPr>
            <w:noProof/>
            <w:webHidden/>
          </w:rPr>
          <w:tab/>
        </w:r>
        <w:r w:rsidR="008A5D4B">
          <w:rPr>
            <w:noProof/>
            <w:webHidden/>
          </w:rPr>
          <w:fldChar w:fldCharType="begin"/>
        </w:r>
        <w:r w:rsidR="008A5D4B">
          <w:rPr>
            <w:noProof/>
            <w:webHidden/>
          </w:rPr>
          <w:instrText xml:space="preserve"> PAGEREF _Toc112836307 \h </w:instrText>
        </w:r>
        <w:r w:rsidR="008A5D4B">
          <w:rPr>
            <w:noProof/>
            <w:webHidden/>
          </w:rPr>
        </w:r>
        <w:r w:rsidR="008A5D4B">
          <w:rPr>
            <w:noProof/>
            <w:webHidden/>
          </w:rPr>
          <w:fldChar w:fldCharType="separate"/>
        </w:r>
        <w:r w:rsidR="0025790C">
          <w:rPr>
            <w:noProof/>
            <w:webHidden/>
          </w:rPr>
          <w:t>21</w:t>
        </w:r>
        <w:r w:rsidR="008A5D4B">
          <w:rPr>
            <w:noProof/>
            <w:webHidden/>
          </w:rPr>
          <w:fldChar w:fldCharType="end"/>
        </w:r>
      </w:hyperlink>
    </w:p>
    <w:p w14:paraId="54598924" w14:textId="5C17CED0"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308" w:history="1">
        <w:r w:rsidR="008A5D4B" w:rsidRPr="00DC6CA9">
          <w:rPr>
            <w:rStyle w:val="-"/>
            <w:noProof/>
            <w:lang w:val="el-GR"/>
          </w:rPr>
          <w:t>Κριτήρια  Επιλογής</w:t>
        </w:r>
        <w:r w:rsidR="008A5D4B">
          <w:rPr>
            <w:noProof/>
            <w:webHidden/>
          </w:rPr>
          <w:tab/>
        </w:r>
        <w:r w:rsidR="008A5D4B">
          <w:rPr>
            <w:noProof/>
            <w:webHidden/>
          </w:rPr>
          <w:fldChar w:fldCharType="begin"/>
        </w:r>
        <w:r w:rsidR="008A5D4B">
          <w:rPr>
            <w:noProof/>
            <w:webHidden/>
          </w:rPr>
          <w:instrText xml:space="preserve"> PAGEREF _Toc112836308 \h </w:instrText>
        </w:r>
        <w:r w:rsidR="008A5D4B">
          <w:rPr>
            <w:noProof/>
            <w:webHidden/>
          </w:rPr>
        </w:r>
        <w:r w:rsidR="008A5D4B">
          <w:rPr>
            <w:noProof/>
            <w:webHidden/>
          </w:rPr>
          <w:fldChar w:fldCharType="separate"/>
        </w:r>
        <w:r w:rsidR="0025790C">
          <w:rPr>
            <w:noProof/>
            <w:webHidden/>
          </w:rPr>
          <w:t>25</w:t>
        </w:r>
        <w:r w:rsidR="008A5D4B">
          <w:rPr>
            <w:noProof/>
            <w:webHidden/>
          </w:rPr>
          <w:fldChar w:fldCharType="end"/>
        </w:r>
      </w:hyperlink>
    </w:p>
    <w:p w14:paraId="09EF1E85" w14:textId="1B1F7C3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09" w:history="1">
        <w:r w:rsidR="008A5D4B" w:rsidRPr="00DC6CA9">
          <w:rPr>
            <w:rStyle w:val="-"/>
            <w:noProof/>
            <w:lang w:val="el-GR"/>
          </w:rPr>
          <w:t>2.2.4</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Καταλληλόλητα άσκησης επαγγελματικής δραστηριότητας</w:t>
        </w:r>
        <w:r w:rsidR="008A5D4B">
          <w:rPr>
            <w:noProof/>
            <w:webHidden/>
          </w:rPr>
          <w:tab/>
        </w:r>
        <w:r w:rsidR="008A5D4B">
          <w:rPr>
            <w:noProof/>
            <w:webHidden/>
          </w:rPr>
          <w:fldChar w:fldCharType="begin"/>
        </w:r>
        <w:r w:rsidR="008A5D4B">
          <w:rPr>
            <w:noProof/>
            <w:webHidden/>
          </w:rPr>
          <w:instrText xml:space="preserve"> PAGEREF _Toc112836309 \h </w:instrText>
        </w:r>
        <w:r w:rsidR="008A5D4B">
          <w:rPr>
            <w:noProof/>
            <w:webHidden/>
          </w:rPr>
        </w:r>
        <w:r w:rsidR="008A5D4B">
          <w:rPr>
            <w:noProof/>
            <w:webHidden/>
          </w:rPr>
          <w:fldChar w:fldCharType="separate"/>
        </w:r>
        <w:r w:rsidR="0025790C">
          <w:rPr>
            <w:noProof/>
            <w:webHidden/>
          </w:rPr>
          <w:t>25</w:t>
        </w:r>
        <w:r w:rsidR="008A5D4B">
          <w:rPr>
            <w:noProof/>
            <w:webHidden/>
          </w:rPr>
          <w:fldChar w:fldCharType="end"/>
        </w:r>
      </w:hyperlink>
    </w:p>
    <w:p w14:paraId="35729222" w14:textId="38019DE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10" w:history="1">
        <w:r w:rsidR="008A5D4B" w:rsidRPr="00DC6CA9">
          <w:rPr>
            <w:rStyle w:val="-"/>
            <w:noProof/>
            <w:lang w:val="el-GR"/>
          </w:rPr>
          <w:t>2.2.5</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Οικονομική και χρηματοοικονομική επάρκεια</w:t>
        </w:r>
        <w:r w:rsidR="008A5D4B">
          <w:rPr>
            <w:noProof/>
            <w:webHidden/>
          </w:rPr>
          <w:tab/>
        </w:r>
        <w:r w:rsidR="008A5D4B">
          <w:rPr>
            <w:noProof/>
            <w:webHidden/>
          </w:rPr>
          <w:fldChar w:fldCharType="begin"/>
        </w:r>
        <w:r w:rsidR="008A5D4B">
          <w:rPr>
            <w:noProof/>
            <w:webHidden/>
          </w:rPr>
          <w:instrText xml:space="preserve"> PAGEREF _Toc112836310 \h </w:instrText>
        </w:r>
        <w:r w:rsidR="008A5D4B">
          <w:rPr>
            <w:noProof/>
            <w:webHidden/>
          </w:rPr>
        </w:r>
        <w:r w:rsidR="008A5D4B">
          <w:rPr>
            <w:noProof/>
            <w:webHidden/>
          </w:rPr>
          <w:fldChar w:fldCharType="separate"/>
        </w:r>
        <w:r w:rsidR="0025790C">
          <w:rPr>
            <w:noProof/>
            <w:webHidden/>
          </w:rPr>
          <w:t>25</w:t>
        </w:r>
        <w:r w:rsidR="008A5D4B">
          <w:rPr>
            <w:noProof/>
            <w:webHidden/>
          </w:rPr>
          <w:fldChar w:fldCharType="end"/>
        </w:r>
      </w:hyperlink>
    </w:p>
    <w:p w14:paraId="075CF693" w14:textId="6FF884D7"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11" w:history="1">
        <w:r w:rsidR="008A5D4B" w:rsidRPr="00DC6CA9">
          <w:rPr>
            <w:rStyle w:val="-"/>
            <w:noProof/>
            <w:lang w:val="el-GR"/>
          </w:rPr>
          <w:t>2.2.6</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Τεχνική και επαγγελματική ικανότητα</w:t>
        </w:r>
        <w:r w:rsidR="008A5D4B">
          <w:rPr>
            <w:noProof/>
            <w:webHidden/>
          </w:rPr>
          <w:tab/>
        </w:r>
        <w:r w:rsidR="008A5D4B">
          <w:rPr>
            <w:noProof/>
            <w:webHidden/>
          </w:rPr>
          <w:fldChar w:fldCharType="begin"/>
        </w:r>
        <w:r w:rsidR="008A5D4B">
          <w:rPr>
            <w:noProof/>
            <w:webHidden/>
          </w:rPr>
          <w:instrText xml:space="preserve"> PAGEREF _Toc112836311 \h </w:instrText>
        </w:r>
        <w:r w:rsidR="008A5D4B">
          <w:rPr>
            <w:noProof/>
            <w:webHidden/>
          </w:rPr>
        </w:r>
        <w:r w:rsidR="008A5D4B">
          <w:rPr>
            <w:noProof/>
            <w:webHidden/>
          </w:rPr>
          <w:fldChar w:fldCharType="separate"/>
        </w:r>
        <w:r w:rsidR="0025790C">
          <w:rPr>
            <w:noProof/>
            <w:webHidden/>
          </w:rPr>
          <w:t>25</w:t>
        </w:r>
        <w:r w:rsidR="008A5D4B">
          <w:rPr>
            <w:noProof/>
            <w:webHidden/>
          </w:rPr>
          <w:fldChar w:fldCharType="end"/>
        </w:r>
      </w:hyperlink>
    </w:p>
    <w:p w14:paraId="146C1F2D" w14:textId="0F0DD42C"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12" w:history="1">
        <w:r w:rsidR="008A5D4B" w:rsidRPr="00DC6CA9">
          <w:rPr>
            <w:rStyle w:val="-"/>
            <w:iCs/>
            <w:noProof/>
            <w:lang w:val="el-GR" w:eastAsia="en-US"/>
          </w:rPr>
          <w:t>2.2.6.1</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eastAsia="en-US"/>
          </w:rPr>
          <w:t>Τεχνική Ικανότητα</w:t>
        </w:r>
        <w:r w:rsidR="008A5D4B">
          <w:rPr>
            <w:noProof/>
            <w:webHidden/>
          </w:rPr>
          <w:tab/>
        </w:r>
        <w:r w:rsidR="008A5D4B">
          <w:rPr>
            <w:noProof/>
            <w:webHidden/>
          </w:rPr>
          <w:fldChar w:fldCharType="begin"/>
        </w:r>
        <w:r w:rsidR="008A5D4B">
          <w:rPr>
            <w:noProof/>
            <w:webHidden/>
          </w:rPr>
          <w:instrText xml:space="preserve"> PAGEREF _Toc112836312 \h </w:instrText>
        </w:r>
        <w:r w:rsidR="008A5D4B">
          <w:rPr>
            <w:noProof/>
            <w:webHidden/>
          </w:rPr>
        </w:r>
        <w:r w:rsidR="008A5D4B">
          <w:rPr>
            <w:noProof/>
            <w:webHidden/>
          </w:rPr>
          <w:fldChar w:fldCharType="separate"/>
        </w:r>
        <w:r w:rsidR="0025790C">
          <w:rPr>
            <w:noProof/>
            <w:webHidden/>
          </w:rPr>
          <w:t>26</w:t>
        </w:r>
        <w:r w:rsidR="008A5D4B">
          <w:rPr>
            <w:noProof/>
            <w:webHidden/>
          </w:rPr>
          <w:fldChar w:fldCharType="end"/>
        </w:r>
      </w:hyperlink>
    </w:p>
    <w:p w14:paraId="12F4B68D" w14:textId="03A4BC65"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13" w:history="1">
        <w:r w:rsidR="008A5D4B" w:rsidRPr="00DC6CA9">
          <w:rPr>
            <w:rStyle w:val="-"/>
            <w:iCs/>
            <w:noProof/>
            <w:lang w:val="el-GR" w:eastAsia="en-US"/>
          </w:rPr>
          <w:t>2.2.6.2</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eastAsia="en-US"/>
          </w:rPr>
          <w:t>Επαγγελματική Ικανότητα – Ομάδα Έργου</w:t>
        </w:r>
        <w:r w:rsidR="008A5D4B">
          <w:rPr>
            <w:noProof/>
            <w:webHidden/>
          </w:rPr>
          <w:tab/>
        </w:r>
        <w:r w:rsidR="008A5D4B">
          <w:rPr>
            <w:noProof/>
            <w:webHidden/>
          </w:rPr>
          <w:fldChar w:fldCharType="begin"/>
        </w:r>
        <w:r w:rsidR="008A5D4B">
          <w:rPr>
            <w:noProof/>
            <w:webHidden/>
          </w:rPr>
          <w:instrText xml:space="preserve"> PAGEREF _Toc112836313 \h </w:instrText>
        </w:r>
        <w:r w:rsidR="008A5D4B">
          <w:rPr>
            <w:noProof/>
            <w:webHidden/>
          </w:rPr>
        </w:r>
        <w:r w:rsidR="008A5D4B">
          <w:rPr>
            <w:noProof/>
            <w:webHidden/>
          </w:rPr>
          <w:fldChar w:fldCharType="separate"/>
        </w:r>
        <w:r w:rsidR="0025790C">
          <w:rPr>
            <w:noProof/>
            <w:webHidden/>
          </w:rPr>
          <w:t>27</w:t>
        </w:r>
        <w:r w:rsidR="008A5D4B">
          <w:rPr>
            <w:noProof/>
            <w:webHidden/>
          </w:rPr>
          <w:fldChar w:fldCharType="end"/>
        </w:r>
      </w:hyperlink>
    </w:p>
    <w:p w14:paraId="510BF159" w14:textId="53B60D33"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14" w:history="1">
        <w:r w:rsidR="008A5D4B" w:rsidRPr="00DC6CA9">
          <w:rPr>
            <w:rStyle w:val="-"/>
            <w:noProof/>
            <w:lang w:val="el-GR"/>
          </w:rPr>
          <w:t>2.2.7</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Πρότυπα διασφάλισης ποιότητας</w:t>
        </w:r>
        <w:r w:rsidR="008A5D4B">
          <w:rPr>
            <w:noProof/>
            <w:webHidden/>
          </w:rPr>
          <w:tab/>
        </w:r>
        <w:r w:rsidR="008A5D4B">
          <w:rPr>
            <w:noProof/>
            <w:webHidden/>
          </w:rPr>
          <w:fldChar w:fldCharType="begin"/>
        </w:r>
        <w:r w:rsidR="008A5D4B">
          <w:rPr>
            <w:noProof/>
            <w:webHidden/>
          </w:rPr>
          <w:instrText xml:space="preserve"> PAGEREF _Toc112836314 \h </w:instrText>
        </w:r>
        <w:r w:rsidR="008A5D4B">
          <w:rPr>
            <w:noProof/>
            <w:webHidden/>
          </w:rPr>
        </w:r>
        <w:r w:rsidR="008A5D4B">
          <w:rPr>
            <w:noProof/>
            <w:webHidden/>
          </w:rPr>
          <w:fldChar w:fldCharType="separate"/>
        </w:r>
        <w:r w:rsidR="0025790C">
          <w:rPr>
            <w:noProof/>
            <w:webHidden/>
          </w:rPr>
          <w:t>29</w:t>
        </w:r>
        <w:r w:rsidR="008A5D4B">
          <w:rPr>
            <w:noProof/>
            <w:webHidden/>
          </w:rPr>
          <w:fldChar w:fldCharType="end"/>
        </w:r>
      </w:hyperlink>
    </w:p>
    <w:p w14:paraId="5236D107" w14:textId="51F1F580"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15" w:history="1">
        <w:r w:rsidR="008A5D4B" w:rsidRPr="00DC6CA9">
          <w:rPr>
            <w:rStyle w:val="-"/>
            <w:noProof/>
            <w:lang w:val="el-GR"/>
          </w:rPr>
          <w:t>2.2.8</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Στήριξη στην ικανότητα τρίτων – Υπεργολαβία</w:t>
        </w:r>
        <w:r w:rsidR="008A5D4B">
          <w:rPr>
            <w:noProof/>
            <w:webHidden/>
          </w:rPr>
          <w:tab/>
        </w:r>
        <w:r w:rsidR="008A5D4B">
          <w:rPr>
            <w:noProof/>
            <w:webHidden/>
          </w:rPr>
          <w:fldChar w:fldCharType="begin"/>
        </w:r>
        <w:r w:rsidR="008A5D4B">
          <w:rPr>
            <w:noProof/>
            <w:webHidden/>
          </w:rPr>
          <w:instrText xml:space="preserve"> PAGEREF _Toc112836315 \h </w:instrText>
        </w:r>
        <w:r w:rsidR="008A5D4B">
          <w:rPr>
            <w:noProof/>
            <w:webHidden/>
          </w:rPr>
        </w:r>
        <w:r w:rsidR="008A5D4B">
          <w:rPr>
            <w:noProof/>
            <w:webHidden/>
          </w:rPr>
          <w:fldChar w:fldCharType="separate"/>
        </w:r>
        <w:r w:rsidR="0025790C">
          <w:rPr>
            <w:noProof/>
            <w:webHidden/>
          </w:rPr>
          <w:t>30</w:t>
        </w:r>
        <w:r w:rsidR="008A5D4B">
          <w:rPr>
            <w:noProof/>
            <w:webHidden/>
          </w:rPr>
          <w:fldChar w:fldCharType="end"/>
        </w:r>
      </w:hyperlink>
    </w:p>
    <w:p w14:paraId="1BFDD063" w14:textId="7A570551"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16" w:history="1">
        <w:r w:rsidR="008A5D4B" w:rsidRPr="00DC6CA9">
          <w:rPr>
            <w:rStyle w:val="-"/>
            <w:iCs/>
            <w:noProof/>
            <w:lang w:val="el-GR"/>
          </w:rPr>
          <w:t>2.2.8.1</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Στήριξη στην ικανότητα τρίτων</w:t>
        </w:r>
        <w:r w:rsidR="008A5D4B">
          <w:rPr>
            <w:noProof/>
            <w:webHidden/>
          </w:rPr>
          <w:tab/>
        </w:r>
        <w:r w:rsidR="008A5D4B">
          <w:rPr>
            <w:noProof/>
            <w:webHidden/>
          </w:rPr>
          <w:fldChar w:fldCharType="begin"/>
        </w:r>
        <w:r w:rsidR="008A5D4B">
          <w:rPr>
            <w:noProof/>
            <w:webHidden/>
          </w:rPr>
          <w:instrText xml:space="preserve"> PAGEREF _Toc112836316 \h </w:instrText>
        </w:r>
        <w:r w:rsidR="008A5D4B">
          <w:rPr>
            <w:noProof/>
            <w:webHidden/>
          </w:rPr>
        </w:r>
        <w:r w:rsidR="008A5D4B">
          <w:rPr>
            <w:noProof/>
            <w:webHidden/>
          </w:rPr>
          <w:fldChar w:fldCharType="separate"/>
        </w:r>
        <w:r w:rsidR="0025790C">
          <w:rPr>
            <w:noProof/>
            <w:webHidden/>
          </w:rPr>
          <w:t>30</w:t>
        </w:r>
        <w:r w:rsidR="008A5D4B">
          <w:rPr>
            <w:noProof/>
            <w:webHidden/>
          </w:rPr>
          <w:fldChar w:fldCharType="end"/>
        </w:r>
      </w:hyperlink>
    </w:p>
    <w:p w14:paraId="73302D72" w14:textId="37822A8B"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17" w:history="1">
        <w:r w:rsidR="008A5D4B" w:rsidRPr="00DC6CA9">
          <w:rPr>
            <w:rStyle w:val="-"/>
            <w:iCs/>
            <w:noProof/>
            <w:lang w:val="el-GR"/>
          </w:rPr>
          <w:t>2.2.8.2</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Υπεργολαβία</w:t>
        </w:r>
        <w:r w:rsidR="008A5D4B">
          <w:rPr>
            <w:noProof/>
            <w:webHidden/>
          </w:rPr>
          <w:tab/>
        </w:r>
        <w:r w:rsidR="008A5D4B">
          <w:rPr>
            <w:noProof/>
            <w:webHidden/>
          </w:rPr>
          <w:fldChar w:fldCharType="begin"/>
        </w:r>
        <w:r w:rsidR="008A5D4B">
          <w:rPr>
            <w:noProof/>
            <w:webHidden/>
          </w:rPr>
          <w:instrText xml:space="preserve"> PAGEREF _Toc112836317 \h </w:instrText>
        </w:r>
        <w:r w:rsidR="008A5D4B">
          <w:rPr>
            <w:noProof/>
            <w:webHidden/>
          </w:rPr>
        </w:r>
        <w:r w:rsidR="008A5D4B">
          <w:rPr>
            <w:noProof/>
            <w:webHidden/>
          </w:rPr>
          <w:fldChar w:fldCharType="separate"/>
        </w:r>
        <w:r w:rsidR="0025790C">
          <w:rPr>
            <w:noProof/>
            <w:webHidden/>
          </w:rPr>
          <w:t>30</w:t>
        </w:r>
        <w:r w:rsidR="008A5D4B">
          <w:rPr>
            <w:noProof/>
            <w:webHidden/>
          </w:rPr>
          <w:fldChar w:fldCharType="end"/>
        </w:r>
      </w:hyperlink>
    </w:p>
    <w:p w14:paraId="1A4C5332" w14:textId="77F200D8"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18" w:history="1">
        <w:r w:rsidR="008A5D4B" w:rsidRPr="00DC6CA9">
          <w:rPr>
            <w:rStyle w:val="-"/>
            <w:noProof/>
            <w:lang w:val="el-GR"/>
          </w:rPr>
          <w:t>2.2.9</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Κανόνες απόδειξης ποιοτικής επιλογής</w:t>
        </w:r>
        <w:r w:rsidR="008A5D4B">
          <w:rPr>
            <w:noProof/>
            <w:webHidden/>
          </w:rPr>
          <w:tab/>
        </w:r>
        <w:r w:rsidR="008A5D4B">
          <w:rPr>
            <w:noProof/>
            <w:webHidden/>
          </w:rPr>
          <w:fldChar w:fldCharType="begin"/>
        </w:r>
        <w:r w:rsidR="008A5D4B">
          <w:rPr>
            <w:noProof/>
            <w:webHidden/>
          </w:rPr>
          <w:instrText xml:space="preserve"> PAGEREF _Toc112836318 \h </w:instrText>
        </w:r>
        <w:r w:rsidR="008A5D4B">
          <w:rPr>
            <w:noProof/>
            <w:webHidden/>
          </w:rPr>
        </w:r>
        <w:r w:rsidR="008A5D4B">
          <w:rPr>
            <w:noProof/>
            <w:webHidden/>
          </w:rPr>
          <w:fldChar w:fldCharType="separate"/>
        </w:r>
        <w:r w:rsidR="0025790C">
          <w:rPr>
            <w:noProof/>
            <w:webHidden/>
          </w:rPr>
          <w:t>30</w:t>
        </w:r>
        <w:r w:rsidR="008A5D4B">
          <w:rPr>
            <w:noProof/>
            <w:webHidden/>
          </w:rPr>
          <w:fldChar w:fldCharType="end"/>
        </w:r>
      </w:hyperlink>
    </w:p>
    <w:p w14:paraId="7D20647A" w14:textId="0EB1718F"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19" w:history="1">
        <w:r w:rsidR="008A5D4B" w:rsidRPr="00DC6CA9">
          <w:rPr>
            <w:rStyle w:val="-"/>
            <w:iCs/>
            <w:noProof/>
            <w:lang w:val="el-GR"/>
          </w:rPr>
          <w:t>2.2.9.1</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Προκαταρκτική απόδειξη κατά την υποβολή προσφορών</w:t>
        </w:r>
        <w:r w:rsidR="008A5D4B">
          <w:rPr>
            <w:noProof/>
            <w:webHidden/>
          </w:rPr>
          <w:tab/>
        </w:r>
        <w:r w:rsidR="008A5D4B">
          <w:rPr>
            <w:noProof/>
            <w:webHidden/>
          </w:rPr>
          <w:fldChar w:fldCharType="begin"/>
        </w:r>
        <w:r w:rsidR="008A5D4B">
          <w:rPr>
            <w:noProof/>
            <w:webHidden/>
          </w:rPr>
          <w:instrText xml:space="preserve"> PAGEREF _Toc112836319 \h </w:instrText>
        </w:r>
        <w:r w:rsidR="008A5D4B">
          <w:rPr>
            <w:noProof/>
            <w:webHidden/>
          </w:rPr>
        </w:r>
        <w:r w:rsidR="008A5D4B">
          <w:rPr>
            <w:noProof/>
            <w:webHidden/>
          </w:rPr>
          <w:fldChar w:fldCharType="separate"/>
        </w:r>
        <w:r w:rsidR="0025790C">
          <w:rPr>
            <w:noProof/>
            <w:webHidden/>
          </w:rPr>
          <w:t>31</w:t>
        </w:r>
        <w:r w:rsidR="008A5D4B">
          <w:rPr>
            <w:noProof/>
            <w:webHidden/>
          </w:rPr>
          <w:fldChar w:fldCharType="end"/>
        </w:r>
      </w:hyperlink>
    </w:p>
    <w:p w14:paraId="5EBB88D1" w14:textId="63D992B8"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20" w:history="1">
        <w:r w:rsidR="008A5D4B" w:rsidRPr="00DC6CA9">
          <w:rPr>
            <w:rStyle w:val="-"/>
            <w:iCs/>
            <w:noProof/>
            <w:lang w:val="el-GR"/>
          </w:rPr>
          <w:t>2.2.9.2</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Αποδεικτικά μέσα</w:t>
        </w:r>
        <w:r w:rsidR="008A5D4B" w:rsidRPr="00DC6CA9">
          <w:rPr>
            <w:rStyle w:val="-"/>
            <w:rFonts w:ascii="Calibri" w:hAnsi="Calibri"/>
            <w:noProof/>
            <w:lang w:val="el-GR"/>
          </w:rPr>
          <w:t xml:space="preserve"> -</w:t>
        </w:r>
        <w:r w:rsidR="008A5D4B">
          <w:rPr>
            <w:noProof/>
            <w:webHidden/>
          </w:rPr>
          <w:tab/>
        </w:r>
        <w:r w:rsidR="008A5D4B">
          <w:rPr>
            <w:noProof/>
            <w:webHidden/>
          </w:rPr>
          <w:fldChar w:fldCharType="begin"/>
        </w:r>
        <w:r w:rsidR="008A5D4B">
          <w:rPr>
            <w:noProof/>
            <w:webHidden/>
          </w:rPr>
          <w:instrText xml:space="preserve"> PAGEREF _Toc112836320 \h </w:instrText>
        </w:r>
        <w:r w:rsidR="008A5D4B">
          <w:rPr>
            <w:noProof/>
            <w:webHidden/>
          </w:rPr>
        </w:r>
        <w:r w:rsidR="008A5D4B">
          <w:rPr>
            <w:noProof/>
            <w:webHidden/>
          </w:rPr>
          <w:fldChar w:fldCharType="separate"/>
        </w:r>
        <w:r w:rsidR="0025790C">
          <w:rPr>
            <w:noProof/>
            <w:webHidden/>
          </w:rPr>
          <w:t>32</w:t>
        </w:r>
        <w:r w:rsidR="008A5D4B">
          <w:rPr>
            <w:noProof/>
            <w:webHidden/>
          </w:rPr>
          <w:fldChar w:fldCharType="end"/>
        </w:r>
      </w:hyperlink>
    </w:p>
    <w:p w14:paraId="5B7C945D" w14:textId="71335E7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21" w:history="1">
        <w:r w:rsidR="008A5D4B" w:rsidRPr="00DC6CA9">
          <w:rPr>
            <w:rStyle w:val="-"/>
            <w:bCs/>
            <w:noProof/>
            <w:lang w:val="el-GR"/>
          </w:rPr>
          <w:t>2.3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Κριτήρια Ανάθεσης</w:t>
        </w:r>
        <w:r w:rsidR="008A5D4B">
          <w:rPr>
            <w:noProof/>
            <w:webHidden/>
          </w:rPr>
          <w:tab/>
        </w:r>
        <w:r w:rsidR="008A5D4B">
          <w:rPr>
            <w:noProof/>
            <w:webHidden/>
          </w:rPr>
          <w:fldChar w:fldCharType="begin"/>
        </w:r>
        <w:r w:rsidR="008A5D4B">
          <w:rPr>
            <w:noProof/>
            <w:webHidden/>
          </w:rPr>
          <w:instrText xml:space="preserve"> PAGEREF _Toc112836321 \h </w:instrText>
        </w:r>
        <w:r w:rsidR="008A5D4B">
          <w:rPr>
            <w:noProof/>
            <w:webHidden/>
          </w:rPr>
        </w:r>
        <w:r w:rsidR="008A5D4B">
          <w:rPr>
            <w:noProof/>
            <w:webHidden/>
          </w:rPr>
          <w:fldChar w:fldCharType="separate"/>
        </w:r>
        <w:r w:rsidR="0025790C">
          <w:rPr>
            <w:noProof/>
            <w:webHidden/>
          </w:rPr>
          <w:t>42</w:t>
        </w:r>
        <w:r w:rsidR="008A5D4B">
          <w:rPr>
            <w:noProof/>
            <w:webHidden/>
          </w:rPr>
          <w:fldChar w:fldCharType="end"/>
        </w:r>
      </w:hyperlink>
    </w:p>
    <w:p w14:paraId="555496D7" w14:textId="4D26F822"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22" w:history="1">
        <w:r w:rsidR="008A5D4B" w:rsidRPr="00DC6CA9">
          <w:rPr>
            <w:rStyle w:val="-"/>
            <w:noProof/>
            <w:lang w:val="el-GR"/>
          </w:rPr>
          <w:t>2.3.1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Κριτήριο ανάθ</w:t>
        </w:r>
        <w:r w:rsidR="008A5D4B" w:rsidRPr="00DC6CA9">
          <w:rPr>
            <w:rStyle w:val="-"/>
            <w:noProof/>
            <w:lang w:val="el-GR"/>
          </w:rPr>
          <w:t>ε</w:t>
        </w:r>
        <w:r w:rsidR="008A5D4B" w:rsidRPr="00DC6CA9">
          <w:rPr>
            <w:rStyle w:val="-"/>
            <w:noProof/>
            <w:lang w:val="el-GR"/>
          </w:rPr>
          <w:t>σης</w:t>
        </w:r>
        <w:r w:rsidR="008A5D4B">
          <w:rPr>
            <w:noProof/>
            <w:webHidden/>
          </w:rPr>
          <w:tab/>
        </w:r>
        <w:r w:rsidR="008A5D4B">
          <w:rPr>
            <w:noProof/>
            <w:webHidden/>
          </w:rPr>
          <w:fldChar w:fldCharType="begin"/>
        </w:r>
        <w:r w:rsidR="008A5D4B">
          <w:rPr>
            <w:noProof/>
            <w:webHidden/>
          </w:rPr>
          <w:instrText xml:space="preserve"> PAGEREF _Toc112836322 \h </w:instrText>
        </w:r>
        <w:r w:rsidR="008A5D4B">
          <w:rPr>
            <w:noProof/>
            <w:webHidden/>
          </w:rPr>
        </w:r>
        <w:r w:rsidR="008A5D4B">
          <w:rPr>
            <w:noProof/>
            <w:webHidden/>
          </w:rPr>
          <w:fldChar w:fldCharType="separate"/>
        </w:r>
        <w:r w:rsidR="0025790C">
          <w:rPr>
            <w:noProof/>
            <w:webHidden/>
          </w:rPr>
          <w:t>42</w:t>
        </w:r>
        <w:r w:rsidR="008A5D4B">
          <w:rPr>
            <w:noProof/>
            <w:webHidden/>
          </w:rPr>
          <w:fldChar w:fldCharType="end"/>
        </w:r>
      </w:hyperlink>
    </w:p>
    <w:p w14:paraId="292B94E4" w14:textId="7CA2DB0B"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23" w:history="1">
        <w:r w:rsidR="008A5D4B" w:rsidRPr="00DC6CA9">
          <w:rPr>
            <w:rStyle w:val="-"/>
            <w:noProof/>
            <w:lang w:val="el-GR"/>
          </w:rPr>
          <w:t>2.3.2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Βαθμολόγηση και κατάταξη προσφορών</w:t>
        </w:r>
        <w:r w:rsidR="008A5D4B">
          <w:rPr>
            <w:noProof/>
            <w:webHidden/>
          </w:rPr>
          <w:tab/>
        </w:r>
        <w:r w:rsidR="008A5D4B">
          <w:rPr>
            <w:noProof/>
            <w:webHidden/>
          </w:rPr>
          <w:fldChar w:fldCharType="begin"/>
        </w:r>
        <w:r w:rsidR="008A5D4B">
          <w:rPr>
            <w:noProof/>
            <w:webHidden/>
          </w:rPr>
          <w:instrText xml:space="preserve"> PAGEREF _Toc112836323 \h </w:instrText>
        </w:r>
        <w:r w:rsidR="008A5D4B">
          <w:rPr>
            <w:noProof/>
            <w:webHidden/>
          </w:rPr>
        </w:r>
        <w:r w:rsidR="008A5D4B">
          <w:rPr>
            <w:noProof/>
            <w:webHidden/>
          </w:rPr>
          <w:fldChar w:fldCharType="separate"/>
        </w:r>
        <w:r w:rsidR="0025790C">
          <w:rPr>
            <w:noProof/>
            <w:webHidden/>
          </w:rPr>
          <w:t>49</w:t>
        </w:r>
        <w:r w:rsidR="008A5D4B">
          <w:rPr>
            <w:noProof/>
            <w:webHidden/>
          </w:rPr>
          <w:fldChar w:fldCharType="end"/>
        </w:r>
      </w:hyperlink>
    </w:p>
    <w:p w14:paraId="07FBC00E" w14:textId="1A976042"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24" w:history="1">
        <w:r w:rsidR="008A5D4B" w:rsidRPr="00DC6CA9">
          <w:rPr>
            <w:rStyle w:val="-"/>
            <w:iCs/>
            <w:noProof/>
            <w:lang w:val="el-GR"/>
          </w:rPr>
          <w:t>2.3.2.1</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Βαθμολόγηση Τεχνικών Προσφορών</w:t>
        </w:r>
        <w:r w:rsidR="008A5D4B">
          <w:rPr>
            <w:noProof/>
            <w:webHidden/>
          </w:rPr>
          <w:tab/>
        </w:r>
        <w:r w:rsidR="008A5D4B">
          <w:rPr>
            <w:noProof/>
            <w:webHidden/>
          </w:rPr>
          <w:fldChar w:fldCharType="begin"/>
        </w:r>
        <w:r w:rsidR="008A5D4B">
          <w:rPr>
            <w:noProof/>
            <w:webHidden/>
          </w:rPr>
          <w:instrText xml:space="preserve"> PAGEREF _Toc112836324 \h </w:instrText>
        </w:r>
        <w:r w:rsidR="008A5D4B">
          <w:rPr>
            <w:noProof/>
            <w:webHidden/>
          </w:rPr>
        </w:r>
        <w:r w:rsidR="008A5D4B">
          <w:rPr>
            <w:noProof/>
            <w:webHidden/>
          </w:rPr>
          <w:fldChar w:fldCharType="separate"/>
        </w:r>
        <w:r w:rsidR="0025790C">
          <w:rPr>
            <w:noProof/>
            <w:webHidden/>
          </w:rPr>
          <w:t>49</w:t>
        </w:r>
        <w:r w:rsidR="008A5D4B">
          <w:rPr>
            <w:noProof/>
            <w:webHidden/>
          </w:rPr>
          <w:fldChar w:fldCharType="end"/>
        </w:r>
      </w:hyperlink>
    </w:p>
    <w:p w14:paraId="600388AA" w14:textId="0FBF4B95"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25" w:history="1">
        <w:r w:rsidR="008A5D4B" w:rsidRPr="00DC6CA9">
          <w:rPr>
            <w:rStyle w:val="-"/>
            <w:iCs/>
            <w:noProof/>
            <w:lang w:val="el-GR"/>
          </w:rPr>
          <w:t>2.3.2.2</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Α. Κατάταξη προσφορών</w:t>
        </w:r>
        <w:r w:rsidR="008A5D4B">
          <w:rPr>
            <w:noProof/>
            <w:webHidden/>
          </w:rPr>
          <w:tab/>
        </w:r>
        <w:r w:rsidR="008A5D4B">
          <w:rPr>
            <w:noProof/>
            <w:webHidden/>
          </w:rPr>
          <w:fldChar w:fldCharType="begin"/>
        </w:r>
        <w:r w:rsidR="008A5D4B">
          <w:rPr>
            <w:noProof/>
            <w:webHidden/>
          </w:rPr>
          <w:instrText xml:space="preserve"> PAGEREF _Toc112836325 \h </w:instrText>
        </w:r>
        <w:r w:rsidR="008A5D4B">
          <w:rPr>
            <w:noProof/>
            <w:webHidden/>
          </w:rPr>
        </w:r>
        <w:r w:rsidR="008A5D4B">
          <w:rPr>
            <w:noProof/>
            <w:webHidden/>
          </w:rPr>
          <w:fldChar w:fldCharType="separate"/>
        </w:r>
        <w:r w:rsidR="0025790C">
          <w:rPr>
            <w:noProof/>
            <w:webHidden/>
          </w:rPr>
          <w:t>49</w:t>
        </w:r>
        <w:r w:rsidR="008A5D4B">
          <w:rPr>
            <w:noProof/>
            <w:webHidden/>
          </w:rPr>
          <w:fldChar w:fldCharType="end"/>
        </w:r>
      </w:hyperlink>
    </w:p>
    <w:p w14:paraId="029EC8B7" w14:textId="383605F0"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26" w:history="1">
        <w:r w:rsidR="008A5D4B" w:rsidRPr="00DC6CA9">
          <w:rPr>
            <w:rStyle w:val="-"/>
            <w:iCs/>
            <w:noProof/>
            <w:lang w:val="el-GR"/>
          </w:rPr>
          <w:t>2.3.2.3</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Διαμόρφωση συγκριτικού κόστους Προσφοράς</w:t>
        </w:r>
        <w:r w:rsidR="008A5D4B">
          <w:rPr>
            <w:noProof/>
            <w:webHidden/>
          </w:rPr>
          <w:tab/>
        </w:r>
        <w:r w:rsidR="008A5D4B">
          <w:rPr>
            <w:noProof/>
            <w:webHidden/>
          </w:rPr>
          <w:fldChar w:fldCharType="begin"/>
        </w:r>
        <w:r w:rsidR="008A5D4B">
          <w:rPr>
            <w:noProof/>
            <w:webHidden/>
          </w:rPr>
          <w:instrText xml:space="preserve"> PAGEREF _Toc112836326 \h </w:instrText>
        </w:r>
        <w:r w:rsidR="008A5D4B">
          <w:rPr>
            <w:noProof/>
            <w:webHidden/>
          </w:rPr>
        </w:r>
        <w:r w:rsidR="008A5D4B">
          <w:rPr>
            <w:noProof/>
            <w:webHidden/>
          </w:rPr>
          <w:fldChar w:fldCharType="separate"/>
        </w:r>
        <w:r w:rsidR="0025790C">
          <w:rPr>
            <w:noProof/>
            <w:webHidden/>
          </w:rPr>
          <w:t>49</w:t>
        </w:r>
        <w:r w:rsidR="008A5D4B">
          <w:rPr>
            <w:noProof/>
            <w:webHidden/>
          </w:rPr>
          <w:fldChar w:fldCharType="end"/>
        </w:r>
      </w:hyperlink>
    </w:p>
    <w:p w14:paraId="2086B7A0" w14:textId="761C440E"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27" w:history="1">
        <w:r w:rsidR="008A5D4B" w:rsidRPr="00DC6CA9">
          <w:rPr>
            <w:rStyle w:val="-"/>
            <w:bCs/>
            <w:noProof/>
            <w:lang w:val="el-GR"/>
          </w:rPr>
          <w:t>2.4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Κατάρτιση - Περιεχόμενο Προσφορών</w:t>
        </w:r>
        <w:r w:rsidR="008A5D4B">
          <w:rPr>
            <w:noProof/>
            <w:webHidden/>
          </w:rPr>
          <w:tab/>
        </w:r>
        <w:r w:rsidR="008A5D4B">
          <w:rPr>
            <w:noProof/>
            <w:webHidden/>
          </w:rPr>
          <w:fldChar w:fldCharType="begin"/>
        </w:r>
        <w:r w:rsidR="008A5D4B">
          <w:rPr>
            <w:noProof/>
            <w:webHidden/>
          </w:rPr>
          <w:instrText xml:space="preserve"> PAGEREF _Toc112836327 \h </w:instrText>
        </w:r>
        <w:r w:rsidR="008A5D4B">
          <w:rPr>
            <w:noProof/>
            <w:webHidden/>
          </w:rPr>
        </w:r>
        <w:r w:rsidR="008A5D4B">
          <w:rPr>
            <w:noProof/>
            <w:webHidden/>
          </w:rPr>
          <w:fldChar w:fldCharType="separate"/>
        </w:r>
        <w:r w:rsidR="0025790C">
          <w:rPr>
            <w:noProof/>
            <w:webHidden/>
          </w:rPr>
          <w:t>50</w:t>
        </w:r>
        <w:r w:rsidR="008A5D4B">
          <w:rPr>
            <w:noProof/>
            <w:webHidden/>
          </w:rPr>
          <w:fldChar w:fldCharType="end"/>
        </w:r>
      </w:hyperlink>
    </w:p>
    <w:p w14:paraId="6B3F2FDE" w14:textId="0042A927"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28" w:history="1">
        <w:r w:rsidR="008A5D4B" w:rsidRPr="00DC6CA9">
          <w:rPr>
            <w:rStyle w:val="-"/>
            <w:noProof/>
            <w:lang w:val="el-GR"/>
          </w:rPr>
          <w:t>2.4.1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Γενικοί όροι υποβολής προσφορών</w:t>
        </w:r>
        <w:r w:rsidR="008A5D4B">
          <w:rPr>
            <w:noProof/>
            <w:webHidden/>
          </w:rPr>
          <w:tab/>
        </w:r>
        <w:r w:rsidR="008A5D4B">
          <w:rPr>
            <w:noProof/>
            <w:webHidden/>
          </w:rPr>
          <w:fldChar w:fldCharType="begin"/>
        </w:r>
        <w:r w:rsidR="008A5D4B">
          <w:rPr>
            <w:noProof/>
            <w:webHidden/>
          </w:rPr>
          <w:instrText xml:space="preserve"> PAGEREF _Toc112836328 \h </w:instrText>
        </w:r>
        <w:r w:rsidR="008A5D4B">
          <w:rPr>
            <w:noProof/>
            <w:webHidden/>
          </w:rPr>
        </w:r>
        <w:r w:rsidR="008A5D4B">
          <w:rPr>
            <w:noProof/>
            <w:webHidden/>
          </w:rPr>
          <w:fldChar w:fldCharType="separate"/>
        </w:r>
        <w:r w:rsidR="0025790C">
          <w:rPr>
            <w:noProof/>
            <w:webHidden/>
          </w:rPr>
          <w:t>50</w:t>
        </w:r>
        <w:r w:rsidR="008A5D4B">
          <w:rPr>
            <w:noProof/>
            <w:webHidden/>
          </w:rPr>
          <w:fldChar w:fldCharType="end"/>
        </w:r>
      </w:hyperlink>
    </w:p>
    <w:p w14:paraId="721C5813" w14:textId="344953F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29" w:history="1">
        <w:r w:rsidR="008A5D4B" w:rsidRPr="00DC6CA9">
          <w:rPr>
            <w:rStyle w:val="-"/>
            <w:noProof/>
            <w:lang w:val="el-GR"/>
          </w:rPr>
          <w:t>2.4.2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Χρόνος και Τρόπος υποβολής προσφορών</w:t>
        </w:r>
        <w:r w:rsidR="008A5D4B">
          <w:rPr>
            <w:noProof/>
            <w:webHidden/>
          </w:rPr>
          <w:tab/>
        </w:r>
        <w:r w:rsidR="008A5D4B">
          <w:rPr>
            <w:noProof/>
            <w:webHidden/>
          </w:rPr>
          <w:fldChar w:fldCharType="begin"/>
        </w:r>
        <w:r w:rsidR="008A5D4B">
          <w:rPr>
            <w:noProof/>
            <w:webHidden/>
          </w:rPr>
          <w:instrText xml:space="preserve"> PAGEREF _Toc112836329 \h </w:instrText>
        </w:r>
        <w:r w:rsidR="008A5D4B">
          <w:rPr>
            <w:noProof/>
            <w:webHidden/>
          </w:rPr>
        </w:r>
        <w:r w:rsidR="008A5D4B">
          <w:rPr>
            <w:noProof/>
            <w:webHidden/>
          </w:rPr>
          <w:fldChar w:fldCharType="separate"/>
        </w:r>
        <w:r w:rsidR="0025790C">
          <w:rPr>
            <w:noProof/>
            <w:webHidden/>
          </w:rPr>
          <w:t>50</w:t>
        </w:r>
        <w:r w:rsidR="008A5D4B">
          <w:rPr>
            <w:noProof/>
            <w:webHidden/>
          </w:rPr>
          <w:fldChar w:fldCharType="end"/>
        </w:r>
      </w:hyperlink>
    </w:p>
    <w:p w14:paraId="446BB7A1" w14:textId="1CCA8202"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30" w:history="1">
        <w:r w:rsidR="008A5D4B" w:rsidRPr="00DC6CA9">
          <w:rPr>
            <w:rStyle w:val="-"/>
            <w:iCs/>
            <w:noProof/>
            <w:lang w:val="el-GR"/>
          </w:rPr>
          <w:t>2.4.2.1</w:t>
        </w:r>
        <w:r w:rsidR="008A5D4B">
          <w:rPr>
            <w:noProof/>
            <w:webHidden/>
          </w:rPr>
          <w:tab/>
        </w:r>
        <w:r w:rsidR="008A5D4B">
          <w:rPr>
            <w:noProof/>
            <w:webHidden/>
          </w:rPr>
          <w:fldChar w:fldCharType="begin"/>
        </w:r>
        <w:r w:rsidR="008A5D4B">
          <w:rPr>
            <w:noProof/>
            <w:webHidden/>
          </w:rPr>
          <w:instrText xml:space="preserve"> PAGEREF _Toc112836330 \h </w:instrText>
        </w:r>
        <w:r w:rsidR="008A5D4B">
          <w:rPr>
            <w:noProof/>
            <w:webHidden/>
          </w:rPr>
        </w:r>
        <w:r w:rsidR="008A5D4B">
          <w:rPr>
            <w:noProof/>
            <w:webHidden/>
          </w:rPr>
          <w:fldChar w:fldCharType="separate"/>
        </w:r>
        <w:r w:rsidR="0025790C">
          <w:rPr>
            <w:noProof/>
            <w:webHidden/>
          </w:rPr>
          <w:t>50</w:t>
        </w:r>
        <w:r w:rsidR="008A5D4B">
          <w:rPr>
            <w:noProof/>
            <w:webHidden/>
          </w:rPr>
          <w:fldChar w:fldCharType="end"/>
        </w:r>
      </w:hyperlink>
    </w:p>
    <w:p w14:paraId="73707686" w14:textId="7B990297"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31" w:history="1">
        <w:r w:rsidR="008A5D4B" w:rsidRPr="00DC6CA9">
          <w:rPr>
            <w:rStyle w:val="-"/>
            <w:iCs/>
            <w:noProof/>
            <w:lang w:val="el-GR"/>
          </w:rPr>
          <w:t>2.4.2.2</w:t>
        </w:r>
        <w:r w:rsidR="008A5D4B">
          <w:rPr>
            <w:noProof/>
            <w:webHidden/>
          </w:rPr>
          <w:tab/>
        </w:r>
        <w:r w:rsidR="008A5D4B">
          <w:rPr>
            <w:noProof/>
            <w:webHidden/>
          </w:rPr>
          <w:fldChar w:fldCharType="begin"/>
        </w:r>
        <w:r w:rsidR="008A5D4B">
          <w:rPr>
            <w:noProof/>
            <w:webHidden/>
          </w:rPr>
          <w:instrText xml:space="preserve"> PAGEREF _Toc112836331 \h </w:instrText>
        </w:r>
        <w:r w:rsidR="008A5D4B">
          <w:rPr>
            <w:noProof/>
            <w:webHidden/>
          </w:rPr>
        </w:r>
        <w:r w:rsidR="008A5D4B">
          <w:rPr>
            <w:noProof/>
            <w:webHidden/>
          </w:rPr>
          <w:fldChar w:fldCharType="separate"/>
        </w:r>
        <w:r w:rsidR="0025790C">
          <w:rPr>
            <w:noProof/>
            <w:webHidden/>
          </w:rPr>
          <w:t>50</w:t>
        </w:r>
        <w:r w:rsidR="008A5D4B">
          <w:rPr>
            <w:noProof/>
            <w:webHidden/>
          </w:rPr>
          <w:fldChar w:fldCharType="end"/>
        </w:r>
      </w:hyperlink>
    </w:p>
    <w:p w14:paraId="3C7FE71E" w14:textId="3D6F83A2"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32" w:history="1">
        <w:r w:rsidR="008A5D4B" w:rsidRPr="00DC6CA9">
          <w:rPr>
            <w:rStyle w:val="-"/>
            <w:iCs/>
            <w:noProof/>
            <w:lang w:val="el-GR"/>
          </w:rPr>
          <w:t>2.4.2.3</w:t>
        </w:r>
        <w:r w:rsidR="008A5D4B">
          <w:rPr>
            <w:noProof/>
            <w:webHidden/>
          </w:rPr>
          <w:tab/>
        </w:r>
        <w:r w:rsidR="008A5D4B">
          <w:rPr>
            <w:noProof/>
            <w:webHidden/>
          </w:rPr>
          <w:fldChar w:fldCharType="begin"/>
        </w:r>
        <w:r w:rsidR="008A5D4B">
          <w:rPr>
            <w:noProof/>
            <w:webHidden/>
          </w:rPr>
          <w:instrText xml:space="preserve"> PAGEREF _Toc112836332 \h </w:instrText>
        </w:r>
        <w:r w:rsidR="008A5D4B">
          <w:rPr>
            <w:noProof/>
            <w:webHidden/>
          </w:rPr>
        </w:r>
        <w:r w:rsidR="008A5D4B">
          <w:rPr>
            <w:noProof/>
            <w:webHidden/>
          </w:rPr>
          <w:fldChar w:fldCharType="separate"/>
        </w:r>
        <w:r w:rsidR="0025790C">
          <w:rPr>
            <w:noProof/>
            <w:webHidden/>
          </w:rPr>
          <w:t>51</w:t>
        </w:r>
        <w:r w:rsidR="008A5D4B">
          <w:rPr>
            <w:noProof/>
            <w:webHidden/>
          </w:rPr>
          <w:fldChar w:fldCharType="end"/>
        </w:r>
      </w:hyperlink>
    </w:p>
    <w:p w14:paraId="11D24E3B" w14:textId="45614D3A"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33" w:history="1">
        <w:r w:rsidR="008A5D4B" w:rsidRPr="00DC6CA9">
          <w:rPr>
            <w:rStyle w:val="-"/>
            <w:iCs/>
            <w:noProof/>
            <w:lang w:val="el-GR"/>
          </w:rPr>
          <w:t>2.4.2.4</w:t>
        </w:r>
        <w:r w:rsidR="008A5D4B">
          <w:rPr>
            <w:noProof/>
            <w:webHidden/>
          </w:rPr>
          <w:tab/>
        </w:r>
        <w:r w:rsidR="008A5D4B">
          <w:rPr>
            <w:noProof/>
            <w:webHidden/>
          </w:rPr>
          <w:fldChar w:fldCharType="begin"/>
        </w:r>
        <w:r w:rsidR="008A5D4B">
          <w:rPr>
            <w:noProof/>
            <w:webHidden/>
          </w:rPr>
          <w:instrText xml:space="preserve"> PAGEREF _Toc112836333 \h </w:instrText>
        </w:r>
        <w:r w:rsidR="008A5D4B">
          <w:rPr>
            <w:noProof/>
            <w:webHidden/>
          </w:rPr>
        </w:r>
        <w:r w:rsidR="008A5D4B">
          <w:rPr>
            <w:noProof/>
            <w:webHidden/>
          </w:rPr>
          <w:fldChar w:fldCharType="separate"/>
        </w:r>
        <w:r w:rsidR="0025790C">
          <w:rPr>
            <w:noProof/>
            <w:webHidden/>
          </w:rPr>
          <w:t>51</w:t>
        </w:r>
        <w:r w:rsidR="008A5D4B">
          <w:rPr>
            <w:noProof/>
            <w:webHidden/>
          </w:rPr>
          <w:fldChar w:fldCharType="end"/>
        </w:r>
      </w:hyperlink>
    </w:p>
    <w:p w14:paraId="4C0FE93A" w14:textId="659260C4"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34" w:history="1">
        <w:r w:rsidR="008A5D4B" w:rsidRPr="00DC6CA9">
          <w:rPr>
            <w:rStyle w:val="-"/>
            <w:iCs/>
            <w:noProof/>
            <w:lang w:val="el-GR"/>
          </w:rPr>
          <w:t>2.4.2.5</w:t>
        </w:r>
        <w:r w:rsidR="008A5D4B">
          <w:rPr>
            <w:noProof/>
            <w:webHidden/>
          </w:rPr>
          <w:tab/>
        </w:r>
        <w:r w:rsidR="008A5D4B">
          <w:rPr>
            <w:noProof/>
            <w:webHidden/>
          </w:rPr>
          <w:fldChar w:fldCharType="begin"/>
        </w:r>
        <w:r w:rsidR="008A5D4B">
          <w:rPr>
            <w:noProof/>
            <w:webHidden/>
          </w:rPr>
          <w:instrText xml:space="preserve"> PAGEREF _Toc112836334 \h </w:instrText>
        </w:r>
        <w:r w:rsidR="008A5D4B">
          <w:rPr>
            <w:noProof/>
            <w:webHidden/>
          </w:rPr>
        </w:r>
        <w:r w:rsidR="008A5D4B">
          <w:rPr>
            <w:noProof/>
            <w:webHidden/>
          </w:rPr>
          <w:fldChar w:fldCharType="separate"/>
        </w:r>
        <w:r w:rsidR="0025790C">
          <w:rPr>
            <w:noProof/>
            <w:webHidden/>
          </w:rPr>
          <w:t>51</w:t>
        </w:r>
        <w:r w:rsidR="008A5D4B">
          <w:rPr>
            <w:noProof/>
            <w:webHidden/>
          </w:rPr>
          <w:fldChar w:fldCharType="end"/>
        </w:r>
      </w:hyperlink>
    </w:p>
    <w:p w14:paraId="19732DF7" w14:textId="2F944211"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35" w:history="1">
        <w:r w:rsidR="008A5D4B" w:rsidRPr="00DC6CA9">
          <w:rPr>
            <w:rStyle w:val="-"/>
            <w:noProof/>
            <w:lang w:val="el-GR"/>
          </w:rPr>
          <w:t>2.4.3</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Περιεχόμενα Φακέλου «Δικαιολογητικά Συμμετοχής - Τεχνική Προσφορά»</w:t>
        </w:r>
        <w:r w:rsidR="008A5D4B">
          <w:rPr>
            <w:noProof/>
            <w:webHidden/>
          </w:rPr>
          <w:tab/>
        </w:r>
        <w:r w:rsidR="008A5D4B">
          <w:rPr>
            <w:noProof/>
            <w:webHidden/>
          </w:rPr>
          <w:fldChar w:fldCharType="begin"/>
        </w:r>
        <w:r w:rsidR="008A5D4B">
          <w:rPr>
            <w:noProof/>
            <w:webHidden/>
          </w:rPr>
          <w:instrText xml:space="preserve"> PAGEREF _Toc112836335 \h </w:instrText>
        </w:r>
        <w:r w:rsidR="008A5D4B">
          <w:rPr>
            <w:noProof/>
            <w:webHidden/>
          </w:rPr>
        </w:r>
        <w:r w:rsidR="008A5D4B">
          <w:rPr>
            <w:noProof/>
            <w:webHidden/>
          </w:rPr>
          <w:fldChar w:fldCharType="separate"/>
        </w:r>
        <w:r w:rsidR="0025790C">
          <w:rPr>
            <w:noProof/>
            <w:webHidden/>
          </w:rPr>
          <w:t>53</w:t>
        </w:r>
        <w:r w:rsidR="008A5D4B">
          <w:rPr>
            <w:noProof/>
            <w:webHidden/>
          </w:rPr>
          <w:fldChar w:fldCharType="end"/>
        </w:r>
      </w:hyperlink>
    </w:p>
    <w:p w14:paraId="72B712AD" w14:textId="42340171"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36" w:history="1">
        <w:r w:rsidR="008A5D4B" w:rsidRPr="00DC6CA9">
          <w:rPr>
            <w:rStyle w:val="-"/>
            <w:iCs/>
            <w:noProof/>
            <w:lang w:val="el-GR"/>
          </w:rPr>
          <w:t>2.4.3.1</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Δικαιολογητικά Συμμετοχής</w:t>
        </w:r>
        <w:r w:rsidR="008A5D4B">
          <w:rPr>
            <w:noProof/>
            <w:webHidden/>
          </w:rPr>
          <w:tab/>
        </w:r>
        <w:r w:rsidR="008A5D4B">
          <w:rPr>
            <w:noProof/>
            <w:webHidden/>
          </w:rPr>
          <w:fldChar w:fldCharType="begin"/>
        </w:r>
        <w:r w:rsidR="008A5D4B">
          <w:rPr>
            <w:noProof/>
            <w:webHidden/>
          </w:rPr>
          <w:instrText xml:space="preserve"> PAGEREF _Toc112836336 \h </w:instrText>
        </w:r>
        <w:r w:rsidR="008A5D4B">
          <w:rPr>
            <w:noProof/>
            <w:webHidden/>
          </w:rPr>
        </w:r>
        <w:r w:rsidR="008A5D4B">
          <w:rPr>
            <w:noProof/>
            <w:webHidden/>
          </w:rPr>
          <w:fldChar w:fldCharType="separate"/>
        </w:r>
        <w:r w:rsidR="0025790C">
          <w:rPr>
            <w:noProof/>
            <w:webHidden/>
          </w:rPr>
          <w:t>53</w:t>
        </w:r>
        <w:r w:rsidR="008A5D4B">
          <w:rPr>
            <w:noProof/>
            <w:webHidden/>
          </w:rPr>
          <w:fldChar w:fldCharType="end"/>
        </w:r>
      </w:hyperlink>
    </w:p>
    <w:p w14:paraId="74546EA8" w14:textId="7FDDA683" w:rsidR="008A5D4B" w:rsidRDefault="009C550C">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12836337" w:history="1">
        <w:r w:rsidR="008A5D4B" w:rsidRPr="00DC6CA9">
          <w:rPr>
            <w:rStyle w:val="-"/>
            <w:iCs/>
            <w:noProof/>
            <w:lang w:val="el-GR"/>
          </w:rPr>
          <w:t>2.4.3.2</w:t>
        </w:r>
        <w:r w:rsidR="008A5D4B">
          <w:rPr>
            <w:rFonts w:asciiTheme="minorHAnsi" w:eastAsiaTheme="minorEastAsia" w:hAnsiTheme="minorHAnsi" w:cstheme="minorBidi"/>
            <w:noProof/>
            <w:sz w:val="22"/>
            <w:szCs w:val="22"/>
            <w:lang w:val="en-US" w:eastAsia="en-US"/>
          </w:rPr>
          <w:tab/>
        </w:r>
        <w:r w:rsidR="008A5D4B" w:rsidRPr="00DC6CA9">
          <w:rPr>
            <w:rStyle w:val="-"/>
            <w:noProof/>
            <w:lang w:val="el-GR"/>
          </w:rPr>
          <w:t>Τεχνική Προσφορά</w:t>
        </w:r>
        <w:r w:rsidR="008A5D4B">
          <w:rPr>
            <w:noProof/>
            <w:webHidden/>
          </w:rPr>
          <w:tab/>
        </w:r>
        <w:r w:rsidR="008A5D4B">
          <w:rPr>
            <w:noProof/>
            <w:webHidden/>
          </w:rPr>
          <w:fldChar w:fldCharType="begin"/>
        </w:r>
        <w:r w:rsidR="008A5D4B">
          <w:rPr>
            <w:noProof/>
            <w:webHidden/>
          </w:rPr>
          <w:instrText xml:space="preserve"> PAGEREF _Toc112836337 \h </w:instrText>
        </w:r>
        <w:r w:rsidR="008A5D4B">
          <w:rPr>
            <w:noProof/>
            <w:webHidden/>
          </w:rPr>
        </w:r>
        <w:r w:rsidR="008A5D4B">
          <w:rPr>
            <w:noProof/>
            <w:webHidden/>
          </w:rPr>
          <w:fldChar w:fldCharType="separate"/>
        </w:r>
        <w:r w:rsidR="0025790C">
          <w:rPr>
            <w:noProof/>
            <w:webHidden/>
          </w:rPr>
          <w:t>55</w:t>
        </w:r>
        <w:r w:rsidR="008A5D4B">
          <w:rPr>
            <w:noProof/>
            <w:webHidden/>
          </w:rPr>
          <w:fldChar w:fldCharType="end"/>
        </w:r>
      </w:hyperlink>
    </w:p>
    <w:p w14:paraId="66260DF4" w14:textId="31950414"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38" w:history="1">
        <w:r w:rsidR="008A5D4B" w:rsidRPr="00DC6CA9">
          <w:rPr>
            <w:rStyle w:val="-"/>
            <w:noProof/>
            <w:lang w:val="el-GR"/>
          </w:rPr>
          <w:t>2.4.4</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Περιεχόμενα Φακέλου «Οικονομική Προσφορά» / Τρόπος σύνταξης και υποβολής οικονομικών προσφορών</w:t>
        </w:r>
        <w:r w:rsidR="008A5D4B">
          <w:rPr>
            <w:noProof/>
            <w:webHidden/>
          </w:rPr>
          <w:tab/>
        </w:r>
        <w:r w:rsidR="008A5D4B">
          <w:rPr>
            <w:noProof/>
            <w:webHidden/>
          </w:rPr>
          <w:fldChar w:fldCharType="begin"/>
        </w:r>
        <w:r w:rsidR="008A5D4B">
          <w:rPr>
            <w:noProof/>
            <w:webHidden/>
          </w:rPr>
          <w:instrText xml:space="preserve"> PAGEREF _Toc112836338 \h </w:instrText>
        </w:r>
        <w:r w:rsidR="008A5D4B">
          <w:rPr>
            <w:noProof/>
            <w:webHidden/>
          </w:rPr>
        </w:r>
        <w:r w:rsidR="008A5D4B">
          <w:rPr>
            <w:noProof/>
            <w:webHidden/>
          </w:rPr>
          <w:fldChar w:fldCharType="separate"/>
        </w:r>
        <w:r w:rsidR="0025790C">
          <w:rPr>
            <w:noProof/>
            <w:webHidden/>
          </w:rPr>
          <w:t>55</w:t>
        </w:r>
        <w:r w:rsidR="008A5D4B">
          <w:rPr>
            <w:noProof/>
            <w:webHidden/>
          </w:rPr>
          <w:fldChar w:fldCharType="end"/>
        </w:r>
      </w:hyperlink>
    </w:p>
    <w:p w14:paraId="5CF22B45" w14:textId="372DDFCB"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39" w:history="1">
        <w:r w:rsidR="008A5D4B" w:rsidRPr="00DC6CA9">
          <w:rPr>
            <w:rStyle w:val="-"/>
            <w:noProof/>
            <w:lang w:val="el-GR" w:eastAsia="el-GR"/>
          </w:rPr>
          <w:t>2.4.5</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Χρόνος ισχύος των προσφορών</w:t>
        </w:r>
        <w:r w:rsidR="008A5D4B">
          <w:rPr>
            <w:noProof/>
            <w:webHidden/>
          </w:rPr>
          <w:tab/>
        </w:r>
        <w:r w:rsidR="008A5D4B">
          <w:rPr>
            <w:noProof/>
            <w:webHidden/>
          </w:rPr>
          <w:fldChar w:fldCharType="begin"/>
        </w:r>
        <w:r w:rsidR="008A5D4B">
          <w:rPr>
            <w:noProof/>
            <w:webHidden/>
          </w:rPr>
          <w:instrText xml:space="preserve"> PAGEREF _Toc112836339 \h </w:instrText>
        </w:r>
        <w:r w:rsidR="008A5D4B">
          <w:rPr>
            <w:noProof/>
            <w:webHidden/>
          </w:rPr>
        </w:r>
        <w:r w:rsidR="008A5D4B">
          <w:rPr>
            <w:noProof/>
            <w:webHidden/>
          </w:rPr>
          <w:fldChar w:fldCharType="separate"/>
        </w:r>
        <w:r w:rsidR="0025790C">
          <w:rPr>
            <w:noProof/>
            <w:webHidden/>
          </w:rPr>
          <w:t>56</w:t>
        </w:r>
        <w:r w:rsidR="008A5D4B">
          <w:rPr>
            <w:noProof/>
            <w:webHidden/>
          </w:rPr>
          <w:fldChar w:fldCharType="end"/>
        </w:r>
      </w:hyperlink>
    </w:p>
    <w:p w14:paraId="5172E9E8" w14:textId="76284686"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40" w:history="1">
        <w:r w:rsidR="008A5D4B" w:rsidRPr="00DC6CA9">
          <w:rPr>
            <w:rStyle w:val="-"/>
            <w:noProof/>
            <w:lang w:val="el-GR"/>
          </w:rPr>
          <w:t>2.4.6</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Λόγοι απόρριψης προσφορών</w:t>
        </w:r>
        <w:r w:rsidR="008A5D4B">
          <w:rPr>
            <w:noProof/>
            <w:webHidden/>
          </w:rPr>
          <w:tab/>
        </w:r>
        <w:r w:rsidR="008A5D4B">
          <w:rPr>
            <w:noProof/>
            <w:webHidden/>
          </w:rPr>
          <w:fldChar w:fldCharType="begin"/>
        </w:r>
        <w:r w:rsidR="008A5D4B">
          <w:rPr>
            <w:noProof/>
            <w:webHidden/>
          </w:rPr>
          <w:instrText xml:space="preserve"> PAGEREF _Toc112836340 \h </w:instrText>
        </w:r>
        <w:r w:rsidR="008A5D4B">
          <w:rPr>
            <w:noProof/>
            <w:webHidden/>
          </w:rPr>
        </w:r>
        <w:r w:rsidR="008A5D4B">
          <w:rPr>
            <w:noProof/>
            <w:webHidden/>
          </w:rPr>
          <w:fldChar w:fldCharType="separate"/>
        </w:r>
        <w:r w:rsidR="0025790C">
          <w:rPr>
            <w:noProof/>
            <w:webHidden/>
          </w:rPr>
          <w:t>56</w:t>
        </w:r>
        <w:r w:rsidR="008A5D4B">
          <w:rPr>
            <w:noProof/>
            <w:webHidden/>
          </w:rPr>
          <w:fldChar w:fldCharType="end"/>
        </w:r>
      </w:hyperlink>
    </w:p>
    <w:p w14:paraId="40843C14" w14:textId="1BDC59D1"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1" w:history="1">
        <w:r w:rsidR="008A5D4B" w:rsidRPr="00DC6CA9">
          <w:rPr>
            <w:rStyle w:val="-"/>
            <w:bCs/>
            <w:noProof/>
            <w:lang w:val="el-GR"/>
          </w:rPr>
          <w:t>3.1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Αποσφράγιση και αξιολόγηση προσφορών</w:t>
        </w:r>
        <w:r w:rsidR="008A5D4B">
          <w:rPr>
            <w:noProof/>
            <w:webHidden/>
          </w:rPr>
          <w:tab/>
        </w:r>
        <w:r w:rsidR="008A5D4B">
          <w:rPr>
            <w:noProof/>
            <w:webHidden/>
          </w:rPr>
          <w:fldChar w:fldCharType="begin"/>
        </w:r>
        <w:r w:rsidR="008A5D4B">
          <w:rPr>
            <w:noProof/>
            <w:webHidden/>
          </w:rPr>
          <w:instrText xml:space="preserve"> PAGEREF _Toc112836341 \h </w:instrText>
        </w:r>
        <w:r w:rsidR="008A5D4B">
          <w:rPr>
            <w:noProof/>
            <w:webHidden/>
          </w:rPr>
        </w:r>
        <w:r w:rsidR="008A5D4B">
          <w:rPr>
            <w:noProof/>
            <w:webHidden/>
          </w:rPr>
          <w:fldChar w:fldCharType="separate"/>
        </w:r>
        <w:r w:rsidR="0025790C">
          <w:rPr>
            <w:noProof/>
            <w:webHidden/>
          </w:rPr>
          <w:t>58</w:t>
        </w:r>
        <w:r w:rsidR="008A5D4B">
          <w:rPr>
            <w:noProof/>
            <w:webHidden/>
          </w:rPr>
          <w:fldChar w:fldCharType="end"/>
        </w:r>
      </w:hyperlink>
    </w:p>
    <w:p w14:paraId="2C019A17" w14:textId="76B1B40C"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42" w:history="1">
        <w:r w:rsidR="008A5D4B" w:rsidRPr="00DC6CA9">
          <w:rPr>
            <w:rStyle w:val="-"/>
            <w:noProof/>
            <w:lang w:val="el-GR"/>
          </w:rPr>
          <w:t>3.1.1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Ηλεκτρονική αποσφράγιση προσφορών</w:t>
        </w:r>
        <w:r w:rsidR="008A5D4B">
          <w:rPr>
            <w:noProof/>
            <w:webHidden/>
          </w:rPr>
          <w:tab/>
        </w:r>
        <w:r w:rsidR="008A5D4B">
          <w:rPr>
            <w:noProof/>
            <w:webHidden/>
          </w:rPr>
          <w:fldChar w:fldCharType="begin"/>
        </w:r>
        <w:r w:rsidR="008A5D4B">
          <w:rPr>
            <w:noProof/>
            <w:webHidden/>
          </w:rPr>
          <w:instrText xml:space="preserve"> PAGEREF _Toc112836342 \h </w:instrText>
        </w:r>
        <w:r w:rsidR="008A5D4B">
          <w:rPr>
            <w:noProof/>
            <w:webHidden/>
          </w:rPr>
        </w:r>
        <w:r w:rsidR="008A5D4B">
          <w:rPr>
            <w:noProof/>
            <w:webHidden/>
          </w:rPr>
          <w:fldChar w:fldCharType="separate"/>
        </w:r>
        <w:r w:rsidR="0025790C">
          <w:rPr>
            <w:noProof/>
            <w:webHidden/>
          </w:rPr>
          <w:t>58</w:t>
        </w:r>
        <w:r w:rsidR="008A5D4B">
          <w:rPr>
            <w:noProof/>
            <w:webHidden/>
          </w:rPr>
          <w:fldChar w:fldCharType="end"/>
        </w:r>
      </w:hyperlink>
    </w:p>
    <w:p w14:paraId="5481417E" w14:textId="51575482"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43" w:history="1">
        <w:r w:rsidR="008A5D4B" w:rsidRPr="00DC6CA9">
          <w:rPr>
            <w:rStyle w:val="-"/>
            <w:noProof/>
            <w:lang w:val="el-GR"/>
          </w:rPr>
          <w:t>3.1.2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Αξιολόγηση προσφορών</w:t>
        </w:r>
        <w:r w:rsidR="008A5D4B">
          <w:rPr>
            <w:noProof/>
            <w:webHidden/>
          </w:rPr>
          <w:tab/>
        </w:r>
        <w:r w:rsidR="008A5D4B">
          <w:rPr>
            <w:noProof/>
            <w:webHidden/>
          </w:rPr>
          <w:fldChar w:fldCharType="begin"/>
        </w:r>
        <w:r w:rsidR="008A5D4B">
          <w:rPr>
            <w:noProof/>
            <w:webHidden/>
          </w:rPr>
          <w:instrText xml:space="preserve"> PAGEREF _Toc112836343 \h </w:instrText>
        </w:r>
        <w:r w:rsidR="008A5D4B">
          <w:rPr>
            <w:noProof/>
            <w:webHidden/>
          </w:rPr>
        </w:r>
        <w:r w:rsidR="008A5D4B">
          <w:rPr>
            <w:noProof/>
            <w:webHidden/>
          </w:rPr>
          <w:fldChar w:fldCharType="separate"/>
        </w:r>
        <w:r w:rsidR="0025790C">
          <w:rPr>
            <w:noProof/>
            <w:webHidden/>
          </w:rPr>
          <w:t>58</w:t>
        </w:r>
        <w:r w:rsidR="008A5D4B">
          <w:rPr>
            <w:noProof/>
            <w:webHidden/>
          </w:rPr>
          <w:fldChar w:fldCharType="end"/>
        </w:r>
      </w:hyperlink>
    </w:p>
    <w:p w14:paraId="7DBA5024" w14:textId="4451DABD"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4" w:history="1">
        <w:r w:rsidR="008A5D4B" w:rsidRPr="00DC6CA9">
          <w:rPr>
            <w:rStyle w:val="-"/>
            <w:bCs/>
            <w:noProof/>
            <w:lang w:val="el-GR"/>
          </w:rPr>
          <w:t>3.2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Πρόσκληση υποβολής δικαιολογητικών προσωρινού αναδόχου - Δικαιολογητικά προσωρινού αναδόχου</w:t>
        </w:r>
        <w:r w:rsidR="008A5D4B">
          <w:rPr>
            <w:noProof/>
            <w:webHidden/>
          </w:rPr>
          <w:tab/>
        </w:r>
        <w:r w:rsidR="008A5D4B">
          <w:rPr>
            <w:noProof/>
            <w:webHidden/>
          </w:rPr>
          <w:fldChar w:fldCharType="begin"/>
        </w:r>
        <w:r w:rsidR="008A5D4B">
          <w:rPr>
            <w:noProof/>
            <w:webHidden/>
          </w:rPr>
          <w:instrText xml:space="preserve"> PAGEREF _Toc112836344 \h </w:instrText>
        </w:r>
        <w:r w:rsidR="008A5D4B">
          <w:rPr>
            <w:noProof/>
            <w:webHidden/>
          </w:rPr>
        </w:r>
        <w:r w:rsidR="008A5D4B">
          <w:rPr>
            <w:noProof/>
            <w:webHidden/>
          </w:rPr>
          <w:fldChar w:fldCharType="separate"/>
        </w:r>
        <w:r w:rsidR="0025790C">
          <w:rPr>
            <w:noProof/>
            <w:webHidden/>
          </w:rPr>
          <w:t>60</w:t>
        </w:r>
        <w:r w:rsidR="008A5D4B">
          <w:rPr>
            <w:noProof/>
            <w:webHidden/>
          </w:rPr>
          <w:fldChar w:fldCharType="end"/>
        </w:r>
      </w:hyperlink>
    </w:p>
    <w:p w14:paraId="6FA17F51" w14:textId="4B2FA49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5" w:history="1">
        <w:r w:rsidR="008A5D4B" w:rsidRPr="00DC6CA9">
          <w:rPr>
            <w:rStyle w:val="-"/>
            <w:bCs/>
            <w:noProof/>
            <w:lang w:val="el-GR"/>
          </w:rPr>
          <w:t>3.3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Κατακύρωση - σύναψη σύμβασης</w:t>
        </w:r>
        <w:r w:rsidR="008A5D4B">
          <w:rPr>
            <w:noProof/>
            <w:webHidden/>
          </w:rPr>
          <w:tab/>
        </w:r>
        <w:r w:rsidR="008A5D4B">
          <w:rPr>
            <w:noProof/>
            <w:webHidden/>
          </w:rPr>
          <w:fldChar w:fldCharType="begin"/>
        </w:r>
        <w:r w:rsidR="008A5D4B">
          <w:rPr>
            <w:noProof/>
            <w:webHidden/>
          </w:rPr>
          <w:instrText xml:space="preserve"> PAGEREF _Toc112836345 \h </w:instrText>
        </w:r>
        <w:r w:rsidR="008A5D4B">
          <w:rPr>
            <w:noProof/>
            <w:webHidden/>
          </w:rPr>
        </w:r>
        <w:r w:rsidR="008A5D4B">
          <w:rPr>
            <w:noProof/>
            <w:webHidden/>
          </w:rPr>
          <w:fldChar w:fldCharType="separate"/>
        </w:r>
        <w:r w:rsidR="0025790C">
          <w:rPr>
            <w:noProof/>
            <w:webHidden/>
          </w:rPr>
          <w:t>61</w:t>
        </w:r>
        <w:r w:rsidR="008A5D4B">
          <w:rPr>
            <w:noProof/>
            <w:webHidden/>
          </w:rPr>
          <w:fldChar w:fldCharType="end"/>
        </w:r>
      </w:hyperlink>
    </w:p>
    <w:p w14:paraId="219E4B93" w14:textId="24BA7474"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6" w:history="1">
        <w:r w:rsidR="008A5D4B" w:rsidRPr="00DC6CA9">
          <w:rPr>
            <w:rStyle w:val="-"/>
            <w:bCs/>
            <w:noProof/>
            <w:lang w:val="el-GR"/>
          </w:rPr>
          <w:t>3.4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Προδικαστικές Προσφυγές - Προσωρινή και Οριστική Δικαστική Προστασία</w:t>
        </w:r>
        <w:r w:rsidR="008A5D4B">
          <w:rPr>
            <w:noProof/>
            <w:webHidden/>
          </w:rPr>
          <w:tab/>
        </w:r>
        <w:r w:rsidR="008A5D4B">
          <w:rPr>
            <w:noProof/>
            <w:webHidden/>
          </w:rPr>
          <w:fldChar w:fldCharType="begin"/>
        </w:r>
        <w:r w:rsidR="008A5D4B">
          <w:rPr>
            <w:noProof/>
            <w:webHidden/>
          </w:rPr>
          <w:instrText xml:space="preserve"> PAGEREF _Toc112836346 \h </w:instrText>
        </w:r>
        <w:r w:rsidR="008A5D4B">
          <w:rPr>
            <w:noProof/>
            <w:webHidden/>
          </w:rPr>
        </w:r>
        <w:r w:rsidR="008A5D4B">
          <w:rPr>
            <w:noProof/>
            <w:webHidden/>
          </w:rPr>
          <w:fldChar w:fldCharType="separate"/>
        </w:r>
        <w:r w:rsidR="0025790C">
          <w:rPr>
            <w:noProof/>
            <w:webHidden/>
          </w:rPr>
          <w:t>63</w:t>
        </w:r>
        <w:r w:rsidR="008A5D4B">
          <w:rPr>
            <w:noProof/>
            <w:webHidden/>
          </w:rPr>
          <w:fldChar w:fldCharType="end"/>
        </w:r>
      </w:hyperlink>
    </w:p>
    <w:p w14:paraId="50C617B3" w14:textId="7769E65C"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7" w:history="1">
        <w:r w:rsidR="008A5D4B" w:rsidRPr="00DC6CA9">
          <w:rPr>
            <w:rStyle w:val="-"/>
            <w:bCs/>
            <w:noProof/>
            <w:lang w:val="el-GR"/>
          </w:rPr>
          <w:t>3.5</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Ματαίωση Διαδικασίας</w:t>
        </w:r>
        <w:r w:rsidR="008A5D4B">
          <w:rPr>
            <w:noProof/>
            <w:webHidden/>
          </w:rPr>
          <w:tab/>
        </w:r>
        <w:r w:rsidR="008A5D4B">
          <w:rPr>
            <w:noProof/>
            <w:webHidden/>
          </w:rPr>
          <w:fldChar w:fldCharType="begin"/>
        </w:r>
        <w:r w:rsidR="008A5D4B">
          <w:rPr>
            <w:noProof/>
            <w:webHidden/>
          </w:rPr>
          <w:instrText xml:space="preserve"> PAGEREF _Toc112836347 \h </w:instrText>
        </w:r>
        <w:r w:rsidR="008A5D4B">
          <w:rPr>
            <w:noProof/>
            <w:webHidden/>
          </w:rPr>
        </w:r>
        <w:r w:rsidR="008A5D4B">
          <w:rPr>
            <w:noProof/>
            <w:webHidden/>
          </w:rPr>
          <w:fldChar w:fldCharType="separate"/>
        </w:r>
        <w:r w:rsidR="0025790C">
          <w:rPr>
            <w:noProof/>
            <w:webHidden/>
          </w:rPr>
          <w:t>67</w:t>
        </w:r>
        <w:r w:rsidR="008A5D4B">
          <w:rPr>
            <w:noProof/>
            <w:webHidden/>
          </w:rPr>
          <w:fldChar w:fldCharType="end"/>
        </w:r>
      </w:hyperlink>
    </w:p>
    <w:p w14:paraId="5A880AF0" w14:textId="765F014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8" w:history="1">
        <w:r w:rsidR="008A5D4B" w:rsidRPr="00DC6CA9">
          <w:rPr>
            <w:rStyle w:val="-"/>
            <w:bCs/>
            <w:noProof/>
            <w:lang w:val="el-GR"/>
          </w:rPr>
          <w:t>4.1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Εγγυήσεις (καλής εκτέλεσης, προκαταβολής, καλής λειτουργίας)</w:t>
        </w:r>
        <w:r w:rsidR="008A5D4B">
          <w:rPr>
            <w:noProof/>
            <w:webHidden/>
          </w:rPr>
          <w:tab/>
        </w:r>
        <w:r w:rsidR="008A5D4B">
          <w:rPr>
            <w:noProof/>
            <w:webHidden/>
          </w:rPr>
          <w:fldChar w:fldCharType="begin"/>
        </w:r>
        <w:r w:rsidR="008A5D4B">
          <w:rPr>
            <w:noProof/>
            <w:webHidden/>
          </w:rPr>
          <w:instrText xml:space="preserve"> PAGEREF _Toc112836348 \h </w:instrText>
        </w:r>
        <w:r w:rsidR="008A5D4B">
          <w:rPr>
            <w:noProof/>
            <w:webHidden/>
          </w:rPr>
        </w:r>
        <w:r w:rsidR="008A5D4B">
          <w:rPr>
            <w:noProof/>
            <w:webHidden/>
          </w:rPr>
          <w:fldChar w:fldCharType="separate"/>
        </w:r>
        <w:r w:rsidR="0025790C">
          <w:rPr>
            <w:noProof/>
            <w:webHidden/>
          </w:rPr>
          <w:t>68</w:t>
        </w:r>
        <w:r w:rsidR="008A5D4B">
          <w:rPr>
            <w:noProof/>
            <w:webHidden/>
          </w:rPr>
          <w:fldChar w:fldCharType="end"/>
        </w:r>
      </w:hyperlink>
    </w:p>
    <w:p w14:paraId="30187C05" w14:textId="208D7267"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49" w:history="1">
        <w:r w:rsidR="008A5D4B" w:rsidRPr="00DC6CA9">
          <w:rPr>
            <w:rStyle w:val="-"/>
            <w:bCs/>
            <w:noProof/>
            <w:lang w:val="el-GR"/>
          </w:rPr>
          <w:t>4.2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Συμβατικό πλαίσιο – Εφαρμοστέα νομοθεσία</w:t>
        </w:r>
        <w:r w:rsidR="008A5D4B">
          <w:rPr>
            <w:noProof/>
            <w:webHidden/>
          </w:rPr>
          <w:tab/>
        </w:r>
        <w:r w:rsidR="008A5D4B">
          <w:rPr>
            <w:noProof/>
            <w:webHidden/>
          </w:rPr>
          <w:fldChar w:fldCharType="begin"/>
        </w:r>
        <w:r w:rsidR="008A5D4B">
          <w:rPr>
            <w:noProof/>
            <w:webHidden/>
          </w:rPr>
          <w:instrText xml:space="preserve"> PAGEREF _Toc112836349 \h </w:instrText>
        </w:r>
        <w:r w:rsidR="008A5D4B">
          <w:rPr>
            <w:noProof/>
            <w:webHidden/>
          </w:rPr>
        </w:r>
        <w:r w:rsidR="008A5D4B">
          <w:rPr>
            <w:noProof/>
            <w:webHidden/>
          </w:rPr>
          <w:fldChar w:fldCharType="separate"/>
        </w:r>
        <w:r w:rsidR="0025790C">
          <w:rPr>
            <w:noProof/>
            <w:webHidden/>
          </w:rPr>
          <w:t>69</w:t>
        </w:r>
        <w:r w:rsidR="008A5D4B">
          <w:rPr>
            <w:noProof/>
            <w:webHidden/>
          </w:rPr>
          <w:fldChar w:fldCharType="end"/>
        </w:r>
      </w:hyperlink>
    </w:p>
    <w:p w14:paraId="365A95B2" w14:textId="2FE1EE5E"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0" w:history="1">
        <w:r w:rsidR="008A5D4B" w:rsidRPr="00DC6CA9">
          <w:rPr>
            <w:rStyle w:val="-"/>
            <w:bCs/>
            <w:noProof/>
            <w:lang w:val="el-GR"/>
          </w:rPr>
          <w:t>4.3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Όροι εκτέλεσης της σύμβασης</w:t>
        </w:r>
        <w:r w:rsidR="008A5D4B">
          <w:rPr>
            <w:noProof/>
            <w:webHidden/>
          </w:rPr>
          <w:tab/>
        </w:r>
        <w:r w:rsidR="008A5D4B">
          <w:rPr>
            <w:noProof/>
            <w:webHidden/>
          </w:rPr>
          <w:fldChar w:fldCharType="begin"/>
        </w:r>
        <w:r w:rsidR="008A5D4B">
          <w:rPr>
            <w:noProof/>
            <w:webHidden/>
          </w:rPr>
          <w:instrText xml:space="preserve"> PAGEREF _Toc112836350 \h </w:instrText>
        </w:r>
        <w:r w:rsidR="008A5D4B">
          <w:rPr>
            <w:noProof/>
            <w:webHidden/>
          </w:rPr>
        </w:r>
        <w:r w:rsidR="008A5D4B">
          <w:rPr>
            <w:noProof/>
            <w:webHidden/>
          </w:rPr>
          <w:fldChar w:fldCharType="separate"/>
        </w:r>
        <w:r w:rsidR="0025790C">
          <w:rPr>
            <w:noProof/>
            <w:webHidden/>
          </w:rPr>
          <w:t>69</w:t>
        </w:r>
        <w:r w:rsidR="008A5D4B">
          <w:rPr>
            <w:noProof/>
            <w:webHidden/>
          </w:rPr>
          <w:fldChar w:fldCharType="end"/>
        </w:r>
      </w:hyperlink>
    </w:p>
    <w:p w14:paraId="4C2DAB40" w14:textId="68E03FFB"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1" w:history="1">
        <w:r w:rsidR="008A5D4B" w:rsidRPr="00DC6CA9">
          <w:rPr>
            <w:rStyle w:val="-"/>
            <w:bCs/>
            <w:noProof/>
            <w:lang w:val="el-GR"/>
          </w:rPr>
          <w:t>4.4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Υπεργολαβία</w:t>
        </w:r>
        <w:r w:rsidR="008A5D4B">
          <w:rPr>
            <w:noProof/>
            <w:webHidden/>
          </w:rPr>
          <w:tab/>
        </w:r>
        <w:r w:rsidR="008A5D4B">
          <w:rPr>
            <w:noProof/>
            <w:webHidden/>
          </w:rPr>
          <w:fldChar w:fldCharType="begin"/>
        </w:r>
        <w:r w:rsidR="008A5D4B">
          <w:rPr>
            <w:noProof/>
            <w:webHidden/>
          </w:rPr>
          <w:instrText xml:space="preserve"> PAGEREF _Toc112836351 \h </w:instrText>
        </w:r>
        <w:r w:rsidR="008A5D4B">
          <w:rPr>
            <w:noProof/>
            <w:webHidden/>
          </w:rPr>
        </w:r>
        <w:r w:rsidR="008A5D4B">
          <w:rPr>
            <w:noProof/>
            <w:webHidden/>
          </w:rPr>
          <w:fldChar w:fldCharType="separate"/>
        </w:r>
        <w:r w:rsidR="0025790C">
          <w:rPr>
            <w:noProof/>
            <w:webHidden/>
          </w:rPr>
          <w:t>72</w:t>
        </w:r>
        <w:r w:rsidR="008A5D4B">
          <w:rPr>
            <w:noProof/>
            <w:webHidden/>
          </w:rPr>
          <w:fldChar w:fldCharType="end"/>
        </w:r>
      </w:hyperlink>
    </w:p>
    <w:p w14:paraId="0F0F8B12" w14:textId="6236E32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2" w:history="1">
        <w:r w:rsidR="008A5D4B" w:rsidRPr="00DC6CA9">
          <w:rPr>
            <w:rStyle w:val="-"/>
            <w:bCs/>
            <w:noProof/>
            <w:lang w:val="el-GR"/>
          </w:rPr>
          <w:t>4.5</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Τροποποίηση σύμβασης κατά τη διάρκειά της</w:t>
        </w:r>
        <w:r w:rsidR="008A5D4B">
          <w:rPr>
            <w:noProof/>
            <w:webHidden/>
          </w:rPr>
          <w:tab/>
        </w:r>
        <w:r w:rsidR="008A5D4B">
          <w:rPr>
            <w:noProof/>
            <w:webHidden/>
          </w:rPr>
          <w:fldChar w:fldCharType="begin"/>
        </w:r>
        <w:r w:rsidR="008A5D4B">
          <w:rPr>
            <w:noProof/>
            <w:webHidden/>
          </w:rPr>
          <w:instrText xml:space="preserve"> PAGEREF _Toc112836352 \h </w:instrText>
        </w:r>
        <w:r w:rsidR="008A5D4B">
          <w:rPr>
            <w:noProof/>
            <w:webHidden/>
          </w:rPr>
        </w:r>
        <w:r w:rsidR="008A5D4B">
          <w:rPr>
            <w:noProof/>
            <w:webHidden/>
          </w:rPr>
          <w:fldChar w:fldCharType="separate"/>
        </w:r>
        <w:r w:rsidR="0025790C">
          <w:rPr>
            <w:noProof/>
            <w:webHidden/>
          </w:rPr>
          <w:t>73</w:t>
        </w:r>
        <w:r w:rsidR="008A5D4B">
          <w:rPr>
            <w:noProof/>
            <w:webHidden/>
          </w:rPr>
          <w:fldChar w:fldCharType="end"/>
        </w:r>
      </w:hyperlink>
    </w:p>
    <w:p w14:paraId="6256FCB1" w14:textId="110AB801"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53" w:history="1">
        <w:r w:rsidR="008A5D4B" w:rsidRPr="00DC6CA9">
          <w:rPr>
            <w:rStyle w:val="-"/>
            <w:noProof/>
            <w:lang w:val="el-GR"/>
          </w:rPr>
          <w:t>4.5.1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Δικαιώματα προαίρεσης</w:t>
        </w:r>
        <w:r w:rsidR="008A5D4B">
          <w:rPr>
            <w:noProof/>
            <w:webHidden/>
          </w:rPr>
          <w:tab/>
        </w:r>
        <w:r w:rsidR="008A5D4B">
          <w:rPr>
            <w:noProof/>
            <w:webHidden/>
          </w:rPr>
          <w:fldChar w:fldCharType="begin"/>
        </w:r>
        <w:r w:rsidR="008A5D4B">
          <w:rPr>
            <w:noProof/>
            <w:webHidden/>
          </w:rPr>
          <w:instrText xml:space="preserve"> PAGEREF _Toc112836353 \h </w:instrText>
        </w:r>
        <w:r w:rsidR="008A5D4B">
          <w:rPr>
            <w:noProof/>
            <w:webHidden/>
          </w:rPr>
        </w:r>
        <w:r w:rsidR="008A5D4B">
          <w:rPr>
            <w:noProof/>
            <w:webHidden/>
          </w:rPr>
          <w:fldChar w:fldCharType="separate"/>
        </w:r>
        <w:r w:rsidR="0025790C">
          <w:rPr>
            <w:noProof/>
            <w:webHidden/>
          </w:rPr>
          <w:t>73</w:t>
        </w:r>
        <w:r w:rsidR="008A5D4B">
          <w:rPr>
            <w:noProof/>
            <w:webHidden/>
          </w:rPr>
          <w:fldChar w:fldCharType="end"/>
        </w:r>
      </w:hyperlink>
    </w:p>
    <w:p w14:paraId="3E28F342" w14:textId="6E0AABD7"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4" w:history="1">
        <w:r w:rsidR="008A5D4B" w:rsidRPr="00DC6CA9">
          <w:rPr>
            <w:rStyle w:val="-"/>
            <w:bCs/>
            <w:noProof/>
            <w:lang w:val="el-GR"/>
          </w:rPr>
          <w:t>4.6</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Δικαίωμα μονομερούς λύσης της σύμβασης</w:t>
        </w:r>
        <w:r w:rsidR="008A5D4B">
          <w:rPr>
            <w:noProof/>
            <w:webHidden/>
          </w:rPr>
          <w:tab/>
        </w:r>
        <w:r w:rsidR="008A5D4B">
          <w:rPr>
            <w:noProof/>
            <w:webHidden/>
          </w:rPr>
          <w:fldChar w:fldCharType="begin"/>
        </w:r>
        <w:r w:rsidR="008A5D4B">
          <w:rPr>
            <w:noProof/>
            <w:webHidden/>
          </w:rPr>
          <w:instrText xml:space="preserve"> PAGEREF _Toc112836354 \h </w:instrText>
        </w:r>
        <w:r w:rsidR="008A5D4B">
          <w:rPr>
            <w:noProof/>
            <w:webHidden/>
          </w:rPr>
        </w:r>
        <w:r w:rsidR="008A5D4B">
          <w:rPr>
            <w:noProof/>
            <w:webHidden/>
          </w:rPr>
          <w:fldChar w:fldCharType="separate"/>
        </w:r>
        <w:r w:rsidR="0025790C">
          <w:rPr>
            <w:noProof/>
            <w:webHidden/>
          </w:rPr>
          <w:t>74</w:t>
        </w:r>
        <w:r w:rsidR="008A5D4B">
          <w:rPr>
            <w:noProof/>
            <w:webHidden/>
          </w:rPr>
          <w:fldChar w:fldCharType="end"/>
        </w:r>
      </w:hyperlink>
    </w:p>
    <w:p w14:paraId="44090677" w14:textId="0892B032"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5" w:history="1">
        <w:r w:rsidR="008A5D4B" w:rsidRPr="00DC6CA9">
          <w:rPr>
            <w:rStyle w:val="-"/>
            <w:bCs/>
            <w:noProof/>
            <w:lang w:val="el-GR"/>
          </w:rPr>
          <w:t>5.1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Τρόπος πληρωμής</w:t>
        </w:r>
        <w:r w:rsidR="008A5D4B">
          <w:rPr>
            <w:noProof/>
            <w:webHidden/>
          </w:rPr>
          <w:tab/>
        </w:r>
        <w:r w:rsidR="008A5D4B">
          <w:rPr>
            <w:noProof/>
            <w:webHidden/>
          </w:rPr>
          <w:fldChar w:fldCharType="begin"/>
        </w:r>
        <w:r w:rsidR="008A5D4B">
          <w:rPr>
            <w:noProof/>
            <w:webHidden/>
          </w:rPr>
          <w:instrText xml:space="preserve"> PAGEREF _Toc112836355 \h </w:instrText>
        </w:r>
        <w:r w:rsidR="008A5D4B">
          <w:rPr>
            <w:noProof/>
            <w:webHidden/>
          </w:rPr>
        </w:r>
        <w:r w:rsidR="008A5D4B">
          <w:rPr>
            <w:noProof/>
            <w:webHidden/>
          </w:rPr>
          <w:fldChar w:fldCharType="separate"/>
        </w:r>
        <w:r w:rsidR="0025790C">
          <w:rPr>
            <w:noProof/>
            <w:webHidden/>
          </w:rPr>
          <w:t>75</w:t>
        </w:r>
        <w:r w:rsidR="008A5D4B">
          <w:rPr>
            <w:noProof/>
            <w:webHidden/>
          </w:rPr>
          <w:fldChar w:fldCharType="end"/>
        </w:r>
      </w:hyperlink>
    </w:p>
    <w:p w14:paraId="2949D4C1" w14:textId="49CEABE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6" w:history="1">
        <w:r w:rsidR="008A5D4B" w:rsidRPr="00DC6CA9">
          <w:rPr>
            <w:rStyle w:val="-"/>
            <w:bCs/>
            <w:noProof/>
            <w:lang w:val="el-GR"/>
          </w:rPr>
          <w:t>5.2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Κήρυξη οικονομικού φορέα έκπτωτου - Κυρώσεις</w:t>
        </w:r>
        <w:r w:rsidR="008A5D4B">
          <w:rPr>
            <w:noProof/>
            <w:webHidden/>
          </w:rPr>
          <w:tab/>
        </w:r>
        <w:r w:rsidR="008A5D4B">
          <w:rPr>
            <w:noProof/>
            <w:webHidden/>
          </w:rPr>
          <w:fldChar w:fldCharType="begin"/>
        </w:r>
        <w:r w:rsidR="008A5D4B">
          <w:rPr>
            <w:noProof/>
            <w:webHidden/>
          </w:rPr>
          <w:instrText xml:space="preserve"> PAGEREF _Toc112836356 \h </w:instrText>
        </w:r>
        <w:r w:rsidR="008A5D4B">
          <w:rPr>
            <w:noProof/>
            <w:webHidden/>
          </w:rPr>
        </w:r>
        <w:r w:rsidR="008A5D4B">
          <w:rPr>
            <w:noProof/>
            <w:webHidden/>
          </w:rPr>
          <w:fldChar w:fldCharType="separate"/>
        </w:r>
        <w:r w:rsidR="0025790C">
          <w:rPr>
            <w:noProof/>
            <w:webHidden/>
          </w:rPr>
          <w:t>80</w:t>
        </w:r>
        <w:r w:rsidR="008A5D4B">
          <w:rPr>
            <w:noProof/>
            <w:webHidden/>
          </w:rPr>
          <w:fldChar w:fldCharType="end"/>
        </w:r>
      </w:hyperlink>
    </w:p>
    <w:p w14:paraId="1073BB92" w14:textId="7DAD16C0"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7" w:history="1">
        <w:r w:rsidR="008A5D4B" w:rsidRPr="00DC6CA9">
          <w:rPr>
            <w:rStyle w:val="-"/>
            <w:bCs/>
            <w:noProof/>
            <w:lang w:val="el-GR"/>
          </w:rPr>
          <w:t>5.3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Διοικητικές προσφυγές κατά τη διαδικασία εκτέλεσης</w:t>
        </w:r>
        <w:r w:rsidR="008A5D4B">
          <w:rPr>
            <w:noProof/>
            <w:webHidden/>
          </w:rPr>
          <w:tab/>
        </w:r>
        <w:r w:rsidR="008A5D4B">
          <w:rPr>
            <w:noProof/>
            <w:webHidden/>
          </w:rPr>
          <w:fldChar w:fldCharType="begin"/>
        </w:r>
        <w:r w:rsidR="008A5D4B">
          <w:rPr>
            <w:noProof/>
            <w:webHidden/>
          </w:rPr>
          <w:instrText xml:space="preserve"> PAGEREF _Toc112836357 \h </w:instrText>
        </w:r>
        <w:r w:rsidR="008A5D4B">
          <w:rPr>
            <w:noProof/>
            <w:webHidden/>
          </w:rPr>
        </w:r>
        <w:r w:rsidR="008A5D4B">
          <w:rPr>
            <w:noProof/>
            <w:webHidden/>
          </w:rPr>
          <w:fldChar w:fldCharType="separate"/>
        </w:r>
        <w:r w:rsidR="0025790C">
          <w:rPr>
            <w:noProof/>
            <w:webHidden/>
          </w:rPr>
          <w:t>81</w:t>
        </w:r>
        <w:r w:rsidR="008A5D4B">
          <w:rPr>
            <w:noProof/>
            <w:webHidden/>
          </w:rPr>
          <w:fldChar w:fldCharType="end"/>
        </w:r>
      </w:hyperlink>
    </w:p>
    <w:p w14:paraId="42EF8025" w14:textId="0AB510EE"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8" w:history="1">
        <w:r w:rsidR="008A5D4B" w:rsidRPr="00DC6CA9">
          <w:rPr>
            <w:rStyle w:val="-"/>
            <w:bCs/>
            <w:noProof/>
            <w:lang w:val="el-GR"/>
          </w:rPr>
          <w:t>5.4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Δικαστική επίλυση διαφορών</w:t>
        </w:r>
        <w:r w:rsidR="008A5D4B">
          <w:rPr>
            <w:noProof/>
            <w:webHidden/>
          </w:rPr>
          <w:tab/>
        </w:r>
        <w:r w:rsidR="008A5D4B">
          <w:rPr>
            <w:noProof/>
            <w:webHidden/>
          </w:rPr>
          <w:fldChar w:fldCharType="begin"/>
        </w:r>
        <w:r w:rsidR="008A5D4B">
          <w:rPr>
            <w:noProof/>
            <w:webHidden/>
          </w:rPr>
          <w:instrText xml:space="preserve"> PAGEREF _Toc112836358 \h </w:instrText>
        </w:r>
        <w:r w:rsidR="008A5D4B">
          <w:rPr>
            <w:noProof/>
            <w:webHidden/>
          </w:rPr>
        </w:r>
        <w:r w:rsidR="008A5D4B">
          <w:rPr>
            <w:noProof/>
            <w:webHidden/>
          </w:rPr>
          <w:fldChar w:fldCharType="separate"/>
        </w:r>
        <w:r w:rsidR="0025790C">
          <w:rPr>
            <w:noProof/>
            <w:webHidden/>
          </w:rPr>
          <w:t>81</w:t>
        </w:r>
        <w:r w:rsidR="008A5D4B">
          <w:rPr>
            <w:noProof/>
            <w:webHidden/>
          </w:rPr>
          <w:fldChar w:fldCharType="end"/>
        </w:r>
      </w:hyperlink>
    </w:p>
    <w:p w14:paraId="7913D671" w14:textId="2CF1F43A"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59" w:history="1">
        <w:r w:rsidR="008A5D4B" w:rsidRPr="00DC6CA9">
          <w:rPr>
            <w:rStyle w:val="-"/>
            <w:bCs/>
            <w:noProof/>
            <w:lang w:val="el-GR"/>
          </w:rPr>
          <w:t>6.1</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Παρακολούθηση της σύμβασης</w:t>
        </w:r>
        <w:r w:rsidR="008A5D4B">
          <w:rPr>
            <w:noProof/>
            <w:webHidden/>
          </w:rPr>
          <w:tab/>
        </w:r>
        <w:r w:rsidR="008A5D4B">
          <w:rPr>
            <w:noProof/>
            <w:webHidden/>
          </w:rPr>
          <w:fldChar w:fldCharType="begin"/>
        </w:r>
        <w:r w:rsidR="008A5D4B">
          <w:rPr>
            <w:noProof/>
            <w:webHidden/>
          </w:rPr>
          <w:instrText xml:space="preserve"> PAGEREF _Toc112836359 \h </w:instrText>
        </w:r>
        <w:r w:rsidR="008A5D4B">
          <w:rPr>
            <w:noProof/>
            <w:webHidden/>
          </w:rPr>
        </w:r>
        <w:r w:rsidR="008A5D4B">
          <w:rPr>
            <w:noProof/>
            <w:webHidden/>
          </w:rPr>
          <w:fldChar w:fldCharType="separate"/>
        </w:r>
        <w:r w:rsidR="0025790C">
          <w:rPr>
            <w:noProof/>
            <w:webHidden/>
          </w:rPr>
          <w:t>83</w:t>
        </w:r>
        <w:r w:rsidR="008A5D4B">
          <w:rPr>
            <w:noProof/>
            <w:webHidden/>
          </w:rPr>
          <w:fldChar w:fldCharType="end"/>
        </w:r>
      </w:hyperlink>
    </w:p>
    <w:p w14:paraId="0916A670" w14:textId="1740247F"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60" w:history="1">
        <w:r w:rsidR="008A5D4B" w:rsidRPr="00DC6CA9">
          <w:rPr>
            <w:rStyle w:val="-"/>
            <w:bCs/>
            <w:noProof/>
            <w:lang w:val="el-GR"/>
          </w:rPr>
          <w:t>6.2</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Διάρκεια σύμβασης</w:t>
        </w:r>
        <w:r w:rsidR="008A5D4B">
          <w:rPr>
            <w:noProof/>
            <w:webHidden/>
          </w:rPr>
          <w:tab/>
        </w:r>
        <w:r w:rsidR="008A5D4B">
          <w:rPr>
            <w:noProof/>
            <w:webHidden/>
          </w:rPr>
          <w:fldChar w:fldCharType="begin"/>
        </w:r>
        <w:r w:rsidR="008A5D4B">
          <w:rPr>
            <w:noProof/>
            <w:webHidden/>
          </w:rPr>
          <w:instrText xml:space="preserve"> PAGEREF _Toc112836360 \h </w:instrText>
        </w:r>
        <w:r w:rsidR="008A5D4B">
          <w:rPr>
            <w:noProof/>
            <w:webHidden/>
          </w:rPr>
        </w:r>
        <w:r w:rsidR="008A5D4B">
          <w:rPr>
            <w:noProof/>
            <w:webHidden/>
          </w:rPr>
          <w:fldChar w:fldCharType="separate"/>
        </w:r>
        <w:r w:rsidR="0025790C">
          <w:rPr>
            <w:noProof/>
            <w:webHidden/>
          </w:rPr>
          <w:t>83</w:t>
        </w:r>
        <w:r w:rsidR="008A5D4B">
          <w:rPr>
            <w:noProof/>
            <w:webHidden/>
          </w:rPr>
          <w:fldChar w:fldCharType="end"/>
        </w:r>
      </w:hyperlink>
    </w:p>
    <w:p w14:paraId="44FBD40E" w14:textId="27349F7B"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61" w:history="1">
        <w:r w:rsidR="008A5D4B" w:rsidRPr="00DC6CA9">
          <w:rPr>
            <w:rStyle w:val="-"/>
            <w:bCs/>
            <w:noProof/>
            <w:lang w:val="el-GR"/>
          </w:rPr>
          <w:t>6.3</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Παραλαβή του αντικειμένου της σύμβασης</w:t>
        </w:r>
        <w:r w:rsidR="008A5D4B">
          <w:rPr>
            <w:noProof/>
            <w:webHidden/>
          </w:rPr>
          <w:tab/>
        </w:r>
        <w:r w:rsidR="008A5D4B">
          <w:rPr>
            <w:noProof/>
            <w:webHidden/>
          </w:rPr>
          <w:fldChar w:fldCharType="begin"/>
        </w:r>
        <w:r w:rsidR="008A5D4B">
          <w:rPr>
            <w:noProof/>
            <w:webHidden/>
          </w:rPr>
          <w:instrText xml:space="preserve"> PAGEREF _Toc112836361 \h </w:instrText>
        </w:r>
        <w:r w:rsidR="008A5D4B">
          <w:rPr>
            <w:noProof/>
            <w:webHidden/>
          </w:rPr>
        </w:r>
        <w:r w:rsidR="008A5D4B">
          <w:rPr>
            <w:noProof/>
            <w:webHidden/>
          </w:rPr>
          <w:fldChar w:fldCharType="separate"/>
        </w:r>
        <w:r w:rsidR="0025790C">
          <w:rPr>
            <w:noProof/>
            <w:webHidden/>
          </w:rPr>
          <w:t>83</w:t>
        </w:r>
        <w:r w:rsidR="008A5D4B">
          <w:rPr>
            <w:noProof/>
            <w:webHidden/>
          </w:rPr>
          <w:fldChar w:fldCharType="end"/>
        </w:r>
      </w:hyperlink>
    </w:p>
    <w:p w14:paraId="0C02EDDD" w14:textId="58921703"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62" w:history="1">
        <w:r w:rsidR="008A5D4B" w:rsidRPr="00DC6CA9">
          <w:rPr>
            <w:rStyle w:val="-"/>
            <w:bCs/>
            <w:noProof/>
            <w:lang w:val="el-GR"/>
          </w:rPr>
          <w:t>6.4</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Απόρριψη παραδοτέων – Αντικατάσταση</w:t>
        </w:r>
        <w:r w:rsidR="008A5D4B">
          <w:rPr>
            <w:noProof/>
            <w:webHidden/>
          </w:rPr>
          <w:tab/>
        </w:r>
        <w:r w:rsidR="008A5D4B">
          <w:rPr>
            <w:noProof/>
            <w:webHidden/>
          </w:rPr>
          <w:fldChar w:fldCharType="begin"/>
        </w:r>
        <w:r w:rsidR="008A5D4B">
          <w:rPr>
            <w:noProof/>
            <w:webHidden/>
          </w:rPr>
          <w:instrText xml:space="preserve"> PAGEREF _Toc112836362 \h </w:instrText>
        </w:r>
        <w:r w:rsidR="008A5D4B">
          <w:rPr>
            <w:noProof/>
            <w:webHidden/>
          </w:rPr>
        </w:r>
        <w:r w:rsidR="008A5D4B">
          <w:rPr>
            <w:noProof/>
            <w:webHidden/>
          </w:rPr>
          <w:fldChar w:fldCharType="separate"/>
        </w:r>
        <w:r w:rsidR="0025790C">
          <w:rPr>
            <w:noProof/>
            <w:webHidden/>
          </w:rPr>
          <w:t>84</w:t>
        </w:r>
        <w:r w:rsidR="008A5D4B">
          <w:rPr>
            <w:noProof/>
            <w:webHidden/>
          </w:rPr>
          <w:fldChar w:fldCharType="end"/>
        </w:r>
      </w:hyperlink>
    </w:p>
    <w:p w14:paraId="676BE36A" w14:textId="785AD75A" w:rsidR="008A5D4B" w:rsidRDefault="009C550C">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12836363" w:history="1">
        <w:r w:rsidR="008A5D4B" w:rsidRPr="00DC6CA9">
          <w:rPr>
            <w:rStyle w:val="-"/>
            <w:bCs/>
            <w:noProof/>
            <w:lang w:val="el-GR"/>
          </w:rPr>
          <w:t>6.5</w:t>
        </w:r>
        <w:r w:rsidR="008A5D4B">
          <w:rPr>
            <w:rFonts w:asciiTheme="minorHAnsi" w:eastAsiaTheme="minorEastAsia" w:hAnsiTheme="minorHAnsi" w:cstheme="minorBidi"/>
            <w:smallCaps w:val="0"/>
            <w:noProof/>
            <w:sz w:val="22"/>
            <w:szCs w:val="22"/>
            <w:lang w:val="en-US" w:eastAsia="en-US"/>
          </w:rPr>
          <w:tab/>
        </w:r>
        <w:r w:rsidR="008A5D4B" w:rsidRPr="00DC6CA9">
          <w:rPr>
            <w:rStyle w:val="-"/>
            <w:noProof/>
            <w:lang w:val="el-GR"/>
          </w:rPr>
          <w:t>Αναπροσαρμογή τιμής</w:t>
        </w:r>
        <w:r w:rsidR="008A5D4B">
          <w:rPr>
            <w:noProof/>
            <w:webHidden/>
          </w:rPr>
          <w:tab/>
        </w:r>
        <w:r w:rsidR="008A5D4B">
          <w:rPr>
            <w:noProof/>
            <w:webHidden/>
          </w:rPr>
          <w:fldChar w:fldCharType="begin"/>
        </w:r>
        <w:r w:rsidR="008A5D4B">
          <w:rPr>
            <w:noProof/>
            <w:webHidden/>
          </w:rPr>
          <w:instrText xml:space="preserve"> PAGEREF _Toc112836363 \h </w:instrText>
        </w:r>
        <w:r w:rsidR="008A5D4B">
          <w:rPr>
            <w:noProof/>
            <w:webHidden/>
          </w:rPr>
        </w:r>
        <w:r w:rsidR="008A5D4B">
          <w:rPr>
            <w:noProof/>
            <w:webHidden/>
          </w:rPr>
          <w:fldChar w:fldCharType="separate"/>
        </w:r>
        <w:r w:rsidR="0025790C">
          <w:rPr>
            <w:noProof/>
            <w:webHidden/>
          </w:rPr>
          <w:t>85</w:t>
        </w:r>
        <w:r w:rsidR="008A5D4B">
          <w:rPr>
            <w:noProof/>
            <w:webHidden/>
          </w:rPr>
          <w:fldChar w:fldCharType="end"/>
        </w:r>
      </w:hyperlink>
    </w:p>
    <w:p w14:paraId="31005930" w14:textId="5A97AC0F"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364" w:history="1">
        <w:r w:rsidR="008A5D4B" w:rsidRPr="00DC6CA9">
          <w:rPr>
            <w:rStyle w:val="-"/>
            <w:noProof/>
            <w:lang w:val="el-GR"/>
          </w:rPr>
          <w:t>ΠΑΡΑΡΤΗΜΑ Ι – Αναλυτική Περιγραφή Φυσικού και Οικονομικού Αντικειμένου της Σύμβασης</w:t>
        </w:r>
        <w:r w:rsidR="008A5D4B">
          <w:rPr>
            <w:noProof/>
            <w:webHidden/>
          </w:rPr>
          <w:tab/>
        </w:r>
        <w:r w:rsidR="008A5D4B">
          <w:rPr>
            <w:noProof/>
            <w:webHidden/>
          </w:rPr>
          <w:fldChar w:fldCharType="begin"/>
        </w:r>
        <w:r w:rsidR="008A5D4B">
          <w:rPr>
            <w:noProof/>
            <w:webHidden/>
          </w:rPr>
          <w:instrText xml:space="preserve"> PAGEREF _Toc112836364 \h </w:instrText>
        </w:r>
        <w:r w:rsidR="008A5D4B">
          <w:rPr>
            <w:noProof/>
            <w:webHidden/>
          </w:rPr>
        </w:r>
        <w:r w:rsidR="008A5D4B">
          <w:rPr>
            <w:noProof/>
            <w:webHidden/>
          </w:rPr>
          <w:fldChar w:fldCharType="separate"/>
        </w:r>
        <w:r w:rsidR="0025790C">
          <w:rPr>
            <w:noProof/>
            <w:webHidden/>
          </w:rPr>
          <w:t>86</w:t>
        </w:r>
        <w:r w:rsidR="008A5D4B">
          <w:rPr>
            <w:noProof/>
            <w:webHidden/>
          </w:rPr>
          <w:fldChar w:fldCharType="end"/>
        </w:r>
      </w:hyperlink>
    </w:p>
    <w:p w14:paraId="756A4DB1" w14:textId="1FE580D2"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65" w:history="1">
        <w:r w:rsidR="008A5D4B" w:rsidRPr="00DC6CA9">
          <w:rPr>
            <w:rStyle w:val="-"/>
            <w:noProof/>
            <w:lang w:val="el-GR"/>
          </w:rPr>
          <w:t>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Περιβάλλον της Σύμβασης</w:t>
        </w:r>
        <w:r w:rsidR="008A5D4B">
          <w:rPr>
            <w:noProof/>
            <w:webHidden/>
          </w:rPr>
          <w:tab/>
        </w:r>
        <w:r w:rsidR="008A5D4B">
          <w:rPr>
            <w:noProof/>
            <w:webHidden/>
          </w:rPr>
          <w:fldChar w:fldCharType="begin"/>
        </w:r>
        <w:r w:rsidR="008A5D4B">
          <w:rPr>
            <w:noProof/>
            <w:webHidden/>
          </w:rPr>
          <w:instrText xml:space="preserve"> PAGEREF _Toc112836365 \h </w:instrText>
        </w:r>
        <w:r w:rsidR="008A5D4B">
          <w:rPr>
            <w:noProof/>
            <w:webHidden/>
          </w:rPr>
        </w:r>
        <w:r w:rsidR="008A5D4B">
          <w:rPr>
            <w:noProof/>
            <w:webHidden/>
          </w:rPr>
          <w:fldChar w:fldCharType="separate"/>
        </w:r>
        <w:r w:rsidR="0025790C">
          <w:rPr>
            <w:noProof/>
            <w:webHidden/>
          </w:rPr>
          <w:t>86</w:t>
        </w:r>
        <w:r w:rsidR="008A5D4B">
          <w:rPr>
            <w:noProof/>
            <w:webHidden/>
          </w:rPr>
          <w:fldChar w:fldCharType="end"/>
        </w:r>
      </w:hyperlink>
    </w:p>
    <w:p w14:paraId="0A33758B" w14:textId="0426A5EC" w:rsidR="008A5D4B" w:rsidRDefault="009C550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2836366" w:history="1">
        <w:r w:rsidR="008A5D4B" w:rsidRPr="00DC6CA9">
          <w:rPr>
            <w:rStyle w:val="-"/>
            <w:rFonts w:eastAsia="SimSun"/>
            <w:noProof/>
            <w:lang w:val="el-GR"/>
          </w:rPr>
          <w:t>1.1.</w:t>
        </w:r>
        <w:r w:rsidR="008A5D4B">
          <w:rPr>
            <w:rFonts w:asciiTheme="minorHAnsi" w:eastAsiaTheme="minorEastAsia" w:hAnsiTheme="minorHAnsi" w:cstheme="minorBidi"/>
            <w:noProof/>
            <w:sz w:val="22"/>
            <w:szCs w:val="22"/>
            <w:lang w:val="en-US" w:eastAsia="en-US"/>
          </w:rPr>
          <w:tab/>
        </w:r>
        <w:r w:rsidR="008A5D4B" w:rsidRPr="00DC6CA9">
          <w:rPr>
            <w:rStyle w:val="-"/>
            <w:rFonts w:eastAsia="SimSun"/>
            <w:noProof/>
            <w:lang w:val="el-GR"/>
          </w:rPr>
          <w:t>Εμπλεκόμενοι στην υλοποίηση της Σύμβασης</w:t>
        </w:r>
        <w:r w:rsidR="008A5D4B">
          <w:rPr>
            <w:noProof/>
            <w:webHidden/>
          </w:rPr>
          <w:tab/>
        </w:r>
        <w:r w:rsidR="008A5D4B">
          <w:rPr>
            <w:noProof/>
            <w:webHidden/>
          </w:rPr>
          <w:fldChar w:fldCharType="begin"/>
        </w:r>
        <w:r w:rsidR="008A5D4B">
          <w:rPr>
            <w:noProof/>
            <w:webHidden/>
          </w:rPr>
          <w:instrText xml:space="preserve"> PAGEREF _Toc112836366 \h </w:instrText>
        </w:r>
        <w:r w:rsidR="008A5D4B">
          <w:rPr>
            <w:noProof/>
            <w:webHidden/>
          </w:rPr>
        </w:r>
        <w:r w:rsidR="008A5D4B">
          <w:rPr>
            <w:noProof/>
            <w:webHidden/>
          </w:rPr>
          <w:fldChar w:fldCharType="separate"/>
        </w:r>
        <w:r w:rsidR="0025790C">
          <w:rPr>
            <w:noProof/>
            <w:webHidden/>
          </w:rPr>
          <w:t>86</w:t>
        </w:r>
        <w:r w:rsidR="008A5D4B">
          <w:rPr>
            <w:noProof/>
            <w:webHidden/>
          </w:rPr>
          <w:fldChar w:fldCharType="end"/>
        </w:r>
      </w:hyperlink>
    </w:p>
    <w:p w14:paraId="7330FAE2" w14:textId="0198D60C" w:rsidR="008A5D4B" w:rsidRDefault="009C550C">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12836367" w:history="1">
        <w:r w:rsidR="008A5D4B" w:rsidRPr="00DC6CA9">
          <w:rPr>
            <w:rStyle w:val="-"/>
            <w:rFonts w:eastAsia="SimSun"/>
            <w:noProof/>
            <w:lang w:val="el-GR"/>
          </w:rPr>
          <w:t>1.2.</w:t>
        </w:r>
        <w:r w:rsidR="008A5D4B">
          <w:rPr>
            <w:rFonts w:asciiTheme="minorHAnsi" w:eastAsiaTheme="minorEastAsia" w:hAnsiTheme="minorHAnsi" w:cstheme="minorBidi"/>
            <w:noProof/>
            <w:sz w:val="22"/>
            <w:szCs w:val="22"/>
            <w:lang w:val="en-US" w:eastAsia="en-US"/>
          </w:rPr>
          <w:tab/>
        </w:r>
        <w:r w:rsidR="008A5D4B" w:rsidRPr="00DC6CA9">
          <w:rPr>
            <w:rStyle w:val="-"/>
            <w:rFonts w:eastAsia="SimSun"/>
            <w:noProof/>
            <w:lang w:val="el-GR"/>
          </w:rPr>
          <w:t>Υφιστάμενη Κατάσταση</w:t>
        </w:r>
        <w:r w:rsidR="008A5D4B">
          <w:rPr>
            <w:noProof/>
            <w:webHidden/>
          </w:rPr>
          <w:tab/>
        </w:r>
        <w:r w:rsidR="008A5D4B">
          <w:rPr>
            <w:noProof/>
            <w:webHidden/>
          </w:rPr>
          <w:fldChar w:fldCharType="begin"/>
        </w:r>
        <w:r w:rsidR="008A5D4B">
          <w:rPr>
            <w:noProof/>
            <w:webHidden/>
          </w:rPr>
          <w:instrText xml:space="preserve"> PAGEREF _Toc112836367 \h </w:instrText>
        </w:r>
        <w:r w:rsidR="008A5D4B">
          <w:rPr>
            <w:noProof/>
            <w:webHidden/>
          </w:rPr>
        </w:r>
        <w:r w:rsidR="008A5D4B">
          <w:rPr>
            <w:noProof/>
            <w:webHidden/>
          </w:rPr>
          <w:fldChar w:fldCharType="separate"/>
        </w:r>
        <w:r w:rsidR="0025790C">
          <w:rPr>
            <w:noProof/>
            <w:webHidden/>
          </w:rPr>
          <w:t>89</w:t>
        </w:r>
        <w:r w:rsidR="008A5D4B">
          <w:rPr>
            <w:noProof/>
            <w:webHidden/>
          </w:rPr>
          <w:fldChar w:fldCharType="end"/>
        </w:r>
      </w:hyperlink>
    </w:p>
    <w:p w14:paraId="3915A271" w14:textId="54C80941"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68" w:history="1">
        <w:r w:rsidR="008A5D4B" w:rsidRPr="00DC6CA9">
          <w:rPr>
            <w:rStyle w:val="-"/>
            <w:rFonts w:eastAsia="Tahoma"/>
            <w:noProof/>
            <w:lang w:val="el-GR"/>
          </w:rPr>
          <w:t>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Περιγραφή Φυσικού Αντικειμένου της Σύμβασης</w:t>
        </w:r>
        <w:r w:rsidR="008A5D4B">
          <w:rPr>
            <w:noProof/>
            <w:webHidden/>
          </w:rPr>
          <w:tab/>
        </w:r>
        <w:r w:rsidR="008A5D4B">
          <w:rPr>
            <w:noProof/>
            <w:webHidden/>
          </w:rPr>
          <w:fldChar w:fldCharType="begin"/>
        </w:r>
        <w:r w:rsidR="008A5D4B">
          <w:rPr>
            <w:noProof/>
            <w:webHidden/>
          </w:rPr>
          <w:instrText xml:space="preserve"> PAGEREF _Toc112836368 \h </w:instrText>
        </w:r>
        <w:r w:rsidR="008A5D4B">
          <w:rPr>
            <w:noProof/>
            <w:webHidden/>
          </w:rPr>
        </w:r>
        <w:r w:rsidR="008A5D4B">
          <w:rPr>
            <w:noProof/>
            <w:webHidden/>
          </w:rPr>
          <w:fldChar w:fldCharType="separate"/>
        </w:r>
        <w:r w:rsidR="0025790C">
          <w:rPr>
            <w:noProof/>
            <w:webHidden/>
          </w:rPr>
          <w:t>92</w:t>
        </w:r>
        <w:r w:rsidR="008A5D4B">
          <w:rPr>
            <w:noProof/>
            <w:webHidden/>
          </w:rPr>
          <w:fldChar w:fldCharType="end"/>
        </w:r>
      </w:hyperlink>
    </w:p>
    <w:p w14:paraId="0E05AA16" w14:textId="44D58FC7"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69" w:history="1">
        <w:r w:rsidR="008A5D4B" w:rsidRPr="00DC6CA9">
          <w:rPr>
            <w:rStyle w:val="-"/>
            <w:rFonts w:eastAsia="Tahoma"/>
            <w:noProof/>
            <w:lang w:val="el-GR"/>
          </w:rPr>
          <w:t>2.1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Αντικείμενο της Σύμβασης</w:t>
        </w:r>
        <w:r w:rsidR="008A5D4B">
          <w:rPr>
            <w:noProof/>
            <w:webHidden/>
          </w:rPr>
          <w:tab/>
        </w:r>
        <w:r w:rsidR="008A5D4B">
          <w:rPr>
            <w:noProof/>
            <w:webHidden/>
          </w:rPr>
          <w:fldChar w:fldCharType="begin"/>
        </w:r>
        <w:r w:rsidR="008A5D4B">
          <w:rPr>
            <w:noProof/>
            <w:webHidden/>
          </w:rPr>
          <w:instrText xml:space="preserve"> PAGEREF _Toc112836369 \h </w:instrText>
        </w:r>
        <w:r w:rsidR="008A5D4B">
          <w:rPr>
            <w:noProof/>
            <w:webHidden/>
          </w:rPr>
        </w:r>
        <w:r w:rsidR="008A5D4B">
          <w:rPr>
            <w:noProof/>
            <w:webHidden/>
          </w:rPr>
          <w:fldChar w:fldCharType="separate"/>
        </w:r>
        <w:r w:rsidR="0025790C">
          <w:rPr>
            <w:noProof/>
            <w:webHidden/>
          </w:rPr>
          <w:t>92</w:t>
        </w:r>
        <w:r w:rsidR="008A5D4B">
          <w:rPr>
            <w:noProof/>
            <w:webHidden/>
          </w:rPr>
          <w:fldChar w:fldCharType="end"/>
        </w:r>
      </w:hyperlink>
    </w:p>
    <w:p w14:paraId="0A5ACA17" w14:textId="34720303"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70" w:history="1">
        <w:r w:rsidR="008A5D4B" w:rsidRPr="00DC6CA9">
          <w:rPr>
            <w:rStyle w:val="-"/>
            <w:rFonts w:eastAsia="Tahoma"/>
            <w:noProof/>
            <w:lang w:val="el-GR"/>
          </w:rPr>
          <w:t>2.2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Σκοπός και Στόχοι της Σύμβασης</w:t>
        </w:r>
        <w:r w:rsidR="008A5D4B">
          <w:rPr>
            <w:noProof/>
            <w:webHidden/>
          </w:rPr>
          <w:tab/>
        </w:r>
        <w:r w:rsidR="008A5D4B">
          <w:rPr>
            <w:noProof/>
            <w:webHidden/>
          </w:rPr>
          <w:fldChar w:fldCharType="begin"/>
        </w:r>
        <w:r w:rsidR="008A5D4B">
          <w:rPr>
            <w:noProof/>
            <w:webHidden/>
          </w:rPr>
          <w:instrText xml:space="preserve"> PAGEREF _Toc112836370 \h </w:instrText>
        </w:r>
        <w:r w:rsidR="008A5D4B">
          <w:rPr>
            <w:noProof/>
            <w:webHidden/>
          </w:rPr>
        </w:r>
        <w:r w:rsidR="008A5D4B">
          <w:rPr>
            <w:noProof/>
            <w:webHidden/>
          </w:rPr>
          <w:fldChar w:fldCharType="separate"/>
        </w:r>
        <w:r w:rsidR="0025790C">
          <w:rPr>
            <w:noProof/>
            <w:webHidden/>
          </w:rPr>
          <w:t>94</w:t>
        </w:r>
        <w:r w:rsidR="008A5D4B">
          <w:rPr>
            <w:noProof/>
            <w:webHidden/>
          </w:rPr>
          <w:fldChar w:fldCharType="end"/>
        </w:r>
      </w:hyperlink>
    </w:p>
    <w:p w14:paraId="58077B64" w14:textId="7AB8A4CA"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71" w:history="1">
        <w:r w:rsidR="008A5D4B" w:rsidRPr="00DC6CA9">
          <w:rPr>
            <w:rStyle w:val="-"/>
            <w:rFonts w:eastAsia="Tahoma"/>
            <w:noProof/>
            <w:lang w:val="el-GR"/>
          </w:rPr>
          <w:t>2.3</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Αναμενόμενα Οφέλη</w:t>
        </w:r>
        <w:r w:rsidR="008A5D4B">
          <w:rPr>
            <w:noProof/>
            <w:webHidden/>
          </w:rPr>
          <w:tab/>
        </w:r>
        <w:r w:rsidR="008A5D4B">
          <w:rPr>
            <w:noProof/>
            <w:webHidden/>
          </w:rPr>
          <w:fldChar w:fldCharType="begin"/>
        </w:r>
        <w:r w:rsidR="008A5D4B">
          <w:rPr>
            <w:noProof/>
            <w:webHidden/>
          </w:rPr>
          <w:instrText xml:space="preserve"> PAGEREF _Toc112836371 \h </w:instrText>
        </w:r>
        <w:r w:rsidR="008A5D4B">
          <w:rPr>
            <w:noProof/>
            <w:webHidden/>
          </w:rPr>
        </w:r>
        <w:r w:rsidR="008A5D4B">
          <w:rPr>
            <w:noProof/>
            <w:webHidden/>
          </w:rPr>
          <w:fldChar w:fldCharType="separate"/>
        </w:r>
        <w:r w:rsidR="0025790C">
          <w:rPr>
            <w:noProof/>
            <w:webHidden/>
          </w:rPr>
          <w:t>94</w:t>
        </w:r>
        <w:r w:rsidR="008A5D4B">
          <w:rPr>
            <w:noProof/>
            <w:webHidden/>
          </w:rPr>
          <w:fldChar w:fldCharType="end"/>
        </w:r>
      </w:hyperlink>
    </w:p>
    <w:p w14:paraId="32159D85" w14:textId="6F84D175"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72" w:history="1">
        <w:r w:rsidR="008A5D4B" w:rsidRPr="00DC6CA9">
          <w:rPr>
            <w:rStyle w:val="-"/>
            <w:rFonts w:eastAsia="Tahoma"/>
            <w:noProof/>
            <w:lang w:val="el-GR"/>
          </w:rPr>
          <w:t>3.</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Τεχνικές Προδιαγραφές</w:t>
        </w:r>
        <w:r w:rsidR="008A5D4B">
          <w:rPr>
            <w:noProof/>
            <w:webHidden/>
          </w:rPr>
          <w:tab/>
        </w:r>
        <w:r w:rsidR="008A5D4B">
          <w:rPr>
            <w:noProof/>
            <w:webHidden/>
          </w:rPr>
          <w:fldChar w:fldCharType="begin"/>
        </w:r>
        <w:r w:rsidR="008A5D4B">
          <w:rPr>
            <w:noProof/>
            <w:webHidden/>
          </w:rPr>
          <w:instrText xml:space="preserve"> PAGEREF _Toc112836372 \h </w:instrText>
        </w:r>
        <w:r w:rsidR="008A5D4B">
          <w:rPr>
            <w:noProof/>
            <w:webHidden/>
          </w:rPr>
        </w:r>
        <w:r w:rsidR="008A5D4B">
          <w:rPr>
            <w:noProof/>
            <w:webHidden/>
          </w:rPr>
          <w:fldChar w:fldCharType="separate"/>
        </w:r>
        <w:r w:rsidR="0025790C">
          <w:rPr>
            <w:noProof/>
            <w:webHidden/>
          </w:rPr>
          <w:t>95</w:t>
        </w:r>
        <w:r w:rsidR="008A5D4B">
          <w:rPr>
            <w:noProof/>
            <w:webHidden/>
          </w:rPr>
          <w:fldChar w:fldCharType="end"/>
        </w:r>
      </w:hyperlink>
    </w:p>
    <w:p w14:paraId="0248CA44" w14:textId="0A634E29"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73" w:history="1">
        <w:r w:rsidR="008A5D4B" w:rsidRPr="00DC6CA9">
          <w:rPr>
            <w:rStyle w:val="-"/>
            <w:rFonts w:eastAsia="Tahoma"/>
            <w:noProof/>
            <w:lang w:val="el-GR"/>
          </w:rPr>
          <w:t>3.1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 xml:space="preserve">Προμήθεια Αδειών Χρήσης </w:t>
        </w:r>
        <w:r w:rsidR="008A5D4B" w:rsidRPr="00DC6CA9">
          <w:rPr>
            <w:rStyle w:val="-"/>
            <w:rFonts w:eastAsia="Tahoma"/>
            <w:noProof/>
            <w:lang w:val="en-US"/>
          </w:rPr>
          <w:t>Public</w:t>
        </w:r>
        <w:r w:rsidR="008A5D4B" w:rsidRPr="00DC6CA9">
          <w:rPr>
            <w:rStyle w:val="-"/>
            <w:rFonts w:eastAsia="Tahoma"/>
            <w:noProof/>
            <w:lang w:val="el-GR"/>
          </w:rPr>
          <w:t xml:space="preserve"> </w:t>
        </w:r>
        <w:r w:rsidR="008A5D4B" w:rsidRPr="00DC6CA9">
          <w:rPr>
            <w:rStyle w:val="-"/>
            <w:rFonts w:eastAsia="Tahoma"/>
            <w:noProof/>
            <w:lang w:val="en-US"/>
          </w:rPr>
          <w:t>Cloud</w:t>
        </w:r>
        <w:r w:rsidR="008A5D4B" w:rsidRPr="00DC6CA9">
          <w:rPr>
            <w:rStyle w:val="-"/>
            <w:rFonts w:eastAsia="Tahoma"/>
            <w:noProof/>
            <w:lang w:val="el-GR"/>
          </w:rPr>
          <w:t xml:space="preserve"> Υπηρεσιών</w:t>
        </w:r>
        <w:r w:rsidR="008A5D4B">
          <w:rPr>
            <w:noProof/>
            <w:webHidden/>
          </w:rPr>
          <w:tab/>
        </w:r>
        <w:r w:rsidR="008A5D4B">
          <w:rPr>
            <w:noProof/>
            <w:webHidden/>
          </w:rPr>
          <w:fldChar w:fldCharType="begin"/>
        </w:r>
        <w:r w:rsidR="008A5D4B">
          <w:rPr>
            <w:noProof/>
            <w:webHidden/>
          </w:rPr>
          <w:instrText xml:space="preserve"> PAGEREF _Toc112836373 \h </w:instrText>
        </w:r>
        <w:r w:rsidR="008A5D4B">
          <w:rPr>
            <w:noProof/>
            <w:webHidden/>
          </w:rPr>
        </w:r>
        <w:r w:rsidR="008A5D4B">
          <w:rPr>
            <w:noProof/>
            <w:webHidden/>
          </w:rPr>
          <w:fldChar w:fldCharType="separate"/>
        </w:r>
        <w:r w:rsidR="0025790C">
          <w:rPr>
            <w:noProof/>
            <w:webHidden/>
          </w:rPr>
          <w:t>96</w:t>
        </w:r>
        <w:r w:rsidR="008A5D4B">
          <w:rPr>
            <w:noProof/>
            <w:webHidden/>
          </w:rPr>
          <w:fldChar w:fldCharType="end"/>
        </w:r>
      </w:hyperlink>
    </w:p>
    <w:p w14:paraId="3D84491A" w14:textId="6A1E46D3"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74" w:history="1">
        <w:r w:rsidR="008A5D4B" w:rsidRPr="00DC6CA9">
          <w:rPr>
            <w:rStyle w:val="-"/>
            <w:rFonts w:eastAsia="Tahoma"/>
            <w:noProof/>
            <w:lang w:val="el-GR"/>
          </w:rPr>
          <w:t>3.1.1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Ανάλυση Προϊόντων &amp; Υπηρεσιών Δημόσιας Νεφοϋπολογιστικής Υποδομής Έργου (Public Cloud Service)</w:t>
        </w:r>
        <w:r w:rsidR="008A5D4B">
          <w:rPr>
            <w:noProof/>
            <w:webHidden/>
          </w:rPr>
          <w:tab/>
        </w:r>
        <w:r w:rsidR="008A5D4B">
          <w:rPr>
            <w:noProof/>
            <w:webHidden/>
          </w:rPr>
          <w:fldChar w:fldCharType="begin"/>
        </w:r>
        <w:r w:rsidR="008A5D4B">
          <w:rPr>
            <w:noProof/>
            <w:webHidden/>
          </w:rPr>
          <w:instrText xml:space="preserve"> PAGEREF _Toc112836374 \h </w:instrText>
        </w:r>
        <w:r w:rsidR="008A5D4B">
          <w:rPr>
            <w:noProof/>
            <w:webHidden/>
          </w:rPr>
        </w:r>
        <w:r w:rsidR="008A5D4B">
          <w:rPr>
            <w:noProof/>
            <w:webHidden/>
          </w:rPr>
          <w:fldChar w:fldCharType="separate"/>
        </w:r>
        <w:r w:rsidR="0025790C">
          <w:rPr>
            <w:noProof/>
            <w:webHidden/>
          </w:rPr>
          <w:t>99</w:t>
        </w:r>
        <w:r w:rsidR="008A5D4B">
          <w:rPr>
            <w:noProof/>
            <w:webHidden/>
          </w:rPr>
          <w:fldChar w:fldCharType="end"/>
        </w:r>
      </w:hyperlink>
    </w:p>
    <w:p w14:paraId="16F53F58" w14:textId="7D02797B"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75" w:history="1">
        <w:r w:rsidR="008A5D4B" w:rsidRPr="00DC6CA9">
          <w:rPr>
            <w:rStyle w:val="-"/>
            <w:rFonts w:eastAsia="Tahoma"/>
            <w:noProof/>
            <w:lang w:val="el-GR"/>
          </w:rPr>
          <w:t>3.2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Προμήθεια Hyper-Converged Τοπικής Υποδομής με επέκταση στο υπολογιστικό νέφος</w:t>
        </w:r>
        <w:r w:rsidR="008A5D4B">
          <w:rPr>
            <w:noProof/>
            <w:webHidden/>
          </w:rPr>
          <w:tab/>
        </w:r>
        <w:r w:rsidR="008A5D4B">
          <w:rPr>
            <w:noProof/>
            <w:webHidden/>
          </w:rPr>
          <w:fldChar w:fldCharType="begin"/>
        </w:r>
        <w:r w:rsidR="008A5D4B">
          <w:rPr>
            <w:noProof/>
            <w:webHidden/>
          </w:rPr>
          <w:instrText xml:space="preserve"> PAGEREF _Toc112836375 \h </w:instrText>
        </w:r>
        <w:r w:rsidR="008A5D4B">
          <w:rPr>
            <w:noProof/>
            <w:webHidden/>
          </w:rPr>
        </w:r>
        <w:r w:rsidR="008A5D4B">
          <w:rPr>
            <w:noProof/>
            <w:webHidden/>
          </w:rPr>
          <w:fldChar w:fldCharType="separate"/>
        </w:r>
        <w:r w:rsidR="0025790C">
          <w:rPr>
            <w:noProof/>
            <w:webHidden/>
          </w:rPr>
          <w:t>102</w:t>
        </w:r>
        <w:r w:rsidR="008A5D4B">
          <w:rPr>
            <w:noProof/>
            <w:webHidden/>
          </w:rPr>
          <w:fldChar w:fldCharType="end"/>
        </w:r>
      </w:hyperlink>
    </w:p>
    <w:p w14:paraId="598BD5BB" w14:textId="6005FADD"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76" w:history="1">
        <w:r w:rsidR="008A5D4B" w:rsidRPr="00DC6CA9">
          <w:rPr>
            <w:rStyle w:val="-"/>
            <w:rFonts w:eastAsia="Tahoma"/>
            <w:noProof/>
            <w:lang w:val="el-GR"/>
          </w:rPr>
          <w:t>3.2.1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Διαμόρφωση του περιβάλλοντος Cloud</w:t>
        </w:r>
        <w:r w:rsidR="008A5D4B">
          <w:rPr>
            <w:noProof/>
            <w:webHidden/>
          </w:rPr>
          <w:tab/>
        </w:r>
        <w:r w:rsidR="008A5D4B">
          <w:rPr>
            <w:noProof/>
            <w:webHidden/>
          </w:rPr>
          <w:fldChar w:fldCharType="begin"/>
        </w:r>
        <w:r w:rsidR="008A5D4B">
          <w:rPr>
            <w:noProof/>
            <w:webHidden/>
          </w:rPr>
          <w:instrText xml:space="preserve"> PAGEREF _Toc112836376 \h </w:instrText>
        </w:r>
        <w:r w:rsidR="008A5D4B">
          <w:rPr>
            <w:noProof/>
            <w:webHidden/>
          </w:rPr>
        </w:r>
        <w:r w:rsidR="008A5D4B">
          <w:rPr>
            <w:noProof/>
            <w:webHidden/>
          </w:rPr>
          <w:fldChar w:fldCharType="separate"/>
        </w:r>
        <w:r w:rsidR="0025790C">
          <w:rPr>
            <w:noProof/>
            <w:webHidden/>
          </w:rPr>
          <w:t>103</w:t>
        </w:r>
        <w:r w:rsidR="008A5D4B">
          <w:rPr>
            <w:noProof/>
            <w:webHidden/>
          </w:rPr>
          <w:fldChar w:fldCharType="end"/>
        </w:r>
      </w:hyperlink>
    </w:p>
    <w:p w14:paraId="64933AB4" w14:textId="25787587"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77" w:history="1">
        <w:r w:rsidR="008A5D4B" w:rsidRPr="00DC6CA9">
          <w:rPr>
            <w:rStyle w:val="-"/>
            <w:rFonts w:eastAsia="Tahoma"/>
            <w:noProof/>
            <w:lang w:val="el-GR"/>
          </w:rPr>
          <w:t>3.3</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Υπηρεσίες</w:t>
        </w:r>
        <w:r w:rsidR="008A5D4B">
          <w:rPr>
            <w:noProof/>
            <w:webHidden/>
          </w:rPr>
          <w:tab/>
        </w:r>
        <w:r w:rsidR="008A5D4B">
          <w:rPr>
            <w:noProof/>
            <w:webHidden/>
          </w:rPr>
          <w:fldChar w:fldCharType="begin"/>
        </w:r>
        <w:r w:rsidR="008A5D4B">
          <w:rPr>
            <w:noProof/>
            <w:webHidden/>
          </w:rPr>
          <w:instrText xml:space="preserve"> PAGEREF _Toc112836377 \h </w:instrText>
        </w:r>
        <w:r w:rsidR="008A5D4B">
          <w:rPr>
            <w:noProof/>
            <w:webHidden/>
          </w:rPr>
        </w:r>
        <w:r w:rsidR="008A5D4B">
          <w:rPr>
            <w:noProof/>
            <w:webHidden/>
          </w:rPr>
          <w:fldChar w:fldCharType="separate"/>
        </w:r>
        <w:r w:rsidR="0025790C">
          <w:rPr>
            <w:noProof/>
            <w:webHidden/>
          </w:rPr>
          <w:t>103</w:t>
        </w:r>
        <w:r w:rsidR="008A5D4B">
          <w:rPr>
            <w:noProof/>
            <w:webHidden/>
          </w:rPr>
          <w:fldChar w:fldCharType="end"/>
        </w:r>
      </w:hyperlink>
    </w:p>
    <w:p w14:paraId="7F3FE813" w14:textId="000C5FB9"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78" w:history="1">
        <w:r w:rsidR="008A5D4B" w:rsidRPr="00DC6CA9">
          <w:rPr>
            <w:rStyle w:val="-"/>
            <w:rFonts w:eastAsia="Tahoma"/>
            <w:noProof/>
            <w:lang w:val="el-GR"/>
          </w:rPr>
          <w:t>3.3.1</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Εκπόνηση Μελέτης Εφαρμογής</w:t>
        </w:r>
        <w:r w:rsidR="008A5D4B">
          <w:rPr>
            <w:noProof/>
            <w:webHidden/>
          </w:rPr>
          <w:tab/>
        </w:r>
        <w:r w:rsidR="008A5D4B">
          <w:rPr>
            <w:noProof/>
            <w:webHidden/>
          </w:rPr>
          <w:fldChar w:fldCharType="begin"/>
        </w:r>
        <w:r w:rsidR="008A5D4B">
          <w:rPr>
            <w:noProof/>
            <w:webHidden/>
          </w:rPr>
          <w:instrText xml:space="preserve"> PAGEREF _Toc112836378 \h </w:instrText>
        </w:r>
        <w:r w:rsidR="008A5D4B">
          <w:rPr>
            <w:noProof/>
            <w:webHidden/>
          </w:rPr>
        </w:r>
        <w:r w:rsidR="008A5D4B">
          <w:rPr>
            <w:noProof/>
            <w:webHidden/>
          </w:rPr>
          <w:fldChar w:fldCharType="separate"/>
        </w:r>
        <w:r w:rsidR="0025790C">
          <w:rPr>
            <w:noProof/>
            <w:webHidden/>
          </w:rPr>
          <w:t>103</w:t>
        </w:r>
        <w:r w:rsidR="008A5D4B">
          <w:rPr>
            <w:noProof/>
            <w:webHidden/>
          </w:rPr>
          <w:fldChar w:fldCharType="end"/>
        </w:r>
      </w:hyperlink>
    </w:p>
    <w:p w14:paraId="51B71531" w14:textId="059DFF6A"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79" w:history="1">
        <w:r w:rsidR="008A5D4B" w:rsidRPr="00DC6CA9">
          <w:rPr>
            <w:rStyle w:val="-"/>
            <w:rFonts w:eastAsia="Tahoma"/>
            <w:noProof/>
            <w:lang w:val="el-GR"/>
          </w:rPr>
          <w:t>3.3.2</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Υπηρεσίες Επιτόπιας Υποστήριξης</w:t>
        </w:r>
        <w:r w:rsidR="008A5D4B">
          <w:rPr>
            <w:noProof/>
            <w:webHidden/>
          </w:rPr>
          <w:tab/>
        </w:r>
        <w:r w:rsidR="008A5D4B">
          <w:rPr>
            <w:noProof/>
            <w:webHidden/>
          </w:rPr>
          <w:fldChar w:fldCharType="begin"/>
        </w:r>
        <w:r w:rsidR="008A5D4B">
          <w:rPr>
            <w:noProof/>
            <w:webHidden/>
          </w:rPr>
          <w:instrText xml:space="preserve"> PAGEREF _Toc112836379 \h </w:instrText>
        </w:r>
        <w:r w:rsidR="008A5D4B">
          <w:rPr>
            <w:noProof/>
            <w:webHidden/>
          </w:rPr>
        </w:r>
        <w:r w:rsidR="008A5D4B">
          <w:rPr>
            <w:noProof/>
            <w:webHidden/>
          </w:rPr>
          <w:fldChar w:fldCharType="separate"/>
        </w:r>
        <w:r w:rsidR="0025790C">
          <w:rPr>
            <w:noProof/>
            <w:webHidden/>
          </w:rPr>
          <w:t>103</w:t>
        </w:r>
        <w:r w:rsidR="008A5D4B">
          <w:rPr>
            <w:noProof/>
            <w:webHidden/>
          </w:rPr>
          <w:fldChar w:fldCharType="end"/>
        </w:r>
      </w:hyperlink>
    </w:p>
    <w:p w14:paraId="77B4CF0A" w14:textId="03CED888"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80" w:history="1">
        <w:r w:rsidR="008A5D4B" w:rsidRPr="00DC6CA9">
          <w:rPr>
            <w:rStyle w:val="-"/>
            <w:rFonts w:eastAsia="Tahoma"/>
            <w:noProof/>
            <w:lang w:val="el-GR"/>
          </w:rPr>
          <w:t>3.3.3</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Υπηρεσίες Εκπαίδευσης</w:t>
        </w:r>
        <w:r w:rsidR="008A5D4B">
          <w:rPr>
            <w:noProof/>
            <w:webHidden/>
          </w:rPr>
          <w:tab/>
        </w:r>
        <w:r w:rsidR="008A5D4B">
          <w:rPr>
            <w:noProof/>
            <w:webHidden/>
          </w:rPr>
          <w:fldChar w:fldCharType="begin"/>
        </w:r>
        <w:r w:rsidR="008A5D4B">
          <w:rPr>
            <w:noProof/>
            <w:webHidden/>
          </w:rPr>
          <w:instrText xml:space="preserve"> PAGEREF _Toc112836380 \h </w:instrText>
        </w:r>
        <w:r w:rsidR="008A5D4B">
          <w:rPr>
            <w:noProof/>
            <w:webHidden/>
          </w:rPr>
        </w:r>
        <w:r w:rsidR="008A5D4B">
          <w:rPr>
            <w:noProof/>
            <w:webHidden/>
          </w:rPr>
          <w:fldChar w:fldCharType="separate"/>
        </w:r>
        <w:r w:rsidR="0025790C">
          <w:rPr>
            <w:noProof/>
            <w:webHidden/>
          </w:rPr>
          <w:t>106</w:t>
        </w:r>
        <w:r w:rsidR="008A5D4B">
          <w:rPr>
            <w:noProof/>
            <w:webHidden/>
          </w:rPr>
          <w:fldChar w:fldCharType="end"/>
        </w:r>
      </w:hyperlink>
    </w:p>
    <w:p w14:paraId="6E77B575" w14:textId="38E558F7" w:rsidR="008A5D4B" w:rsidRDefault="009C550C">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12836381" w:history="1">
        <w:r w:rsidR="008A5D4B" w:rsidRPr="00DC6CA9">
          <w:rPr>
            <w:rStyle w:val="-"/>
            <w:rFonts w:eastAsia="Tahoma"/>
            <w:noProof/>
            <w:lang w:val="el-GR"/>
          </w:rPr>
          <w:t>3.3.4</w:t>
        </w:r>
        <w:r w:rsidR="008A5D4B">
          <w:rPr>
            <w:rFonts w:asciiTheme="minorHAnsi" w:eastAsiaTheme="minorEastAsia" w:hAnsiTheme="minorHAnsi" w:cstheme="minorBidi"/>
            <w:i w:val="0"/>
            <w:iCs w:val="0"/>
            <w:noProof/>
            <w:sz w:val="22"/>
            <w:szCs w:val="22"/>
            <w:lang w:val="en-US" w:eastAsia="en-US"/>
          </w:rPr>
          <w:tab/>
        </w:r>
        <w:r w:rsidR="008A5D4B" w:rsidRPr="00DC6CA9">
          <w:rPr>
            <w:rStyle w:val="-"/>
            <w:rFonts w:eastAsia="Tahoma"/>
            <w:noProof/>
            <w:lang w:val="el-GR"/>
          </w:rPr>
          <w:t>Υπηρεσίες Ανάπτυξης και Μετάπτωσης Εφαρμογών</w:t>
        </w:r>
        <w:r w:rsidR="008A5D4B">
          <w:rPr>
            <w:noProof/>
            <w:webHidden/>
          </w:rPr>
          <w:tab/>
        </w:r>
        <w:r w:rsidR="008A5D4B">
          <w:rPr>
            <w:noProof/>
            <w:webHidden/>
          </w:rPr>
          <w:fldChar w:fldCharType="begin"/>
        </w:r>
        <w:r w:rsidR="008A5D4B">
          <w:rPr>
            <w:noProof/>
            <w:webHidden/>
          </w:rPr>
          <w:instrText xml:space="preserve"> PAGEREF _Toc112836381 \h </w:instrText>
        </w:r>
        <w:r w:rsidR="008A5D4B">
          <w:rPr>
            <w:noProof/>
            <w:webHidden/>
          </w:rPr>
        </w:r>
        <w:r w:rsidR="008A5D4B">
          <w:rPr>
            <w:noProof/>
            <w:webHidden/>
          </w:rPr>
          <w:fldChar w:fldCharType="separate"/>
        </w:r>
        <w:r w:rsidR="0025790C">
          <w:rPr>
            <w:noProof/>
            <w:webHidden/>
          </w:rPr>
          <w:t>108</w:t>
        </w:r>
        <w:r w:rsidR="008A5D4B">
          <w:rPr>
            <w:noProof/>
            <w:webHidden/>
          </w:rPr>
          <w:fldChar w:fldCharType="end"/>
        </w:r>
      </w:hyperlink>
    </w:p>
    <w:p w14:paraId="0179290B" w14:textId="08C79756"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82" w:history="1">
        <w:r w:rsidR="008A5D4B" w:rsidRPr="00DC6CA9">
          <w:rPr>
            <w:rStyle w:val="-"/>
            <w:noProof/>
            <w:lang w:val="el-GR"/>
          </w:rPr>
          <w:t>4.</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Μεθοδολογία Υλοποίησης</w:t>
        </w:r>
        <w:r w:rsidR="008A5D4B">
          <w:rPr>
            <w:noProof/>
            <w:webHidden/>
          </w:rPr>
          <w:tab/>
        </w:r>
        <w:r w:rsidR="008A5D4B">
          <w:rPr>
            <w:noProof/>
            <w:webHidden/>
          </w:rPr>
          <w:fldChar w:fldCharType="begin"/>
        </w:r>
        <w:r w:rsidR="008A5D4B">
          <w:rPr>
            <w:noProof/>
            <w:webHidden/>
          </w:rPr>
          <w:instrText xml:space="preserve"> PAGEREF _Toc112836382 \h </w:instrText>
        </w:r>
        <w:r w:rsidR="008A5D4B">
          <w:rPr>
            <w:noProof/>
            <w:webHidden/>
          </w:rPr>
        </w:r>
        <w:r w:rsidR="008A5D4B">
          <w:rPr>
            <w:noProof/>
            <w:webHidden/>
          </w:rPr>
          <w:fldChar w:fldCharType="separate"/>
        </w:r>
        <w:r w:rsidR="0025790C">
          <w:rPr>
            <w:noProof/>
            <w:webHidden/>
          </w:rPr>
          <w:t>109</w:t>
        </w:r>
        <w:r w:rsidR="008A5D4B">
          <w:rPr>
            <w:noProof/>
            <w:webHidden/>
          </w:rPr>
          <w:fldChar w:fldCharType="end"/>
        </w:r>
      </w:hyperlink>
    </w:p>
    <w:p w14:paraId="20282EE4" w14:textId="27E2B1C7"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83" w:history="1">
        <w:r w:rsidR="008A5D4B" w:rsidRPr="00DC6CA9">
          <w:rPr>
            <w:rStyle w:val="-"/>
            <w:noProof/>
            <w:lang w:val="el-GR"/>
          </w:rPr>
          <w:t>4.1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Περιγραφή Φάσεων Εκτέλεσης του Έργου</w:t>
        </w:r>
        <w:r w:rsidR="008A5D4B">
          <w:rPr>
            <w:noProof/>
            <w:webHidden/>
          </w:rPr>
          <w:tab/>
        </w:r>
        <w:r w:rsidR="008A5D4B">
          <w:rPr>
            <w:noProof/>
            <w:webHidden/>
          </w:rPr>
          <w:fldChar w:fldCharType="begin"/>
        </w:r>
        <w:r w:rsidR="008A5D4B">
          <w:rPr>
            <w:noProof/>
            <w:webHidden/>
          </w:rPr>
          <w:instrText xml:space="preserve"> PAGEREF _Toc112836383 \h </w:instrText>
        </w:r>
        <w:r w:rsidR="008A5D4B">
          <w:rPr>
            <w:noProof/>
            <w:webHidden/>
          </w:rPr>
        </w:r>
        <w:r w:rsidR="008A5D4B">
          <w:rPr>
            <w:noProof/>
            <w:webHidden/>
          </w:rPr>
          <w:fldChar w:fldCharType="separate"/>
        </w:r>
        <w:r w:rsidR="0025790C">
          <w:rPr>
            <w:noProof/>
            <w:webHidden/>
          </w:rPr>
          <w:t>111</w:t>
        </w:r>
        <w:r w:rsidR="008A5D4B">
          <w:rPr>
            <w:noProof/>
            <w:webHidden/>
          </w:rPr>
          <w:fldChar w:fldCharType="end"/>
        </w:r>
      </w:hyperlink>
    </w:p>
    <w:p w14:paraId="409B9488" w14:textId="072F93CB"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84" w:history="1">
        <w:r w:rsidR="008A5D4B" w:rsidRPr="00DC6CA9">
          <w:rPr>
            <w:rStyle w:val="-"/>
            <w:noProof/>
            <w:lang w:val="el-GR"/>
          </w:rPr>
          <w:t>4.2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Παραδοτέα του Έργου</w:t>
        </w:r>
        <w:r w:rsidR="008A5D4B">
          <w:rPr>
            <w:noProof/>
            <w:webHidden/>
          </w:rPr>
          <w:tab/>
        </w:r>
        <w:r w:rsidR="008A5D4B">
          <w:rPr>
            <w:noProof/>
            <w:webHidden/>
          </w:rPr>
          <w:fldChar w:fldCharType="begin"/>
        </w:r>
        <w:r w:rsidR="008A5D4B">
          <w:rPr>
            <w:noProof/>
            <w:webHidden/>
          </w:rPr>
          <w:instrText xml:space="preserve"> PAGEREF _Toc112836384 \h </w:instrText>
        </w:r>
        <w:r w:rsidR="008A5D4B">
          <w:rPr>
            <w:noProof/>
            <w:webHidden/>
          </w:rPr>
        </w:r>
        <w:r w:rsidR="008A5D4B">
          <w:rPr>
            <w:noProof/>
            <w:webHidden/>
          </w:rPr>
          <w:fldChar w:fldCharType="separate"/>
        </w:r>
        <w:r w:rsidR="0025790C">
          <w:rPr>
            <w:noProof/>
            <w:webHidden/>
          </w:rPr>
          <w:t>112</w:t>
        </w:r>
        <w:r w:rsidR="008A5D4B">
          <w:rPr>
            <w:noProof/>
            <w:webHidden/>
          </w:rPr>
          <w:fldChar w:fldCharType="end"/>
        </w:r>
      </w:hyperlink>
    </w:p>
    <w:p w14:paraId="2B9DF11F" w14:textId="502CD689"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85" w:history="1">
        <w:r w:rsidR="008A5D4B" w:rsidRPr="00DC6CA9">
          <w:rPr>
            <w:rStyle w:val="-"/>
            <w:noProof/>
            <w:lang w:val="el-GR"/>
          </w:rPr>
          <w:t>4.3</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Ομάδα Έργου/Σχήμα Διοίκησης Έργου</w:t>
        </w:r>
        <w:r w:rsidR="008A5D4B">
          <w:rPr>
            <w:noProof/>
            <w:webHidden/>
          </w:rPr>
          <w:tab/>
        </w:r>
        <w:r w:rsidR="008A5D4B">
          <w:rPr>
            <w:noProof/>
            <w:webHidden/>
          </w:rPr>
          <w:fldChar w:fldCharType="begin"/>
        </w:r>
        <w:r w:rsidR="008A5D4B">
          <w:rPr>
            <w:noProof/>
            <w:webHidden/>
          </w:rPr>
          <w:instrText xml:space="preserve"> PAGEREF _Toc112836385 \h </w:instrText>
        </w:r>
        <w:r w:rsidR="008A5D4B">
          <w:rPr>
            <w:noProof/>
            <w:webHidden/>
          </w:rPr>
        </w:r>
        <w:r w:rsidR="008A5D4B">
          <w:rPr>
            <w:noProof/>
            <w:webHidden/>
          </w:rPr>
          <w:fldChar w:fldCharType="separate"/>
        </w:r>
        <w:r w:rsidR="0025790C">
          <w:rPr>
            <w:noProof/>
            <w:webHidden/>
          </w:rPr>
          <w:t>113</w:t>
        </w:r>
        <w:r w:rsidR="008A5D4B">
          <w:rPr>
            <w:noProof/>
            <w:webHidden/>
          </w:rPr>
          <w:fldChar w:fldCharType="end"/>
        </w:r>
      </w:hyperlink>
    </w:p>
    <w:p w14:paraId="65380DF9" w14:textId="225AEFA8"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86" w:history="1">
        <w:r w:rsidR="008A5D4B" w:rsidRPr="00DC6CA9">
          <w:rPr>
            <w:rStyle w:val="-"/>
            <w:noProof/>
            <w:lang w:val="el-GR"/>
          </w:rPr>
          <w:t>4.4</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Μεθοδολογία διοίκησης και διασφάλισης ποιότητας</w:t>
        </w:r>
        <w:r w:rsidR="008A5D4B">
          <w:rPr>
            <w:noProof/>
            <w:webHidden/>
          </w:rPr>
          <w:tab/>
        </w:r>
        <w:r w:rsidR="008A5D4B">
          <w:rPr>
            <w:noProof/>
            <w:webHidden/>
          </w:rPr>
          <w:fldChar w:fldCharType="begin"/>
        </w:r>
        <w:r w:rsidR="008A5D4B">
          <w:rPr>
            <w:noProof/>
            <w:webHidden/>
          </w:rPr>
          <w:instrText xml:space="preserve"> PAGEREF _Toc112836386 \h </w:instrText>
        </w:r>
        <w:r w:rsidR="008A5D4B">
          <w:rPr>
            <w:noProof/>
            <w:webHidden/>
          </w:rPr>
        </w:r>
        <w:r w:rsidR="008A5D4B">
          <w:rPr>
            <w:noProof/>
            <w:webHidden/>
          </w:rPr>
          <w:fldChar w:fldCharType="separate"/>
        </w:r>
        <w:r w:rsidR="0025790C">
          <w:rPr>
            <w:noProof/>
            <w:webHidden/>
          </w:rPr>
          <w:t>114</w:t>
        </w:r>
        <w:r w:rsidR="008A5D4B">
          <w:rPr>
            <w:noProof/>
            <w:webHidden/>
          </w:rPr>
          <w:fldChar w:fldCharType="end"/>
        </w:r>
      </w:hyperlink>
    </w:p>
    <w:p w14:paraId="327CEFE3" w14:textId="057C8293"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87" w:history="1">
        <w:r w:rsidR="008A5D4B" w:rsidRPr="00DC6CA9">
          <w:rPr>
            <w:rStyle w:val="-"/>
            <w:noProof/>
            <w:lang w:val="el-GR"/>
          </w:rPr>
          <w:t>4.5</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Τόπος υλοποίησης/ παροχής των υπηρεσιών</w:t>
        </w:r>
        <w:r w:rsidR="008A5D4B">
          <w:rPr>
            <w:noProof/>
            <w:webHidden/>
          </w:rPr>
          <w:tab/>
        </w:r>
        <w:r w:rsidR="008A5D4B">
          <w:rPr>
            <w:noProof/>
            <w:webHidden/>
          </w:rPr>
          <w:fldChar w:fldCharType="begin"/>
        </w:r>
        <w:r w:rsidR="008A5D4B">
          <w:rPr>
            <w:noProof/>
            <w:webHidden/>
          </w:rPr>
          <w:instrText xml:space="preserve"> PAGEREF _Toc112836387 \h </w:instrText>
        </w:r>
        <w:r w:rsidR="008A5D4B">
          <w:rPr>
            <w:noProof/>
            <w:webHidden/>
          </w:rPr>
        </w:r>
        <w:r w:rsidR="008A5D4B">
          <w:rPr>
            <w:noProof/>
            <w:webHidden/>
          </w:rPr>
          <w:fldChar w:fldCharType="separate"/>
        </w:r>
        <w:r w:rsidR="0025790C">
          <w:rPr>
            <w:noProof/>
            <w:webHidden/>
          </w:rPr>
          <w:t>114</w:t>
        </w:r>
        <w:r w:rsidR="008A5D4B">
          <w:rPr>
            <w:noProof/>
            <w:webHidden/>
          </w:rPr>
          <w:fldChar w:fldCharType="end"/>
        </w:r>
      </w:hyperlink>
    </w:p>
    <w:p w14:paraId="7E0B968D" w14:textId="54CE484F"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388" w:history="1">
        <w:r w:rsidR="008A5D4B" w:rsidRPr="00DC6CA9">
          <w:rPr>
            <w:rStyle w:val="-"/>
            <w:noProof/>
            <w:lang w:val="el-GR"/>
          </w:rPr>
          <w:t>ΠΑΡΑΡΤΗΜΑ ΙΙ – Πίνακες Συμμόρφωσης</w:t>
        </w:r>
        <w:r w:rsidR="008A5D4B">
          <w:rPr>
            <w:noProof/>
            <w:webHidden/>
          </w:rPr>
          <w:tab/>
        </w:r>
        <w:r w:rsidR="008A5D4B">
          <w:rPr>
            <w:noProof/>
            <w:webHidden/>
          </w:rPr>
          <w:fldChar w:fldCharType="begin"/>
        </w:r>
        <w:r w:rsidR="008A5D4B">
          <w:rPr>
            <w:noProof/>
            <w:webHidden/>
          </w:rPr>
          <w:instrText xml:space="preserve"> PAGEREF _Toc112836388 \h </w:instrText>
        </w:r>
        <w:r w:rsidR="008A5D4B">
          <w:rPr>
            <w:noProof/>
            <w:webHidden/>
          </w:rPr>
        </w:r>
        <w:r w:rsidR="008A5D4B">
          <w:rPr>
            <w:noProof/>
            <w:webHidden/>
          </w:rPr>
          <w:fldChar w:fldCharType="separate"/>
        </w:r>
        <w:r w:rsidR="0025790C">
          <w:rPr>
            <w:noProof/>
            <w:webHidden/>
          </w:rPr>
          <w:t>115</w:t>
        </w:r>
        <w:r w:rsidR="008A5D4B">
          <w:rPr>
            <w:noProof/>
            <w:webHidden/>
          </w:rPr>
          <w:fldChar w:fldCharType="end"/>
        </w:r>
      </w:hyperlink>
    </w:p>
    <w:p w14:paraId="1D9B9D2E" w14:textId="3840A1D2"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89" w:history="1">
        <w:r w:rsidR="008A5D4B" w:rsidRPr="00DC6CA9">
          <w:rPr>
            <w:rStyle w:val="-"/>
            <w:noProof/>
            <w:lang w:val="el-GR"/>
          </w:rPr>
          <w:t>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Γενικές Απαιτήσεις του Έργου.</w:t>
        </w:r>
        <w:r w:rsidR="008A5D4B">
          <w:rPr>
            <w:noProof/>
            <w:webHidden/>
          </w:rPr>
          <w:tab/>
        </w:r>
        <w:r w:rsidR="008A5D4B">
          <w:rPr>
            <w:noProof/>
            <w:webHidden/>
          </w:rPr>
          <w:fldChar w:fldCharType="begin"/>
        </w:r>
        <w:r w:rsidR="008A5D4B">
          <w:rPr>
            <w:noProof/>
            <w:webHidden/>
          </w:rPr>
          <w:instrText xml:space="preserve"> PAGEREF _Toc112836389 \h </w:instrText>
        </w:r>
        <w:r w:rsidR="008A5D4B">
          <w:rPr>
            <w:noProof/>
            <w:webHidden/>
          </w:rPr>
        </w:r>
        <w:r w:rsidR="008A5D4B">
          <w:rPr>
            <w:noProof/>
            <w:webHidden/>
          </w:rPr>
          <w:fldChar w:fldCharType="separate"/>
        </w:r>
        <w:r w:rsidR="0025790C">
          <w:rPr>
            <w:noProof/>
            <w:webHidden/>
          </w:rPr>
          <w:t>115</w:t>
        </w:r>
        <w:r w:rsidR="008A5D4B">
          <w:rPr>
            <w:noProof/>
            <w:webHidden/>
          </w:rPr>
          <w:fldChar w:fldCharType="end"/>
        </w:r>
      </w:hyperlink>
    </w:p>
    <w:p w14:paraId="75E9AE39" w14:textId="0D6088C5"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90" w:history="1">
        <w:r w:rsidR="008A5D4B" w:rsidRPr="00DC6CA9">
          <w:rPr>
            <w:rStyle w:val="-"/>
            <w:noProof/>
            <w:lang w:val="el-GR"/>
          </w:rPr>
          <w:t>1.1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Γενικές Απαιτήσεις</w:t>
        </w:r>
        <w:r w:rsidR="008A5D4B">
          <w:rPr>
            <w:noProof/>
            <w:webHidden/>
          </w:rPr>
          <w:tab/>
        </w:r>
        <w:r w:rsidR="008A5D4B">
          <w:rPr>
            <w:noProof/>
            <w:webHidden/>
          </w:rPr>
          <w:fldChar w:fldCharType="begin"/>
        </w:r>
        <w:r w:rsidR="008A5D4B">
          <w:rPr>
            <w:noProof/>
            <w:webHidden/>
          </w:rPr>
          <w:instrText xml:space="preserve"> PAGEREF _Toc112836390 \h </w:instrText>
        </w:r>
        <w:r w:rsidR="008A5D4B">
          <w:rPr>
            <w:noProof/>
            <w:webHidden/>
          </w:rPr>
        </w:r>
        <w:r w:rsidR="008A5D4B">
          <w:rPr>
            <w:noProof/>
            <w:webHidden/>
          </w:rPr>
          <w:fldChar w:fldCharType="separate"/>
        </w:r>
        <w:r w:rsidR="0025790C">
          <w:rPr>
            <w:noProof/>
            <w:webHidden/>
          </w:rPr>
          <w:t>115</w:t>
        </w:r>
        <w:r w:rsidR="008A5D4B">
          <w:rPr>
            <w:noProof/>
            <w:webHidden/>
          </w:rPr>
          <w:fldChar w:fldCharType="end"/>
        </w:r>
      </w:hyperlink>
    </w:p>
    <w:p w14:paraId="20CDA99C" w14:textId="7B3632DB"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91" w:history="1">
        <w:r w:rsidR="008A5D4B" w:rsidRPr="00DC6CA9">
          <w:rPr>
            <w:rStyle w:val="-"/>
            <w:noProof/>
            <w:lang w:val="el-GR"/>
          </w:rPr>
          <w:t>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Προμήθεια αδειών χρήσης Public Cloud Υπηρεσιών</w:t>
        </w:r>
        <w:r w:rsidR="008A5D4B">
          <w:rPr>
            <w:noProof/>
            <w:webHidden/>
          </w:rPr>
          <w:tab/>
        </w:r>
        <w:r w:rsidR="008A5D4B">
          <w:rPr>
            <w:noProof/>
            <w:webHidden/>
          </w:rPr>
          <w:fldChar w:fldCharType="begin"/>
        </w:r>
        <w:r w:rsidR="008A5D4B">
          <w:rPr>
            <w:noProof/>
            <w:webHidden/>
          </w:rPr>
          <w:instrText xml:space="preserve"> PAGEREF _Toc112836391 \h </w:instrText>
        </w:r>
        <w:r w:rsidR="008A5D4B">
          <w:rPr>
            <w:noProof/>
            <w:webHidden/>
          </w:rPr>
        </w:r>
        <w:r w:rsidR="008A5D4B">
          <w:rPr>
            <w:noProof/>
            <w:webHidden/>
          </w:rPr>
          <w:fldChar w:fldCharType="separate"/>
        </w:r>
        <w:r w:rsidR="0025790C">
          <w:rPr>
            <w:noProof/>
            <w:webHidden/>
          </w:rPr>
          <w:t>119</w:t>
        </w:r>
        <w:r w:rsidR="008A5D4B">
          <w:rPr>
            <w:noProof/>
            <w:webHidden/>
          </w:rPr>
          <w:fldChar w:fldCharType="end"/>
        </w:r>
      </w:hyperlink>
    </w:p>
    <w:p w14:paraId="0CF0848A" w14:textId="53555BBA"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92" w:history="1">
        <w:r w:rsidR="008A5D4B" w:rsidRPr="00DC6CA9">
          <w:rPr>
            <w:rStyle w:val="-"/>
            <w:noProof/>
            <w:lang w:val="el-GR"/>
          </w:rPr>
          <w:t>2.1</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Γενικές Προδιαγραφές Παρόχου Δημοσίου Υπολογιστικού Νέφους</w:t>
        </w:r>
        <w:r w:rsidR="008A5D4B">
          <w:rPr>
            <w:noProof/>
            <w:webHidden/>
          </w:rPr>
          <w:tab/>
        </w:r>
        <w:r w:rsidR="008A5D4B">
          <w:rPr>
            <w:noProof/>
            <w:webHidden/>
          </w:rPr>
          <w:fldChar w:fldCharType="begin"/>
        </w:r>
        <w:r w:rsidR="008A5D4B">
          <w:rPr>
            <w:noProof/>
            <w:webHidden/>
          </w:rPr>
          <w:instrText xml:space="preserve"> PAGEREF _Toc112836392 \h </w:instrText>
        </w:r>
        <w:r w:rsidR="008A5D4B">
          <w:rPr>
            <w:noProof/>
            <w:webHidden/>
          </w:rPr>
        </w:r>
        <w:r w:rsidR="008A5D4B">
          <w:rPr>
            <w:noProof/>
            <w:webHidden/>
          </w:rPr>
          <w:fldChar w:fldCharType="separate"/>
        </w:r>
        <w:r w:rsidR="0025790C">
          <w:rPr>
            <w:noProof/>
            <w:webHidden/>
          </w:rPr>
          <w:t>119</w:t>
        </w:r>
        <w:r w:rsidR="008A5D4B">
          <w:rPr>
            <w:noProof/>
            <w:webHidden/>
          </w:rPr>
          <w:fldChar w:fldCharType="end"/>
        </w:r>
      </w:hyperlink>
    </w:p>
    <w:p w14:paraId="021964D3" w14:textId="5E9C32C4"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93" w:history="1">
        <w:r w:rsidR="008A5D4B" w:rsidRPr="00DC6CA9">
          <w:rPr>
            <w:rStyle w:val="-"/>
            <w:noProof/>
            <w:lang w:val="el-GR"/>
          </w:rPr>
          <w:t>2.2</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Κανονιστική Συμμόρφωση Παρόχου Δημοσίου Υπολογιστικού Νέφους</w:t>
        </w:r>
        <w:r w:rsidR="008A5D4B">
          <w:rPr>
            <w:noProof/>
            <w:webHidden/>
          </w:rPr>
          <w:tab/>
        </w:r>
        <w:r w:rsidR="008A5D4B">
          <w:rPr>
            <w:noProof/>
            <w:webHidden/>
          </w:rPr>
          <w:fldChar w:fldCharType="begin"/>
        </w:r>
        <w:r w:rsidR="008A5D4B">
          <w:rPr>
            <w:noProof/>
            <w:webHidden/>
          </w:rPr>
          <w:instrText xml:space="preserve"> PAGEREF _Toc112836393 \h </w:instrText>
        </w:r>
        <w:r w:rsidR="008A5D4B">
          <w:rPr>
            <w:noProof/>
            <w:webHidden/>
          </w:rPr>
        </w:r>
        <w:r w:rsidR="008A5D4B">
          <w:rPr>
            <w:noProof/>
            <w:webHidden/>
          </w:rPr>
          <w:fldChar w:fldCharType="separate"/>
        </w:r>
        <w:r w:rsidR="0025790C">
          <w:rPr>
            <w:noProof/>
            <w:webHidden/>
          </w:rPr>
          <w:t>121</w:t>
        </w:r>
        <w:r w:rsidR="008A5D4B">
          <w:rPr>
            <w:noProof/>
            <w:webHidden/>
          </w:rPr>
          <w:fldChar w:fldCharType="end"/>
        </w:r>
      </w:hyperlink>
    </w:p>
    <w:p w14:paraId="233D9918" w14:textId="2A73149A"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394" w:history="1">
        <w:r w:rsidR="008A5D4B" w:rsidRPr="00DC6CA9">
          <w:rPr>
            <w:rStyle w:val="-"/>
            <w:noProof/>
            <w:lang w:val="el-GR"/>
          </w:rPr>
          <w:t>2.3</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Προδιαγραφές των Υπηρεσιών Παρόχου Δημοσίου Υπολογιστικού Νέφους</w:t>
        </w:r>
        <w:r w:rsidR="008A5D4B">
          <w:rPr>
            <w:noProof/>
            <w:webHidden/>
          </w:rPr>
          <w:tab/>
        </w:r>
        <w:r w:rsidR="008A5D4B">
          <w:rPr>
            <w:noProof/>
            <w:webHidden/>
          </w:rPr>
          <w:fldChar w:fldCharType="begin"/>
        </w:r>
        <w:r w:rsidR="008A5D4B">
          <w:rPr>
            <w:noProof/>
            <w:webHidden/>
          </w:rPr>
          <w:instrText xml:space="preserve"> PAGEREF _Toc112836394 \h </w:instrText>
        </w:r>
        <w:r w:rsidR="008A5D4B">
          <w:rPr>
            <w:noProof/>
            <w:webHidden/>
          </w:rPr>
        </w:r>
        <w:r w:rsidR="008A5D4B">
          <w:rPr>
            <w:noProof/>
            <w:webHidden/>
          </w:rPr>
          <w:fldChar w:fldCharType="separate"/>
        </w:r>
        <w:r w:rsidR="0025790C">
          <w:rPr>
            <w:noProof/>
            <w:webHidden/>
          </w:rPr>
          <w:t>124</w:t>
        </w:r>
        <w:r w:rsidR="008A5D4B">
          <w:rPr>
            <w:noProof/>
            <w:webHidden/>
          </w:rPr>
          <w:fldChar w:fldCharType="end"/>
        </w:r>
      </w:hyperlink>
    </w:p>
    <w:p w14:paraId="0D26E82B" w14:textId="011D6DDC"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95" w:history="1">
        <w:r w:rsidR="008A5D4B" w:rsidRPr="00DC6CA9">
          <w:rPr>
            <w:rStyle w:val="-"/>
            <w:noProof/>
            <w:lang w:val="el-GR"/>
          </w:rPr>
          <w:t>3.</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Hyper-Converged Τοπικής Υποδομής με επέκταση στο υπολογιστικό νέφος</w:t>
        </w:r>
        <w:r w:rsidR="008A5D4B">
          <w:rPr>
            <w:noProof/>
            <w:webHidden/>
          </w:rPr>
          <w:tab/>
        </w:r>
        <w:r w:rsidR="008A5D4B">
          <w:rPr>
            <w:noProof/>
            <w:webHidden/>
          </w:rPr>
          <w:fldChar w:fldCharType="begin"/>
        </w:r>
        <w:r w:rsidR="008A5D4B">
          <w:rPr>
            <w:noProof/>
            <w:webHidden/>
          </w:rPr>
          <w:instrText xml:space="preserve"> PAGEREF _Toc112836395 \h </w:instrText>
        </w:r>
        <w:r w:rsidR="008A5D4B">
          <w:rPr>
            <w:noProof/>
            <w:webHidden/>
          </w:rPr>
        </w:r>
        <w:r w:rsidR="008A5D4B">
          <w:rPr>
            <w:noProof/>
            <w:webHidden/>
          </w:rPr>
          <w:fldChar w:fldCharType="separate"/>
        </w:r>
        <w:r w:rsidR="0025790C">
          <w:rPr>
            <w:noProof/>
            <w:webHidden/>
          </w:rPr>
          <w:t>144</w:t>
        </w:r>
        <w:r w:rsidR="008A5D4B">
          <w:rPr>
            <w:noProof/>
            <w:webHidden/>
          </w:rPr>
          <w:fldChar w:fldCharType="end"/>
        </w:r>
      </w:hyperlink>
    </w:p>
    <w:p w14:paraId="28A577D0" w14:textId="310D132F"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396" w:history="1">
        <w:r w:rsidR="008A5D4B" w:rsidRPr="00DC6CA9">
          <w:rPr>
            <w:rStyle w:val="-"/>
            <w:noProof/>
            <w:lang w:val="el-GR"/>
          </w:rPr>
          <w:t>4.</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Υπηρεσίες</w:t>
        </w:r>
        <w:r w:rsidR="008A5D4B">
          <w:rPr>
            <w:noProof/>
            <w:webHidden/>
          </w:rPr>
          <w:tab/>
        </w:r>
        <w:r w:rsidR="008A5D4B">
          <w:rPr>
            <w:noProof/>
            <w:webHidden/>
          </w:rPr>
          <w:fldChar w:fldCharType="begin"/>
        </w:r>
        <w:r w:rsidR="008A5D4B">
          <w:rPr>
            <w:noProof/>
            <w:webHidden/>
          </w:rPr>
          <w:instrText xml:space="preserve"> PAGEREF _Toc112836396 \h </w:instrText>
        </w:r>
        <w:r w:rsidR="008A5D4B">
          <w:rPr>
            <w:noProof/>
            <w:webHidden/>
          </w:rPr>
        </w:r>
        <w:r w:rsidR="008A5D4B">
          <w:rPr>
            <w:noProof/>
            <w:webHidden/>
          </w:rPr>
          <w:fldChar w:fldCharType="separate"/>
        </w:r>
        <w:r w:rsidR="0025790C">
          <w:rPr>
            <w:noProof/>
            <w:webHidden/>
          </w:rPr>
          <w:t>150</w:t>
        </w:r>
        <w:r w:rsidR="008A5D4B">
          <w:rPr>
            <w:noProof/>
            <w:webHidden/>
          </w:rPr>
          <w:fldChar w:fldCharType="end"/>
        </w:r>
      </w:hyperlink>
    </w:p>
    <w:p w14:paraId="6EF23742" w14:textId="3922C8FF"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397" w:history="1">
        <w:r w:rsidR="008A5D4B" w:rsidRPr="00DC6CA9">
          <w:rPr>
            <w:rStyle w:val="-"/>
            <w:noProof/>
            <w:lang w:val="el-GR"/>
          </w:rPr>
          <w:t>ΠΑΡΑΡΤΗΜΑ ΙΙI – ΕΥΡΩΠΑΙΚΟ ΕΝΙΑΙΟ ΕΓΓΡΑΦΟ ΣΥΜΒΑΣΗΣ (ΕΕΕΣ)</w:t>
        </w:r>
        <w:r w:rsidR="008A5D4B">
          <w:rPr>
            <w:noProof/>
            <w:webHidden/>
          </w:rPr>
          <w:tab/>
        </w:r>
        <w:r w:rsidR="008A5D4B">
          <w:rPr>
            <w:noProof/>
            <w:webHidden/>
          </w:rPr>
          <w:fldChar w:fldCharType="begin"/>
        </w:r>
        <w:r w:rsidR="008A5D4B">
          <w:rPr>
            <w:noProof/>
            <w:webHidden/>
          </w:rPr>
          <w:instrText xml:space="preserve"> PAGEREF _Toc112836397 \h </w:instrText>
        </w:r>
        <w:r w:rsidR="008A5D4B">
          <w:rPr>
            <w:noProof/>
            <w:webHidden/>
          </w:rPr>
        </w:r>
        <w:r w:rsidR="008A5D4B">
          <w:rPr>
            <w:noProof/>
            <w:webHidden/>
          </w:rPr>
          <w:fldChar w:fldCharType="separate"/>
        </w:r>
        <w:r w:rsidR="0025790C">
          <w:rPr>
            <w:noProof/>
            <w:webHidden/>
          </w:rPr>
          <w:t>156</w:t>
        </w:r>
        <w:r w:rsidR="008A5D4B">
          <w:rPr>
            <w:noProof/>
            <w:webHidden/>
          </w:rPr>
          <w:fldChar w:fldCharType="end"/>
        </w:r>
      </w:hyperlink>
    </w:p>
    <w:p w14:paraId="5D3ED0DE" w14:textId="50F7C987" w:rsidR="008A5D4B" w:rsidRDefault="009C550C">
      <w:pPr>
        <w:pStyle w:val="40"/>
        <w:tabs>
          <w:tab w:val="right" w:leader="dot" w:pos="9628"/>
        </w:tabs>
        <w:rPr>
          <w:rFonts w:asciiTheme="minorHAnsi" w:eastAsiaTheme="minorEastAsia" w:hAnsiTheme="minorHAnsi" w:cstheme="minorBidi"/>
          <w:noProof/>
          <w:sz w:val="22"/>
          <w:szCs w:val="22"/>
          <w:lang w:val="en-US" w:eastAsia="en-US"/>
        </w:rPr>
      </w:pPr>
      <w:hyperlink w:anchor="_Toc112836398" w:history="1">
        <w:r w:rsidR="008A5D4B" w:rsidRPr="00DC6CA9">
          <w:rPr>
            <w:rStyle w:val="-"/>
            <w:noProof/>
            <w:lang w:val="el-GR"/>
          </w:rPr>
          <w:t>ΕΥΡΩΠΑΙΚΟ ΕΝΙΑΙΟ ΕΓΓΡΑΦΟ ΣΥΜΒΑΣΗΣ (ΕΕΕΣ)</w:t>
        </w:r>
        <w:r w:rsidR="008A5D4B">
          <w:rPr>
            <w:noProof/>
            <w:webHidden/>
          </w:rPr>
          <w:tab/>
        </w:r>
        <w:r w:rsidR="008A5D4B">
          <w:rPr>
            <w:noProof/>
            <w:webHidden/>
          </w:rPr>
          <w:fldChar w:fldCharType="begin"/>
        </w:r>
        <w:r w:rsidR="008A5D4B">
          <w:rPr>
            <w:noProof/>
            <w:webHidden/>
          </w:rPr>
          <w:instrText xml:space="preserve"> PAGEREF _Toc112836398 \h </w:instrText>
        </w:r>
        <w:r w:rsidR="008A5D4B">
          <w:rPr>
            <w:noProof/>
            <w:webHidden/>
          </w:rPr>
        </w:r>
        <w:r w:rsidR="008A5D4B">
          <w:rPr>
            <w:noProof/>
            <w:webHidden/>
          </w:rPr>
          <w:fldChar w:fldCharType="separate"/>
        </w:r>
        <w:r w:rsidR="0025790C">
          <w:rPr>
            <w:noProof/>
            <w:webHidden/>
          </w:rPr>
          <w:t>156</w:t>
        </w:r>
        <w:r w:rsidR="008A5D4B">
          <w:rPr>
            <w:noProof/>
            <w:webHidden/>
          </w:rPr>
          <w:fldChar w:fldCharType="end"/>
        </w:r>
      </w:hyperlink>
    </w:p>
    <w:p w14:paraId="4DDFB215" w14:textId="5B362114"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399" w:history="1">
        <w:r w:rsidR="008A5D4B" w:rsidRPr="00DC6CA9">
          <w:rPr>
            <w:rStyle w:val="-"/>
            <w:noProof/>
            <w:lang w:val="el-GR"/>
          </w:rPr>
          <w:t>ΠΑΡΑΡΤΗΜΑ Ι</w:t>
        </w:r>
        <w:r w:rsidR="008A5D4B" w:rsidRPr="00DC6CA9">
          <w:rPr>
            <w:rStyle w:val="-"/>
            <w:noProof/>
          </w:rPr>
          <w:t>V</w:t>
        </w:r>
        <w:r w:rsidR="008A5D4B" w:rsidRPr="00DC6CA9">
          <w:rPr>
            <w:rStyle w:val="-"/>
            <w:noProof/>
            <w:lang w:val="el-GR"/>
          </w:rPr>
          <w:t xml:space="preserve"> – Υπόδειγμα Βιογραφικού Σημειώματος</w:t>
        </w:r>
        <w:r w:rsidR="008A5D4B">
          <w:rPr>
            <w:noProof/>
            <w:webHidden/>
          </w:rPr>
          <w:tab/>
        </w:r>
        <w:r w:rsidR="008A5D4B">
          <w:rPr>
            <w:noProof/>
            <w:webHidden/>
          </w:rPr>
          <w:fldChar w:fldCharType="begin"/>
        </w:r>
        <w:r w:rsidR="008A5D4B">
          <w:rPr>
            <w:noProof/>
            <w:webHidden/>
          </w:rPr>
          <w:instrText xml:space="preserve"> PAGEREF _Toc112836399 \h </w:instrText>
        </w:r>
        <w:r w:rsidR="008A5D4B">
          <w:rPr>
            <w:noProof/>
            <w:webHidden/>
          </w:rPr>
        </w:r>
        <w:r w:rsidR="008A5D4B">
          <w:rPr>
            <w:noProof/>
            <w:webHidden/>
          </w:rPr>
          <w:fldChar w:fldCharType="separate"/>
        </w:r>
        <w:r w:rsidR="0025790C">
          <w:rPr>
            <w:noProof/>
            <w:webHidden/>
          </w:rPr>
          <w:t>157</w:t>
        </w:r>
        <w:r w:rsidR="008A5D4B">
          <w:rPr>
            <w:noProof/>
            <w:webHidden/>
          </w:rPr>
          <w:fldChar w:fldCharType="end"/>
        </w:r>
      </w:hyperlink>
    </w:p>
    <w:p w14:paraId="19BFBCE1" w14:textId="7ED9C4F9"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400" w:history="1">
        <w:r w:rsidR="008A5D4B" w:rsidRPr="00DC6CA9">
          <w:rPr>
            <w:rStyle w:val="-"/>
            <w:noProof/>
            <w:lang w:val="el-GR"/>
          </w:rPr>
          <w:t xml:space="preserve">ΠΑΡΑΡΤΗΜΑ </w:t>
        </w:r>
        <w:r w:rsidR="008A5D4B" w:rsidRPr="00DC6CA9">
          <w:rPr>
            <w:rStyle w:val="-"/>
            <w:noProof/>
          </w:rPr>
          <w:t>V</w:t>
        </w:r>
        <w:r w:rsidR="008A5D4B" w:rsidRPr="00DC6CA9">
          <w:rPr>
            <w:rStyle w:val="-"/>
            <w:noProof/>
            <w:lang w:val="el-GR"/>
          </w:rPr>
          <w:t xml:space="preserve"> – Υπόδειγμα Τεχνικής Προσφοράς</w:t>
        </w:r>
        <w:r w:rsidR="008A5D4B">
          <w:rPr>
            <w:noProof/>
            <w:webHidden/>
          </w:rPr>
          <w:tab/>
        </w:r>
        <w:r w:rsidR="008A5D4B">
          <w:rPr>
            <w:noProof/>
            <w:webHidden/>
          </w:rPr>
          <w:fldChar w:fldCharType="begin"/>
        </w:r>
        <w:r w:rsidR="008A5D4B">
          <w:rPr>
            <w:noProof/>
            <w:webHidden/>
          </w:rPr>
          <w:instrText xml:space="preserve"> PAGEREF _Toc112836400 \h </w:instrText>
        </w:r>
        <w:r w:rsidR="008A5D4B">
          <w:rPr>
            <w:noProof/>
            <w:webHidden/>
          </w:rPr>
        </w:r>
        <w:r w:rsidR="008A5D4B">
          <w:rPr>
            <w:noProof/>
            <w:webHidden/>
          </w:rPr>
          <w:fldChar w:fldCharType="separate"/>
        </w:r>
        <w:r w:rsidR="0025790C">
          <w:rPr>
            <w:noProof/>
            <w:webHidden/>
          </w:rPr>
          <w:t>160</w:t>
        </w:r>
        <w:r w:rsidR="008A5D4B">
          <w:rPr>
            <w:noProof/>
            <w:webHidden/>
          </w:rPr>
          <w:fldChar w:fldCharType="end"/>
        </w:r>
      </w:hyperlink>
    </w:p>
    <w:p w14:paraId="6BBDB0C5" w14:textId="10B1057D"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401" w:history="1">
        <w:r w:rsidR="008A5D4B" w:rsidRPr="00DC6CA9">
          <w:rPr>
            <w:rStyle w:val="-"/>
            <w:noProof/>
            <w:lang w:val="el-GR"/>
          </w:rPr>
          <w:t xml:space="preserve">ΠΑΡΑΡΤΗΜΑ </w:t>
        </w:r>
        <w:r w:rsidR="008A5D4B" w:rsidRPr="00DC6CA9">
          <w:rPr>
            <w:rStyle w:val="-"/>
            <w:noProof/>
          </w:rPr>
          <w:t>VI</w:t>
        </w:r>
        <w:r w:rsidR="008A5D4B" w:rsidRPr="00DC6CA9">
          <w:rPr>
            <w:rStyle w:val="-"/>
            <w:noProof/>
            <w:lang w:val="el-GR"/>
          </w:rPr>
          <w:t xml:space="preserve"> – Υπόδειγμα Οικονομικής Προσφοράς</w:t>
        </w:r>
        <w:r w:rsidR="008A5D4B">
          <w:rPr>
            <w:noProof/>
            <w:webHidden/>
          </w:rPr>
          <w:tab/>
        </w:r>
        <w:r w:rsidR="008A5D4B">
          <w:rPr>
            <w:noProof/>
            <w:webHidden/>
          </w:rPr>
          <w:fldChar w:fldCharType="begin"/>
        </w:r>
        <w:r w:rsidR="008A5D4B">
          <w:rPr>
            <w:noProof/>
            <w:webHidden/>
          </w:rPr>
          <w:instrText xml:space="preserve"> PAGEREF _Toc112836401 \h </w:instrText>
        </w:r>
        <w:r w:rsidR="008A5D4B">
          <w:rPr>
            <w:noProof/>
            <w:webHidden/>
          </w:rPr>
        </w:r>
        <w:r w:rsidR="008A5D4B">
          <w:rPr>
            <w:noProof/>
            <w:webHidden/>
          </w:rPr>
          <w:fldChar w:fldCharType="separate"/>
        </w:r>
        <w:r w:rsidR="0025790C">
          <w:rPr>
            <w:noProof/>
            <w:webHidden/>
          </w:rPr>
          <w:t>162</w:t>
        </w:r>
        <w:r w:rsidR="008A5D4B">
          <w:rPr>
            <w:noProof/>
            <w:webHidden/>
          </w:rPr>
          <w:fldChar w:fldCharType="end"/>
        </w:r>
      </w:hyperlink>
    </w:p>
    <w:p w14:paraId="673355C6" w14:textId="25B2E39D"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2" w:history="1">
        <w:r w:rsidR="008A5D4B" w:rsidRPr="00DC6CA9">
          <w:rPr>
            <w:rStyle w:val="-"/>
            <w:noProof/>
            <w:lang w:val="el-GR"/>
          </w:rPr>
          <w:t xml:space="preserve">Α. Προμήθεια αδειών χρήσης </w:t>
        </w:r>
        <w:r w:rsidR="008A5D4B" w:rsidRPr="00DC6CA9">
          <w:rPr>
            <w:rStyle w:val="-"/>
            <w:noProof/>
          </w:rPr>
          <w:t>Public</w:t>
        </w:r>
        <w:r w:rsidR="008A5D4B" w:rsidRPr="00DC6CA9">
          <w:rPr>
            <w:rStyle w:val="-"/>
            <w:noProof/>
            <w:lang w:val="el-GR"/>
          </w:rPr>
          <w:t xml:space="preserve"> </w:t>
        </w:r>
        <w:r w:rsidR="008A5D4B" w:rsidRPr="00DC6CA9">
          <w:rPr>
            <w:rStyle w:val="-"/>
            <w:noProof/>
          </w:rPr>
          <w:t>Cloud</w:t>
        </w:r>
        <w:r w:rsidR="008A5D4B" w:rsidRPr="00DC6CA9">
          <w:rPr>
            <w:rStyle w:val="-"/>
            <w:noProof/>
            <w:lang w:val="el-GR"/>
          </w:rPr>
          <w:t xml:space="preserve"> Υπηρεσιών</w:t>
        </w:r>
        <w:r w:rsidR="008A5D4B">
          <w:rPr>
            <w:noProof/>
            <w:webHidden/>
          </w:rPr>
          <w:tab/>
        </w:r>
        <w:r w:rsidR="008A5D4B">
          <w:rPr>
            <w:noProof/>
            <w:webHidden/>
          </w:rPr>
          <w:fldChar w:fldCharType="begin"/>
        </w:r>
        <w:r w:rsidR="008A5D4B">
          <w:rPr>
            <w:noProof/>
            <w:webHidden/>
          </w:rPr>
          <w:instrText xml:space="preserve"> PAGEREF _Toc112836402 \h </w:instrText>
        </w:r>
        <w:r w:rsidR="008A5D4B">
          <w:rPr>
            <w:noProof/>
            <w:webHidden/>
          </w:rPr>
        </w:r>
        <w:r w:rsidR="008A5D4B">
          <w:rPr>
            <w:noProof/>
            <w:webHidden/>
          </w:rPr>
          <w:fldChar w:fldCharType="separate"/>
        </w:r>
        <w:r w:rsidR="0025790C">
          <w:rPr>
            <w:noProof/>
            <w:webHidden/>
          </w:rPr>
          <w:t>162</w:t>
        </w:r>
        <w:r w:rsidR="008A5D4B">
          <w:rPr>
            <w:noProof/>
            <w:webHidden/>
          </w:rPr>
          <w:fldChar w:fldCharType="end"/>
        </w:r>
      </w:hyperlink>
    </w:p>
    <w:p w14:paraId="376E6F76" w14:textId="63EA527A"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3" w:history="1">
        <w:r w:rsidR="008A5D4B" w:rsidRPr="00DC6CA9">
          <w:rPr>
            <w:rStyle w:val="-"/>
            <w:noProof/>
            <w:lang w:val="el-GR"/>
          </w:rPr>
          <w:t>Α1. Μηχανισμός υπολογισμού Κόστους Υπηρεσιών Αναφοράς</w:t>
        </w:r>
        <w:r w:rsidR="008A5D4B">
          <w:rPr>
            <w:noProof/>
            <w:webHidden/>
          </w:rPr>
          <w:tab/>
        </w:r>
        <w:r w:rsidR="008A5D4B">
          <w:rPr>
            <w:noProof/>
            <w:webHidden/>
          </w:rPr>
          <w:fldChar w:fldCharType="begin"/>
        </w:r>
        <w:r w:rsidR="008A5D4B">
          <w:rPr>
            <w:noProof/>
            <w:webHidden/>
          </w:rPr>
          <w:instrText xml:space="preserve"> PAGEREF _Toc112836403 \h </w:instrText>
        </w:r>
        <w:r w:rsidR="008A5D4B">
          <w:rPr>
            <w:noProof/>
            <w:webHidden/>
          </w:rPr>
        </w:r>
        <w:r w:rsidR="008A5D4B">
          <w:rPr>
            <w:noProof/>
            <w:webHidden/>
          </w:rPr>
          <w:fldChar w:fldCharType="separate"/>
        </w:r>
        <w:r w:rsidR="0025790C">
          <w:rPr>
            <w:noProof/>
            <w:webHidden/>
          </w:rPr>
          <w:t>162</w:t>
        </w:r>
        <w:r w:rsidR="008A5D4B">
          <w:rPr>
            <w:noProof/>
            <w:webHidden/>
          </w:rPr>
          <w:fldChar w:fldCharType="end"/>
        </w:r>
      </w:hyperlink>
    </w:p>
    <w:p w14:paraId="22B6D63D" w14:textId="3978F2F0"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4" w:history="1">
        <w:r w:rsidR="008A5D4B" w:rsidRPr="00DC6CA9">
          <w:rPr>
            <w:rStyle w:val="-"/>
            <w:noProof/>
            <w:lang w:val="el-GR"/>
          </w:rPr>
          <w:t xml:space="preserve">Α. Συγκεντρωτικός Πίνακας Προμήθειας αδειών χρήσης </w:t>
        </w:r>
        <w:r w:rsidR="008A5D4B" w:rsidRPr="00DC6CA9">
          <w:rPr>
            <w:rStyle w:val="-"/>
            <w:noProof/>
          </w:rPr>
          <w:t>Public</w:t>
        </w:r>
        <w:r w:rsidR="008A5D4B" w:rsidRPr="00DC6CA9">
          <w:rPr>
            <w:rStyle w:val="-"/>
            <w:noProof/>
            <w:lang w:val="el-GR"/>
          </w:rPr>
          <w:t xml:space="preserve"> </w:t>
        </w:r>
        <w:r w:rsidR="008A5D4B" w:rsidRPr="00DC6CA9">
          <w:rPr>
            <w:rStyle w:val="-"/>
            <w:noProof/>
          </w:rPr>
          <w:t>Cloud</w:t>
        </w:r>
        <w:r w:rsidR="008A5D4B" w:rsidRPr="00DC6CA9">
          <w:rPr>
            <w:rStyle w:val="-"/>
            <w:noProof/>
            <w:lang w:val="el-GR"/>
          </w:rPr>
          <w:t xml:space="preserve"> Υπηρεσιών</w:t>
        </w:r>
        <w:r w:rsidR="008A5D4B">
          <w:rPr>
            <w:noProof/>
            <w:webHidden/>
          </w:rPr>
          <w:tab/>
        </w:r>
        <w:r w:rsidR="008A5D4B">
          <w:rPr>
            <w:noProof/>
            <w:webHidden/>
          </w:rPr>
          <w:fldChar w:fldCharType="begin"/>
        </w:r>
        <w:r w:rsidR="008A5D4B">
          <w:rPr>
            <w:noProof/>
            <w:webHidden/>
          </w:rPr>
          <w:instrText xml:space="preserve"> PAGEREF _Toc112836404 \h </w:instrText>
        </w:r>
        <w:r w:rsidR="008A5D4B">
          <w:rPr>
            <w:noProof/>
            <w:webHidden/>
          </w:rPr>
        </w:r>
        <w:r w:rsidR="008A5D4B">
          <w:rPr>
            <w:noProof/>
            <w:webHidden/>
          </w:rPr>
          <w:fldChar w:fldCharType="separate"/>
        </w:r>
        <w:r w:rsidR="0025790C">
          <w:rPr>
            <w:noProof/>
            <w:webHidden/>
          </w:rPr>
          <w:t>163</w:t>
        </w:r>
        <w:r w:rsidR="008A5D4B">
          <w:rPr>
            <w:noProof/>
            <w:webHidden/>
          </w:rPr>
          <w:fldChar w:fldCharType="end"/>
        </w:r>
      </w:hyperlink>
    </w:p>
    <w:p w14:paraId="5B45A9DD" w14:textId="3439042A"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5" w:history="1">
        <w:r w:rsidR="008A5D4B" w:rsidRPr="00DC6CA9">
          <w:rPr>
            <w:rStyle w:val="-"/>
            <w:noProof/>
            <w:lang w:val="el-GR"/>
          </w:rPr>
          <w:t>Β. Προμήθεια υποδομής Hyper-Converged Τοπικής Υποδομής με επέκταση στο υπολογιστικό νέφος</w:t>
        </w:r>
        <w:r w:rsidR="008A5D4B">
          <w:rPr>
            <w:noProof/>
            <w:webHidden/>
          </w:rPr>
          <w:tab/>
        </w:r>
        <w:r w:rsidR="008A5D4B">
          <w:rPr>
            <w:noProof/>
            <w:webHidden/>
          </w:rPr>
          <w:fldChar w:fldCharType="begin"/>
        </w:r>
        <w:r w:rsidR="008A5D4B">
          <w:rPr>
            <w:noProof/>
            <w:webHidden/>
          </w:rPr>
          <w:instrText xml:space="preserve"> PAGEREF _Toc112836405 \h </w:instrText>
        </w:r>
        <w:r w:rsidR="008A5D4B">
          <w:rPr>
            <w:noProof/>
            <w:webHidden/>
          </w:rPr>
        </w:r>
        <w:r w:rsidR="008A5D4B">
          <w:rPr>
            <w:noProof/>
            <w:webHidden/>
          </w:rPr>
          <w:fldChar w:fldCharType="separate"/>
        </w:r>
        <w:r w:rsidR="0025790C">
          <w:rPr>
            <w:noProof/>
            <w:webHidden/>
          </w:rPr>
          <w:t>164</w:t>
        </w:r>
        <w:r w:rsidR="008A5D4B">
          <w:rPr>
            <w:noProof/>
            <w:webHidden/>
          </w:rPr>
          <w:fldChar w:fldCharType="end"/>
        </w:r>
      </w:hyperlink>
    </w:p>
    <w:p w14:paraId="1A927CF9" w14:textId="5A2D48EE"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6" w:history="1">
        <w:r w:rsidR="008A5D4B" w:rsidRPr="00DC6CA9">
          <w:rPr>
            <w:rStyle w:val="-"/>
            <w:noProof/>
            <w:lang w:val="el-GR"/>
          </w:rPr>
          <w:t>Γ</w:t>
        </w:r>
        <w:r w:rsidR="008A5D4B" w:rsidRPr="00DC6CA9">
          <w:rPr>
            <w:rStyle w:val="-"/>
            <w:noProof/>
          </w:rPr>
          <w:t>. Υπηρεσίες</w:t>
        </w:r>
        <w:r w:rsidR="008A5D4B">
          <w:rPr>
            <w:noProof/>
            <w:webHidden/>
          </w:rPr>
          <w:tab/>
        </w:r>
        <w:r w:rsidR="008A5D4B">
          <w:rPr>
            <w:noProof/>
            <w:webHidden/>
          </w:rPr>
          <w:fldChar w:fldCharType="begin"/>
        </w:r>
        <w:r w:rsidR="008A5D4B">
          <w:rPr>
            <w:noProof/>
            <w:webHidden/>
          </w:rPr>
          <w:instrText xml:space="preserve"> PAGEREF _Toc112836406 \h </w:instrText>
        </w:r>
        <w:r w:rsidR="008A5D4B">
          <w:rPr>
            <w:noProof/>
            <w:webHidden/>
          </w:rPr>
        </w:r>
        <w:r w:rsidR="008A5D4B">
          <w:rPr>
            <w:noProof/>
            <w:webHidden/>
          </w:rPr>
          <w:fldChar w:fldCharType="separate"/>
        </w:r>
        <w:r w:rsidR="0025790C">
          <w:rPr>
            <w:noProof/>
            <w:webHidden/>
          </w:rPr>
          <w:t>164</w:t>
        </w:r>
        <w:r w:rsidR="008A5D4B">
          <w:rPr>
            <w:noProof/>
            <w:webHidden/>
          </w:rPr>
          <w:fldChar w:fldCharType="end"/>
        </w:r>
      </w:hyperlink>
    </w:p>
    <w:p w14:paraId="00D10F56" w14:textId="243689F0"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7" w:history="1">
        <w:r w:rsidR="008A5D4B" w:rsidRPr="00DC6CA9">
          <w:rPr>
            <w:rStyle w:val="-"/>
            <w:noProof/>
            <w:lang w:val="el-GR"/>
          </w:rPr>
          <w:t>Δ</w:t>
        </w:r>
        <w:r w:rsidR="008A5D4B" w:rsidRPr="00DC6CA9">
          <w:rPr>
            <w:rStyle w:val="-"/>
            <w:noProof/>
          </w:rPr>
          <w:t>.  Άλλες δαπάνες</w:t>
        </w:r>
        <w:r w:rsidR="008A5D4B">
          <w:rPr>
            <w:noProof/>
            <w:webHidden/>
          </w:rPr>
          <w:tab/>
        </w:r>
        <w:r w:rsidR="008A5D4B">
          <w:rPr>
            <w:noProof/>
            <w:webHidden/>
          </w:rPr>
          <w:fldChar w:fldCharType="begin"/>
        </w:r>
        <w:r w:rsidR="008A5D4B">
          <w:rPr>
            <w:noProof/>
            <w:webHidden/>
          </w:rPr>
          <w:instrText xml:space="preserve"> PAGEREF _Toc112836407 \h </w:instrText>
        </w:r>
        <w:r w:rsidR="008A5D4B">
          <w:rPr>
            <w:noProof/>
            <w:webHidden/>
          </w:rPr>
        </w:r>
        <w:r w:rsidR="008A5D4B">
          <w:rPr>
            <w:noProof/>
            <w:webHidden/>
          </w:rPr>
          <w:fldChar w:fldCharType="separate"/>
        </w:r>
        <w:r w:rsidR="0025790C">
          <w:rPr>
            <w:noProof/>
            <w:webHidden/>
          </w:rPr>
          <w:t>166</w:t>
        </w:r>
        <w:r w:rsidR="008A5D4B">
          <w:rPr>
            <w:noProof/>
            <w:webHidden/>
          </w:rPr>
          <w:fldChar w:fldCharType="end"/>
        </w:r>
      </w:hyperlink>
    </w:p>
    <w:p w14:paraId="6F461687" w14:textId="217BF699"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8" w:history="1">
        <w:r w:rsidR="008A5D4B" w:rsidRPr="00DC6CA9">
          <w:rPr>
            <w:rStyle w:val="-"/>
            <w:noProof/>
            <w:lang w:val="el-GR"/>
          </w:rPr>
          <w:t>ΣΤ. Συγκεντρωτικός Πίνακας Οικονομικ</w:t>
        </w:r>
        <w:r w:rsidR="008A5D4B" w:rsidRPr="00DC6CA9">
          <w:rPr>
            <w:rStyle w:val="-"/>
            <w:noProof/>
            <w:lang w:val="el-GR"/>
          </w:rPr>
          <w:t>ή</w:t>
        </w:r>
        <w:r w:rsidR="008A5D4B" w:rsidRPr="00DC6CA9">
          <w:rPr>
            <w:rStyle w:val="-"/>
            <w:noProof/>
            <w:lang w:val="el-GR"/>
          </w:rPr>
          <w:t>ς Προσφοράς</w:t>
        </w:r>
        <w:r w:rsidR="008A5D4B">
          <w:rPr>
            <w:noProof/>
            <w:webHidden/>
          </w:rPr>
          <w:tab/>
        </w:r>
        <w:r w:rsidR="008A5D4B">
          <w:rPr>
            <w:noProof/>
            <w:webHidden/>
          </w:rPr>
          <w:fldChar w:fldCharType="begin"/>
        </w:r>
        <w:r w:rsidR="008A5D4B">
          <w:rPr>
            <w:noProof/>
            <w:webHidden/>
          </w:rPr>
          <w:instrText xml:space="preserve"> PAGEREF _Toc112836408 \h </w:instrText>
        </w:r>
        <w:r w:rsidR="008A5D4B">
          <w:rPr>
            <w:noProof/>
            <w:webHidden/>
          </w:rPr>
        </w:r>
        <w:r w:rsidR="008A5D4B">
          <w:rPr>
            <w:noProof/>
            <w:webHidden/>
          </w:rPr>
          <w:fldChar w:fldCharType="separate"/>
        </w:r>
        <w:r w:rsidR="0025790C">
          <w:rPr>
            <w:noProof/>
            <w:webHidden/>
          </w:rPr>
          <w:t>166</w:t>
        </w:r>
        <w:r w:rsidR="008A5D4B">
          <w:rPr>
            <w:noProof/>
            <w:webHidden/>
          </w:rPr>
          <w:fldChar w:fldCharType="end"/>
        </w:r>
      </w:hyperlink>
    </w:p>
    <w:p w14:paraId="6EDB3366" w14:textId="1F08B860" w:rsidR="008A5D4B" w:rsidRDefault="009C550C">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12836409" w:history="1">
        <w:r w:rsidR="008A5D4B" w:rsidRPr="00DC6CA9">
          <w:rPr>
            <w:rStyle w:val="-"/>
            <w:noProof/>
            <w:lang w:val="el-GR"/>
          </w:rPr>
          <w:t>Z. Επισυναπτόμενος τιμοκατάλογος σε μορφή Excel των Υπηρεσιών Public Cloud του Παρόχου Υπηρεσιών Υπολογιστικού Νέφους</w:t>
        </w:r>
        <w:r w:rsidR="008A5D4B">
          <w:rPr>
            <w:noProof/>
            <w:webHidden/>
          </w:rPr>
          <w:tab/>
        </w:r>
        <w:r w:rsidR="008A5D4B">
          <w:rPr>
            <w:noProof/>
            <w:webHidden/>
          </w:rPr>
          <w:fldChar w:fldCharType="begin"/>
        </w:r>
        <w:r w:rsidR="008A5D4B">
          <w:rPr>
            <w:noProof/>
            <w:webHidden/>
          </w:rPr>
          <w:instrText xml:space="preserve"> PAGEREF _Toc112836409 \h </w:instrText>
        </w:r>
        <w:r w:rsidR="008A5D4B">
          <w:rPr>
            <w:noProof/>
            <w:webHidden/>
          </w:rPr>
        </w:r>
        <w:r w:rsidR="008A5D4B">
          <w:rPr>
            <w:noProof/>
            <w:webHidden/>
          </w:rPr>
          <w:fldChar w:fldCharType="separate"/>
        </w:r>
        <w:r w:rsidR="0025790C">
          <w:rPr>
            <w:noProof/>
            <w:webHidden/>
          </w:rPr>
          <w:t>166</w:t>
        </w:r>
        <w:r w:rsidR="008A5D4B">
          <w:rPr>
            <w:noProof/>
            <w:webHidden/>
          </w:rPr>
          <w:fldChar w:fldCharType="end"/>
        </w:r>
      </w:hyperlink>
    </w:p>
    <w:p w14:paraId="6A4FCD42" w14:textId="10F6AC93"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410" w:history="1">
        <w:r w:rsidR="008A5D4B" w:rsidRPr="00DC6CA9">
          <w:rPr>
            <w:rStyle w:val="-"/>
            <w:noProof/>
            <w:lang w:val="el-GR"/>
          </w:rPr>
          <w:t xml:space="preserve">ΠΑΡΑΡΤΗΜΑ </w:t>
        </w:r>
        <w:r w:rsidR="008A5D4B" w:rsidRPr="00DC6CA9">
          <w:rPr>
            <w:rStyle w:val="-"/>
            <w:noProof/>
          </w:rPr>
          <w:t>VI</w:t>
        </w:r>
        <w:r w:rsidR="008A5D4B" w:rsidRPr="00DC6CA9">
          <w:rPr>
            <w:rStyle w:val="-"/>
            <w:noProof/>
            <w:lang w:val="el-GR"/>
          </w:rPr>
          <w:t>Ι – Άλλες Δηλώσεις</w:t>
        </w:r>
        <w:r w:rsidR="008A5D4B">
          <w:rPr>
            <w:noProof/>
            <w:webHidden/>
          </w:rPr>
          <w:tab/>
        </w:r>
        <w:r w:rsidR="008A5D4B">
          <w:rPr>
            <w:noProof/>
            <w:webHidden/>
          </w:rPr>
          <w:fldChar w:fldCharType="begin"/>
        </w:r>
        <w:r w:rsidR="008A5D4B">
          <w:rPr>
            <w:noProof/>
            <w:webHidden/>
          </w:rPr>
          <w:instrText xml:space="preserve"> PAGEREF _Toc112836410 \h </w:instrText>
        </w:r>
        <w:r w:rsidR="008A5D4B">
          <w:rPr>
            <w:noProof/>
            <w:webHidden/>
          </w:rPr>
        </w:r>
        <w:r w:rsidR="008A5D4B">
          <w:rPr>
            <w:noProof/>
            <w:webHidden/>
          </w:rPr>
          <w:fldChar w:fldCharType="separate"/>
        </w:r>
        <w:r w:rsidR="0025790C">
          <w:rPr>
            <w:noProof/>
            <w:webHidden/>
          </w:rPr>
          <w:t>167</w:t>
        </w:r>
        <w:r w:rsidR="008A5D4B">
          <w:rPr>
            <w:noProof/>
            <w:webHidden/>
          </w:rPr>
          <w:fldChar w:fldCharType="end"/>
        </w:r>
      </w:hyperlink>
    </w:p>
    <w:p w14:paraId="12824AE6" w14:textId="6258D8AA"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411" w:history="1">
        <w:r w:rsidR="008A5D4B" w:rsidRPr="00DC6CA9">
          <w:rPr>
            <w:rStyle w:val="-"/>
            <w:noProof/>
            <w:lang w:val="el-GR"/>
          </w:rPr>
          <w:t xml:space="preserve">ΠΑΡΑΡΤΗΜΑ </w:t>
        </w:r>
        <w:r w:rsidR="008A5D4B" w:rsidRPr="00DC6CA9">
          <w:rPr>
            <w:rStyle w:val="-"/>
            <w:noProof/>
          </w:rPr>
          <w:t>VIII</w:t>
        </w:r>
        <w:r w:rsidR="008A5D4B" w:rsidRPr="00DC6CA9">
          <w:rPr>
            <w:rStyle w:val="-"/>
            <w:noProof/>
            <w:lang w:val="el-GR"/>
          </w:rPr>
          <w:t xml:space="preserve"> – Υποδείγματα Εγγυητικών Επιστολών</w:t>
        </w:r>
        <w:r w:rsidR="008A5D4B">
          <w:rPr>
            <w:noProof/>
            <w:webHidden/>
          </w:rPr>
          <w:tab/>
        </w:r>
        <w:r w:rsidR="008A5D4B">
          <w:rPr>
            <w:noProof/>
            <w:webHidden/>
          </w:rPr>
          <w:fldChar w:fldCharType="begin"/>
        </w:r>
        <w:r w:rsidR="008A5D4B">
          <w:rPr>
            <w:noProof/>
            <w:webHidden/>
          </w:rPr>
          <w:instrText xml:space="preserve"> PAGEREF _Toc112836411 \h </w:instrText>
        </w:r>
        <w:r w:rsidR="008A5D4B">
          <w:rPr>
            <w:noProof/>
            <w:webHidden/>
          </w:rPr>
        </w:r>
        <w:r w:rsidR="008A5D4B">
          <w:rPr>
            <w:noProof/>
            <w:webHidden/>
          </w:rPr>
          <w:fldChar w:fldCharType="separate"/>
        </w:r>
        <w:r w:rsidR="0025790C">
          <w:rPr>
            <w:noProof/>
            <w:webHidden/>
          </w:rPr>
          <w:t>167</w:t>
        </w:r>
        <w:r w:rsidR="008A5D4B">
          <w:rPr>
            <w:noProof/>
            <w:webHidden/>
          </w:rPr>
          <w:fldChar w:fldCharType="end"/>
        </w:r>
      </w:hyperlink>
    </w:p>
    <w:p w14:paraId="2B801EF1" w14:textId="23DFCD1D"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412" w:history="1">
        <w:r w:rsidR="008A5D4B" w:rsidRPr="00DC6CA9">
          <w:rPr>
            <w:rStyle w:val="-"/>
            <w:noProof/>
            <w:lang w:val="el-GR"/>
          </w:rPr>
          <w:t>I.</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Εγγυητική Επιστολή Συμμετοχής</w:t>
        </w:r>
        <w:r w:rsidR="008A5D4B">
          <w:rPr>
            <w:noProof/>
            <w:webHidden/>
          </w:rPr>
          <w:tab/>
        </w:r>
        <w:r w:rsidR="008A5D4B">
          <w:rPr>
            <w:noProof/>
            <w:webHidden/>
          </w:rPr>
          <w:fldChar w:fldCharType="begin"/>
        </w:r>
        <w:r w:rsidR="008A5D4B">
          <w:rPr>
            <w:noProof/>
            <w:webHidden/>
          </w:rPr>
          <w:instrText xml:space="preserve"> PAGEREF _Toc112836412 \h </w:instrText>
        </w:r>
        <w:r w:rsidR="008A5D4B">
          <w:rPr>
            <w:noProof/>
            <w:webHidden/>
          </w:rPr>
        </w:r>
        <w:r w:rsidR="008A5D4B">
          <w:rPr>
            <w:noProof/>
            <w:webHidden/>
          </w:rPr>
          <w:fldChar w:fldCharType="separate"/>
        </w:r>
        <w:r w:rsidR="0025790C">
          <w:rPr>
            <w:noProof/>
            <w:webHidden/>
          </w:rPr>
          <w:t>167</w:t>
        </w:r>
        <w:r w:rsidR="008A5D4B">
          <w:rPr>
            <w:noProof/>
            <w:webHidden/>
          </w:rPr>
          <w:fldChar w:fldCharType="end"/>
        </w:r>
      </w:hyperlink>
    </w:p>
    <w:p w14:paraId="6D2FBEAB" w14:textId="510ECAA4" w:rsidR="008A5D4B" w:rsidRDefault="009C550C">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12836413" w:history="1">
        <w:r w:rsidR="008A5D4B" w:rsidRPr="00DC6CA9">
          <w:rPr>
            <w:rStyle w:val="-"/>
            <w:noProof/>
            <w:lang w:val="el-GR"/>
          </w:rPr>
          <w:t>II.</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rPr>
          <w:t>Εγγυητική Επιστολή Καλής Εκτέλεσης</w:t>
        </w:r>
        <w:r w:rsidR="008A5D4B">
          <w:rPr>
            <w:noProof/>
            <w:webHidden/>
          </w:rPr>
          <w:tab/>
        </w:r>
        <w:r w:rsidR="008A5D4B">
          <w:rPr>
            <w:noProof/>
            <w:webHidden/>
          </w:rPr>
          <w:fldChar w:fldCharType="begin"/>
        </w:r>
        <w:r w:rsidR="008A5D4B">
          <w:rPr>
            <w:noProof/>
            <w:webHidden/>
          </w:rPr>
          <w:instrText xml:space="preserve"> PAGEREF _Toc112836413 \h </w:instrText>
        </w:r>
        <w:r w:rsidR="008A5D4B">
          <w:rPr>
            <w:noProof/>
            <w:webHidden/>
          </w:rPr>
        </w:r>
        <w:r w:rsidR="008A5D4B">
          <w:rPr>
            <w:noProof/>
            <w:webHidden/>
          </w:rPr>
          <w:fldChar w:fldCharType="separate"/>
        </w:r>
        <w:r w:rsidR="0025790C">
          <w:rPr>
            <w:noProof/>
            <w:webHidden/>
          </w:rPr>
          <w:t>168</w:t>
        </w:r>
        <w:r w:rsidR="008A5D4B">
          <w:rPr>
            <w:noProof/>
            <w:webHidden/>
          </w:rPr>
          <w:fldChar w:fldCharType="end"/>
        </w:r>
      </w:hyperlink>
    </w:p>
    <w:p w14:paraId="5BB28C06" w14:textId="4A321E19"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414" w:history="1">
        <w:r w:rsidR="008A5D4B" w:rsidRPr="00DC6CA9">
          <w:rPr>
            <w:rStyle w:val="-"/>
            <w:noProof/>
            <w:lang w:val="el-GR" w:eastAsia="el-GR"/>
          </w:rPr>
          <w:t>III.</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eastAsia="el-GR"/>
          </w:rPr>
          <w:t>Εγγυητική Επιστολή Προκαταβολής</w:t>
        </w:r>
        <w:r w:rsidR="008A5D4B">
          <w:rPr>
            <w:noProof/>
            <w:webHidden/>
          </w:rPr>
          <w:tab/>
        </w:r>
        <w:r w:rsidR="008A5D4B">
          <w:rPr>
            <w:noProof/>
            <w:webHidden/>
          </w:rPr>
          <w:fldChar w:fldCharType="begin"/>
        </w:r>
        <w:r w:rsidR="008A5D4B">
          <w:rPr>
            <w:noProof/>
            <w:webHidden/>
          </w:rPr>
          <w:instrText xml:space="preserve"> PAGEREF _Toc112836414 \h </w:instrText>
        </w:r>
        <w:r w:rsidR="008A5D4B">
          <w:rPr>
            <w:noProof/>
            <w:webHidden/>
          </w:rPr>
        </w:r>
        <w:r w:rsidR="008A5D4B">
          <w:rPr>
            <w:noProof/>
            <w:webHidden/>
          </w:rPr>
          <w:fldChar w:fldCharType="separate"/>
        </w:r>
        <w:r w:rsidR="0025790C">
          <w:rPr>
            <w:noProof/>
            <w:webHidden/>
          </w:rPr>
          <w:t>169</w:t>
        </w:r>
        <w:r w:rsidR="008A5D4B">
          <w:rPr>
            <w:noProof/>
            <w:webHidden/>
          </w:rPr>
          <w:fldChar w:fldCharType="end"/>
        </w:r>
      </w:hyperlink>
    </w:p>
    <w:p w14:paraId="6BB29D37" w14:textId="08C5C6BD" w:rsidR="008A5D4B" w:rsidRDefault="009C550C">
      <w:pPr>
        <w:pStyle w:val="31"/>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12836415" w:history="1">
        <w:r w:rsidR="008A5D4B" w:rsidRPr="00DC6CA9">
          <w:rPr>
            <w:rStyle w:val="-"/>
            <w:noProof/>
            <w:lang w:val="el-GR" w:eastAsia="el-GR"/>
          </w:rPr>
          <w:t>IV.</w:t>
        </w:r>
        <w:r w:rsidR="008A5D4B">
          <w:rPr>
            <w:rFonts w:asciiTheme="minorHAnsi" w:eastAsiaTheme="minorEastAsia" w:hAnsiTheme="minorHAnsi" w:cstheme="minorBidi"/>
            <w:i w:val="0"/>
            <w:iCs w:val="0"/>
            <w:noProof/>
            <w:sz w:val="22"/>
            <w:szCs w:val="22"/>
            <w:lang w:val="en-US" w:eastAsia="en-US"/>
          </w:rPr>
          <w:tab/>
        </w:r>
        <w:r w:rsidR="008A5D4B" w:rsidRPr="00DC6CA9">
          <w:rPr>
            <w:rStyle w:val="-"/>
            <w:noProof/>
            <w:lang w:val="el-GR" w:eastAsia="el-GR"/>
          </w:rPr>
          <w:t>Εγγυητική Επιστολή Καλής Λειτουργίας</w:t>
        </w:r>
        <w:r w:rsidR="008A5D4B">
          <w:rPr>
            <w:noProof/>
            <w:webHidden/>
          </w:rPr>
          <w:tab/>
        </w:r>
        <w:r w:rsidR="008A5D4B">
          <w:rPr>
            <w:noProof/>
            <w:webHidden/>
          </w:rPr>
          <w:fldChar w:fldCharType="begin"/>
        </w:r>
        <w:r w:rsidR="008A5D4B">
          <w:rPr>
            <w:noProof/>
            <w:webHidden/>
          </w:rPr>
          <w:instrText xml:space="preserve"> PAGEREF _Toc112836415 \h </w:instrText>
        </w:r>
        <w:r w:rsidR="008A5D4B">
          <w:rPr>
            <w:noProof/>
            <w:webHidden/>
          </w:rPr>
        </w:r>
        <w:r w:rsidR="008A5D4B">
          <w:rPr>
            <w:noProof/>
            <w:webHidden/>
          </w:rPr>
          <w:fldChar w:fldCharType="separate"/>
        </w:r>
        <w:r w:rsidR="0025790C">
          <w:rPr>
            <w:noProof/>
            <w:webHidden/>
          </w:rPr>
          <w:t>170</w:t>
        </w:r>
        <w:r w:rsidR="008A5D4B">
          <w:rPr>
            <w:noProof/>
            <w:webHidden/>
          </w:rPr>
          <w:fldChar w:fldCharType="end"/>
        </w:r>
      </w:hyperlink>
    </w:p>
    <w:p w14:paraId="3E463B6B" w14:textId="32871B0A" w:rsidR="008A5D4B" w:rsidRDefault="009C550C">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12836416" w:history="1">
        <w:r w:rsidR="008A5D4B" w:rsidRPr="00DC6CA9">
          <w:rPr>
            <w:rStyle w:val="-"/>
            <w:noProof/>
            <w:lang w:val="el-GR"/>
          </w:rPr>
          <w:t xml:space="preserve">ΠΑΡΑΡΤΗΜΑ </w:t>
        </w:r>
        <w:r w:rsidR="008A5D4B" w:rsidRPr="00DC6CA9">
          <w:rPr>
            <w:rStyle w:val="-"/>
            <w:noProof/>
          </w:rPr>
          <w:t>I</w:t>
        </w:r>
        <w:r w:rsidR="008A5D4B" w:rsidRPr="00DC6CA9">
          <w:rPr>
            <w:rStyle w:val="-"/>
            <w:noProof/>
            <w:lang w:val="el-GR"/>
          </w:rPr>
          <w:t>Χ – ΕΝΗΜΕΡΩΣΗ ΓΙΑ ΤΗΝ ΕΠΕΞΕΡΓΑΣΙΑ ΠΡΟΣΩΠΙΚΩΝ ΔΕΔΟΜΕΝΩΝ</w:t>
        </w:r>
        <w:r w:rsidR="008A5D4B">
          <w:rPr>
            <w:noProof/>
            <w:webHidden/>
          </w:rPr>
          <w:tab/>
        </w:r>
        <w:r w:rsidR="008A5D4B">
          <w:rPr>
            <w:noProof/>
            <w:webHidden/>
          </w:rPr>
          <w:fldChar w:fldCharType="begin"/>
        </w:r>
        <w:r w:rsidR="008A5D4B">
          <w:rPr>
            <w:noProof/>
            <w:webHidden/>
          </w:rPr>
          <w:instrText xml:space="preserve"> PAGEREF _Toc112836416 \h </w:instrText>
        </w:r>
        <w:r w:rsidR="008A5D4B">
          <w:rPr>
            <w:noProof/>
            <w:webHidden/>
          </w:rPr>
        </w:r>
        <w:r w:rsidR="008A5D4B">
          <w:rPr>
            <w:noProof/>
            <w:webHidden/>
          </w:rPr>
          <w:fldChar w:fldCharType="separate"/>
        </w:r>
        <w:r w:rsidR="0025790C">
          <w:rPr>
            <w:noProof/>
            <w:webHidden/>
          </w:rPr>
          <w:t>171</w:t>
        </w:r>
        <w:r w:rsidR="008A5D4B">
          <w:rPr>
            <w:noProof/>
            <w:webHidden/>
          </w:rPr>
          <w:fldChar w:fldCharType="end"/>
        </w:r>
      </w:hyperlink>
    </w:p>
    <w:p w14:paraId="63C339B7" w14:textId="27625C34" w:rsidR="008338F0" w:rsidRPr="00603221" w:rsidRDefault="003355E7">
      <w:r w:rsidRPr="00603221">
        <w:fldChar w:fldCharType="end"/>
      </w:r>
    </w:p>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3E46EC">
      <w:pPr>
        <w:pStyle w:val="1"/>
        <w:numPr>
          <w:ilvl w:val="0"/>
          <w:numId w:val="19"/>
        </w:numPr>
        <w:rPr>
          <w:lang w:val="el-GR"/>
        </w:rPr>
      </w:pPr>
      <w:r w:rsidRPr="003329FF">
        <w:rPr>
          <w:lang w:val="el-GR"/>
        </w:rPr>
        <w:lastRenderedPageBreak/>
        <w:t>ΑΝΑΘΕΤΟΥΣΑ ΑΡΧΗ ΚΑΙ ΑΝΤΙΚΕΙΜΕΝΟ ΣΥΜΒΑΣΗΣ</w:t>
      </w:r>
    </w:p>
    <w:p w14:paraId="473A9C05" w14:textId="77777777" w:rsidR="008338F0" w:rsidRPr="0032146B" w:rsidRDefault="003355E7" w:rsidP="003E46EC">
      <w:pPr>
        <w:pStyle w:val="2"/>
        <w:numPr>
          <w:ilvl w:val="1"/>
          <w:numId w:val="20"/>
        </w:numPr>
        <w:rPr>
          <w:lang w:val="el-GR"/>
        </w:rPr>
      </w:pPr>
      <w:bookmarkStart w:id="8" w:name="_Toc112836290"/>
      <w:r w:rsidRPr="0032146B">
        <w:rPr>
          <w:lang w:val="el-GR"/>
        </w:rPr>
        <w:t>Στοιχεία Αναθέτουσας Αρχής</w:t>
      </w:r>
      <w:bookmarkEnd w:id="8"/>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C7A23"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665CF562" w:rsidR="008338F0" w:rsidRPr="00603221" w:rsidRDefault="00FB3C51" w:rsidP="007D3A48">
            <w:pPr>
              <w:pStyle w:val="normalwithoutspacing"/>
              <w:snapToGrid w:val="0"/>
            </w:pPr>
            <w:r w:rsidRPr="00FB3C51">
              <w:t>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58BBBB68" w:rsidR="008338F0" w:rsidRPr="00603221" w:rsidRDefault="00FB3C51">
            <w:pPr>
              <w:pStyle w:val="normalwithoutspacing"/>
              <w:snapToGrid w:val="0"/>
            </w:pPr>
            <w:r w:rsidRPr="00FB3C51">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35116B5C" w:rsidR="008338F0" w:rsidRPr="00603221" w:rsidRDefault="00FB3C51">
            <w:pPr>
              <w:pStyle w:val="normalwithoutspacing"/>
              <w:snapToGrid w:val="0"/>
            </w:pPr>
            <w:r w:rsidRPr="00FB3C51">
              <w:t>176</w:t>
            </w:r>
            <w:r>
              <w:rPr>
                <w:lang w:val="en-US"/>
              </w:rPr>
              <w:t xml:space="preserve"> </w:t>
            </w:r>
            <w:r w:rsidRPr="00FB3C51">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F869D39"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2A4A75DD"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7777777" w:rsidR="008338F0" w:rsidRPr="00603221" w:rsidRDefault="009C550C">
            <w:pPr>
              <w:pStyle w:val="normalwithoutspacing"/>
              <w:snapToGrid w:val="0"/>
              <w:rPr>
                <w:lang w:val="en-US"/>
              </w:rPr>
            </w:pPr>
            <w:hyperlink r:id="rId12"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28672719" w:rsidR="008338F0" w:rsidRPr="00F91A9C" w:rsidRDefault="00F91A9C">
            <w:pPr>
              <w:pStyle w:val="normalwithoutspacing"/>
              <w:snapToGrid w:val="0"/>
              <w:rPr>
                <w:highlight w:val="magenta"/>
              </w:rPr>
            </w:pPr>
            <w:r w:rsidRPr="00F91A9C">
              <w:rPr>
                <w:lang w:val="en-US"/>
              </w:rPr>
              <w:t>ΣΠΥΡΟΥ ΔΩΡΑ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7777777" w:rsidR="008338F0" w:rsidRPr="00603221" w:rsidRDefault="009C550C">
            <w:pPr>
              <w:pStyle w:val="normalwithoutspacing"/>
              <w:snapToGrid w:val="0"/>
            </w:pPr>
            <w:hyperlink r:id="rId13"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598772E"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t>
      </w:r>
      <w:hyperlink r:id="rId14" w:history="1">
        <w:r w:rsidR="007A6F82" w:rsidRPr="003B6ABB">
          <w:rPr>
            <w:rStyle w:val="-"/>
          </w:rPr>
          <w:t>www.promitheus.gov.gr</w:t>
        </w:r>
      </w:hyperlink>
      <w:r w:rsidR="007A6F82" w:rsidRPr="006F67CF">
        <w:t xml:space="preserve"> </w:t>
      </w:r>
      <w:r w:rsidRPr="00603221">
        <w:t>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4520D5A9" w:rsidR="00154623" w:rsidRPr="00603221" w:rsidRDefault="00154623" w:rsidP="00154623">
      <w:pPr>
        <w:pStyle w:val="normalwithoutspacing"/>
        <w:ind w:left="567"/>
      </w:pPr>
      <w:r w:rsidRPr="00154623">
        <w:t xml:space="preserve">Κάθε είδους επικοινωνία και ανταλλαγή πληροφοριών πραγματοποιείται μέσω της διαδικτυακής πύλης </w:t>
      </w:r>
      <w:hyperlink r:id="rId16" w:history="1">
        <w:r w:rsidR="007A6F82" w:rsidRPr="003B6ABB">
          <w:rPr>
            <w:rStyle w:val="-"/>
          </w:rPr>
          <w:t>www.promitheus.gov.gr</w:t>
        </w:r>
      </w:hyperlink>
      <w:r w:rsidR="007A6F82" w:rsidRPr="006F67CF">
        <w:t xml:space="preserve"> </w:t>
      </w:r>
      <w:r w:rsidRPr="00154623">
        <w:t>του Ε.Σ.Η.ΔΗ.Σ.</w:t>
      </w:r>
    </w:p>
    <w:p w14:paraId="23C5A79D"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305D86AF" w14:textId="77777777" w:rsidR="008338F0" w:rsidRPr="00603221" w:rsidRDefault="003355E7" w:rsidP="003A109E">
      <w:pPr>
        <w:pStyle w:val="2"/>
        <w:rPr>
          <w:rFonts w:cs="Tahoma"/>
          <w:lang w:val="el-GR"/>
        </w:rPr>
      </w:pPr>
      <w:bookmarkStart w:id="9" w:name="_Toc112836291"/>
      <w:r w:rsidRPr="00603221">
        <w:rPr>
          <w:rFonts w:cs="Tahoma"/>
          <w:lang w:val="el-GR"/>
        </w:rPr>
        <w:t>Στοιχεία Διαδικασίας - Χρηματοδότηση</w:t>
      </w:r>
      <w:bookmarkEnd w:id="9"/>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679C5CDF" w14:textId="75408263" w:rsidR="008338F0" w:rsidRPr="00603221" w:rsidRDefault="003355E7">
      <w:pPr>
        <w:pStyle w:val="normalwithoutspacing"/>
        <w:rPr>
          <w:i/>
          <w:color w:val="2E74B5" w:themeColor="accent1" w:themeShade="BF"/>
        </w:rPr>
      </w:pPr>
      <w:r w:rsidRPr="00603221">
        <w:t xml:space="preserve">Φορέας χρηματοδότησης της παρούσας σύμβασης είναι το </w:t>
      </w:r>
      <w:r w:rsidR="00725680">
        <w:t>Υπουργείο Ψηφιακής Διακυβέρνησης.</w:t>
      </w:r>
      <w:r w:rsidR="00F26D6D" w:rsidRPr="00603221">
        <w:rPr>
          <w:i/>
          <w:color w:val="2E74B5" w:themeColor="accent1" w:themeShade="BF"/>
        </w:rPr>
        <w:t xml:space="preserve"> </w:t>
      </w:r>
    </w:p>
    <w:p w14:paraId="73C6D3A8" w14:textId="664C69AC" w:rsidR="00067FAF" w:rsidRPr="0029319A" w:rsidRDefault="003355E7" w:rsidP="00067FAF">
      <w:pPr>
        <w:pStyle w:val="normalwithoutspacing"/>
      </w:pPr>
      <w:r w:rsidRPr="00603221">
        <w:t xml:space="preserve">Η παρούσα σύμβαση χρηματοδοτείται από Πιστώσεις του Προγράμματος Δημοσίων Επενδύσεων </w:t>
      </w:r>
      <w:r w:rsidRPr="00234806">
        <w:t xml:space="preserve">(αριθ. </w:t>
      </w:r>
      <w:proofErr w:type="spellStart"/>
      <w:r w:rsidRPr="00234806">
        <w:t>ενάριθ</w:t>
      </w:r>
      <w:proofErr w:type="spellEnd"/>
      <w:r w:rsidRPr="00234806">
        <w:t xml:space="preserve">. έργου </w:t>
      </w:r>
      <w:r w:rsidR="008B6CA4" w:rsidRPr="008B6CA4">
        <w:t>2022ΤΑ06300016</w:t>
      </w:r>
      <w:r w:rsidRPr="00234806">
        <w:t>)</w:t>
      </w:r>
      <w:r w:rsidR="00EC4D5E" w:rsidRPr="0029319A">
        <w:t xml:space="preserve"> </w:t>
      </w:r>
      <w:r w:rsidR="00067FAF" w:rsidRPr="0029319A">
        <w:rPr>
          <w:rStyle w:val="cf01"/>
          <w:rFonts w:ascii="Tahoma" w:hAnsi="Tahoma" w:cs="Tahoma"/>
          <w:sz w:val="22"/>
          <w:szCs w:val="22"/>
        </w:rPr>
        <w:t xml:space="preserve">στο πλαίσιο του Εθνικού Σχεδίου Ανάκαμψης και Ανθεκτικότητας "Ελλάδα 2.0" με χρηματοδότηση της Ευρωπαϊκής Ένωσης - </w:t>
      </w:r>
      <w:proofErr w:type="spellStart"/>
      <w:r w:rsidR="00067FAF" w:rsidRPr="0029319A">
        <w:rPr>
          <w:rStyle w:val="cf11"/>
          <w:rFonts w:ascii="Tahoma" w:hAnsi="Tahoma" w:cs="Tahoma"/>
          <w:sz w:val="22"/>
          <w:szCs w:val="22"/>
        </w:rPr>
        <w:t>Next</w:t>
      </w:r>
      <w:proofErr w:type="spellEnd"/>
      <w:r w:rsidR="00067FAF" w:rsidRPr="0029319A">
        <w:rPr>
          <w:rStyle w:val="cf11"/>
          <w:rFonts w:ascii="Tahoma" w:hAnsi="Tahoma" w:cs="Tahoma"/>
          <w:sz w:val="22"/>
          <w:szCs w:val="22"/>
        </w:rPr>
        <w:t xml:space="preserve"> </w:t>
      </w:r>
      <w:proofErr w:type="spellStart"/>
      <w:r w:rsidR="00067FAF" w:rsidRPr="0029319A">
        <w:rPr>
          <w:rStyle w:val="cf11"/>
          <w:rFonts w:ascii="Tahoma" w:hAnsi="Tahoma" w:cs="Tahoma"/>
          <w:sz w:val="22"/>
          <w:szCs w:val="22"/>
        </w:rPr>
        <w:t>Generation</w:t>
      </w:r>
      <w:proofErr w:type="spellEnd"/>
      <w:r w:rsidR="00067FAF" w:rsidRPr="0029319A">
        <w:rPr>
          <w:rStyle w:val="cf11"/>
          <w:rFonts w:ascii="Tahoma" w:hAnsi="Tahoma" w:cs="Tahoma"/>
          <w:sz w:val="22"/>
          <w:szCs w:val="22"/>
        </w:rPr>
        <w:t xml:space="preserve"> EU</w:t>
      </w:r>
      <w:r w:rsidR="007510CC" w:rsidRPr="0029319A">
        <w:rPr>
          <w:rStyle w:val="cf11"/>
          <w:rFonts w:ascii="Tahoma" w:hAnsi="Tahoma" w:cs="Tahoma"/>
          <w:sz w:val="22"/>
          <w:szCs w:val="22"/>
        </w:rPr>
        <w:t>.</w:t>
      </w:r>
    </w:p>
    <w:p w14:paraId="5A37488D" w14:textId="75B2AD78" w:rsidR="008338F0" w:rsidRPr="00603221" w:rsidRDefault="003355E7">
      <w:pPr>
        <w:pStyle w:val="normalwithoutspacing"/>
      </w:pPr>
      <w:r w:rsidRPr="00603221">
        <w:t xml:space="preserve">Η σύμβαση περιλαμβάνεται στο </w:t>
      </w:r>
      <w:proofErr w:type="spellStart"/>
      <w:r w:rsidRPr="00603221">
        <w:t>υποέργο</w:t>
      </w:r>
      <w:proofErr w:type="spellEnd"/>
      <w:r w:rsidRPr="00603221">
        <w:t xml:space="preserve"> </w:t>
      </w:r>
      <w:proofErr w:type="spellStart"/>
      <w:r w:rsidRPr="00603221">
        <w:t>Νο</w:t>
      </w:r>
      <w:proofErr w:type="spellEnd"/>
      <w:r w:rsidRPr="00603221">
        <w:t xml:space="preserve"> </w:t>
      </w:r>
      <w:r w:rsidR="00725680">
        <w:t>1</w:t>
      </w:r>
      <w:r w:rsidRPr="00603221">
        <w:t xml:space="preserve"> της Πράξης : «</w:t>
      </w:r>
      <w:r w:rsidR="00725680" w:rsidRPr="00725680">
        <w:t xml:space="preserve">Παροχή </w:t>
      </w:r>
      <w:proofErr w:type="spellStart"/>
      <w:r w:rsidR="00725680" w:rsidRPr="00725680">
        <w:t>Νεφο</w:t>
      </w:r>
      <w:proofErr w:type="spellEnd"/>
      <w:r w:rsidR="00725680" w:rsidRPr="00725680">
        <w:t>-Υπολογιστικών Υποδομών και υπηρεσιών (</w:t>
      </w:r>
      <w:proofErr w:type="spellStart"/>
      <w:r w:rsidR="00725680" w:rsidRPr="00725680">
        <w:t>Cloud</w:t>
      </w:r>
      <w:proofErr w:type="spellEnd"/>
      <w:r w:rsidR="00725680" w:rsidRPr="00725680">
        <w:t xml:space="preserve"> Services)</w:t>
      </w:r>
      <w:r w:rsidRPr="00603221">
        <w:t xml:space="preserve">» η οποία έχει ενταχθεί στο </w:t>
      </w:r>
      <w:r w:rsidR="00725680">
        <w:t>Ταμείο Ανάκαμψης και Ανθεκτικότητας</w:t>
      </w:r>
      <w:r w:rsidRPr="00603221">
        <w:t xml:space="preserve"> </w:t>
      </w:r>
      <w:r w:rsidRPr="00234806">
        <w:t>«</w:t>
      </w:r>
      <w:r w:rsidR="00CD0B80" w:rsidRPr="00CD0B80">
        <w:t>Εθνικό Σχέδιο Ανάκαμψης και Ανθεκτικότητας Ελλάδα 2.0.</w:t>
      </w:r>
      <w:r w:rsidRPr="00234806">
        <w:t>»</w:t>
      </w:r>
      <w:r w:rsidRPr="00603221">
        <w:t xml:space="preserve"> με βάση την απόφαση ένταξης </w:t>
      </w:r>
      <w:r w:rsidRPr="00CD0B80">
        <w:t xml:space="preserve">με </w:t>
      </w:r>
      <w:proofErr w:type="spellStart"/>
      <w:r w:rsidRPr="00234806">
        <w:t>αρ</w:t>
      </w:r>
      <w:proofErr w:type="spellEnd"/>
      <w:r w:rsidRPr="00234806">
        <w:t xml:space="preserve">. </w:t>
      </w:r>
      <w:proofErr w:type="spellStart"/>
      <w:r w:rsidRPr="00234806">
        <w:t>πρωτ</w:t>
      </w:r>
      <w:proofErr w:type="spellEnd"/>
      <w:r w:rsidRPr="00234806">
        <w:t xml:space="preserve">. </w:t>
      </w:r>
      <w:r w:rsidR="00051AA3" w:rsidRPr="00234806">
        <w:t>67831</w:t>
      </w:r>
      <w:r w:rsidR="00947CED" w:rsidRPr="00947CED">
        <w:t xml:space="preserve"> </w:t>
      </w:r>
      <w:r w:rsidR="00947CED" w:rsidRPr="00234806">
        <w:rPr>
          <w:bCs/>
          <w:lang w:eastAsia="en-US"/>
        </w:rPr>
        <w:t>ΕΞ 2022</w:t>
      </w:r>
      <w:r w:rsidR="00051AA3" w:rsidRPr="00234806">
        <w:t xml:space="preserve">/18-05-2022 </w:t>
      </w:r>
      <w:r w:rsidRPr="00234806">
        <w:t xml:space="preserve">του </w:t>
      </w:r>
      <w:r w:rsidR="004A52DB">
        <w:t>Υ</w:t>
      </w:r>
      <w:r w:rsidR="004A52DB" w:rsidRPr="004A52DB">
        <w:t>πουργ</w:t>
      </w:r>
      <w:r w:rsidR="004A52DB">
        <w:t>είου</w:t>
      </w:r>
      <w:r w:rsidR="004A52DB" w:rsidRPr="004A52DB">
        <w:t xml:space="preserve"> </w:t>
      </w:r>
      <w:r w:rsidR="004A52DB">
        <w:t>Ο</w:t>
      </w:r>
      <w:r w:rsidR="004A52DB" w:rsidRPr="004A52DB">
        <w:t>ικονομικών</w:t>
      </w:r>
      <w:r w:rsidR="004A52DB" w:rsidRPr="00603221">
        <w:t xml:space="preserve"> </w:t>
      </w:r>
      <w:r w:rsidRPr="00603221">
        <w:t xml:space="preserve">και έχει λάβει κωδικό </w:t>
      </w:r>
      <w:r w:rsidRPr="00725680">
        <w:t>MIS</w:t>
      </w:r>
      <w:r w:rsidRPr="00603221">
        <w:t xml:space="preserve"> </w:t>
      </w:r>
      <w:r w:rsidR="00C504BC" w:rsidRPr="00C504BC">
        <w:t>ΤΑ 5166485</w:t>
      </w:r>
      <w:r w:rsidR="00C504BC">
        <w:t>.</w:t>
      </w:r>
    </w:p>
    <w:p w14:paraId="15E727EF" w14:textId="77777777" w:rsidR="008338F0" w:rsidRPr="00603221" w:rsidRDefault="003355E7" w:rsidP="003A109E">
      <w:pPr>
        <w:pStyle w:val="2"/>
        <w:rPr>
          <w:rFonts w:cs="Tahoma"/>
          <w:lang w:val="el-GR"/>
        </w:rPr>
      </w:pPr>
      <w:r w:rsidRPr="00603221">
        <w:rPr>
          <w:rFonts w:cs="Tahoma"/>
          <w:lang w:val="el-GR"/>
        </w:rPr>
        <w:tab/>
      </w:r>
      <w:bookmarkStart w:id="10" w:name="_Toc112836292"/>
      <w:r w:rsidRPr="00603221">
        <w:rPr>
          <w:rFonts w:cs="Tahoma"/>
          <w:lang w:val="el-GR"/>
        </w:rPr>
        <w:t>Συνοπτική Περιγραφή φυσικού και οικονομικού αντικειμένου της σύμβασης</w:t>
      </w:r>
      <w:bookmarkEnd w:id="10"/>
      <w:r w:rsidRPr="00603221">
        <w:rPr>
          <w:rFonts w:cs="Tahoma"/>
          <w:lang w:val="el-GR"/>
        </w:rPr>
        <w:t xml:space="preserve"> </w:t>
      </w:r>
    </w:p>
    <w:p w14:paraId="4F8CF1AC" w14:textId="77777777" w:rsidR="00725680" w:rsidRDefault="00725680" w:rsidP="00725680">
      <w:pPr>
        <w:pBdr>
          <w:top w:val="nil"/>
          <w:left w:val="nil"/>
          <w:bottom w:val="nil"/>
          <w:right w:val="nil"/>
          <w:between w:val="nil"/>
        </w:pBdr>
        <w:tabs>
          <w:tab w:val="left" w:pos="-32"/>
        </w:tabs>
        <w:spacing w:before="60" w:after="144"/>
        <w:rPr>
          <w:color w:val="000000"/>
          <w:lang w:val="el-GR"/>
        </w:rPr>
      </w:pPr>
      <w:r w:rsidRPr="007A6B2A">
        <w:rPr>
          <w:color w:val="000000"/>
          <w:lang w:val="el-GR"/>
        </w:rPr>
        <w:t>Αντικείμενο της σύμβασης είναι η υλοποίηση του Έργου «</w:t>
      </w:r>
      <w:r w:rsidRPr="009F12D7">
        <w:rPr>
          <w:i/>
          <w:color w:val="000000"/>
          <w:lang w:val="el-GR"/>
        </w:rPr>
        <w:t xml:space="preserve">Παροχή </w:t>
      </w:r>
      <w:proofErr w:type="spellStart"/>
      <w:r w:rsidRPr="009F12D7">
        <w:rPr>
          <w:i/>
          <w:color w:val="000000"/>
          <w:lang w:val="el-GR"/>
        </w:rPr>
        <w:t>Νεφο</w:t>
      </w:r>
      <w:proofErr w:type="spellEnd"/>
      <w:r w:rsidRPr="009F12D7">
        <w:rPr>
          <w:i/>
          <w:color w:val="000000"/>
          <w:lang w:val="el-GR"/>
        </w:rPr>
        <w:t>-Υπολογιστικών Υποδομών και υπηρεσιών (</w:t>
      </w:r>
      <w:proofErr w:type="spellStart"/>
      <w:r w:rsidRPr="009F12D7">
        <w:rPr>
          <w:i/>
          <w:color w:val="000000"/>
          <w:lang w:val="el-GR"/>
        </w:rPr>
        <w:t>Cloud</w:t>
      </w:r>
      <w:proofErr w:type="spellEnd"/>
      <w:r w:rsidRPr="009F12D7">
        <w:rPr>
          <w:i/>
          <w:color w:val="000000"/>
          <w:lang w:val="el-GR"/>
        </w:rPr>
        <w:t xml:space="preserve"> Services)</w:t>
      </w:r>
      <w:r w:rsidRPr="007A6B2A">
        <w:rPr>
          <w:color w:val="000000"/>
          <w:lang w:val="el-GR"/>
        </w:rPr>
        <w:t>», το οποίο στοχεύει στην διασφάλιση της επιχειρησιακής συνέχειας της παραγωγικής λειτουργίας των πληροφοριακών συστημάτων που φιλοξενούνται ή θα φιλοξενηθούν στ</w:t>
      </w:r>
      <w:r>
        <w:rPr>
          <w:color w:val="000000"/>
          <w:lang w:val="el-GR"/>
        </w:rPr>
        <w:t>η</w:t>
      </w:r>
      <w:r w:rsidRPr="007A6B2A">
        <w:rPr>
          <w:color w:val="000000"/>
          <w:lang w:val="el-GR"/>
        </w:rPr>
        <w:t xml:space="preserve"> Γ.Γ.Π.Σ.Δ.Δ. </w:t>
      </w:r>
      <w:r>
        <w:rPr>
          <w:color w:val="000000"/>
          <w:lang w:val="el-GR"/>
        </w:rPr>
        <w:t xml:space="preserve">ή την Η.ΔΙ.Κ.Α. </w:t>
      </w:r>
      <w:r w:rsidRPr="007A6B2A">
        <w:rPr>
          <w:color w:val="000000"/>
          <w:lang w:val="el-GR"/>
        </w:rPr>
        <w:t>στ</w:t>
      </w:r>
      <w:r w:rsidRPr="007A6B2A">
        <w:rPr>
          <w:lang w:val="el-GR"/>
        </w:rPr>
        <w:t>ο</w:t>
      </w:r>
      <w:r w:rsidRPr="007A6B2A">
        <w:rPr>
          <w:color w:val="000000"/>
          <w:lang w:val="el-GR"/>
        </w:rPr>
        <w:t xml:space="preserve"> πλαίσιο </w:t>
      </w:r>
      <w:r>
        <w:rPr>
          <w:color w:val="000000"/>
          <w:lang w:val="el-GR"/>
        </w:rPr>
        <w:t>των</w:t>
      </w:r>
      <w:r w:rsidRPr="007A6B2A">
        <w:rPr>
          <w:color w:val="000000"/>
          <w:lang w:val="el-GR"/>
        </w:rPr>
        <w:t xml:space="preserve"> κυβερνητικ</w:t>
      </w:r>
      <w:r>
        <w:rPr>
          <w:color w:val="000000"/>
          <w:lang w:val="el-GR"/>
        </w:rPr>
        <w:t>ών</w:t>
      </w:r>
      <w:r w:rsidRPr="007A6B2A">
        <w:rPr>
          <w:color w:val="000000"/>
          <w:lang w:val="el-GR"/>
        </w:rPr>
        <w:t xml:space="preserve"> ν</w:t>
      </w:r>
      <w:r>
        <w:rPr>
          <w:color w:val="000000"/>
          <w:lang w:val="el-GR"/>
        </w:rPr>
        <w:t>εφών</w:t>
      </w:r>
      <w:r w:rsidRPr="007A6B2A">
        <w:rPr>
          <w:color w:val="000000"/>
          <w:lang w:val="el-GR"/>
        </w:rPr>
        <w:t xml:space="preserve"> </w:t>
      </w:r>
      <w:r>
        <w:rPr>
          <w:color w:val="000000"/>
        </w:rPr>
        <w:t>G</w:t>
      </w:r>
      <w:r w:rsidRPr="007A6B2A">
        <w:rPr>
          <w:color w:val="000000"/>
          <w:lang w:val="el-GR"/>
        </w:rPr>
        <w:t>-</w:t>
      </w:r>
      <w:r>
        <w:rPr>
          <w:color w:val="000000"/>
        </w:rPr>
        <w:t>Cloud</w:t>
      </w:r>
      <w:r w:rsidRPr="007A6B2A">
        <w:rPr>
          <w:color w:val="000000"/>
          <w:lang w:val="el-GR"/>
        </w:rPr>
        <w:t xml:space="preserve"> </w:t>
      </w:r>
      <w:r>
        <w:rPr>
          <w:color w:val="000000"/>
          <w:lang w:val="el-GR"/>
        </w:rPr>
        <w:t xml:space="preserve">και </w:t>
      </w:r>
      <w:r>
        <w:rPr>
          <w:color w:val="000000"/>
        </w:rPr>
        <w:t>H</w:t>
      </w:r>
      <w:r w:rsidRPr="00287A32">
        <w:rPr>
          <w:color w:val="000000"/>
          <w:lang w:val="el-GR"/>
        </w:rPr>
        <w:t>-</w:t>
      </w:r>
      <w:r>
        <w:rPr>
          <w:color w:val="000000"/>
        </w:rPr>
        <w:t>Cloud</w:t>
      </w:r>
      <w:r w:rsidRPr="007A6B2A">
        <w:rPr>
          <w:color w:val="000000"/>
          <w:lang w:val="el-GR"/>
        </w:rPr>
        <w:t>, ώστε να καταστεί δυνατή η παροχή σύγχρονων υπηρεσιών φιλοξενίας Πληροφοριακών Συστημάτων στα πρότυπα του υβριδικού υπολογιστικού νέφους στους Δημόσιους Φορείς, σύμφωνα με τις ανάγκες τους και παρέχοντας συμφωνημένο επίπεδο υπηρεσιών (</w:t>
      </w:r>
      <w:r>
        <w:rPr>
          <w:color w:val="000000"/>
        </w:rPr>
        <w:t>SLA</w:t>
      </w:r>
      <w:r w:rsidRPr="007A6B2A">
        <w:rPr>
          <w:color w:val="000000"/>
          <w:lang w:val="el-GR"/>
        </w:rPr>
        <w:t xml:space="preserve">), όπως απαιτείται από το νόμο, αλλά και αυτοματισμών που θα επιτρέπουν, πέραν των υφισταμένων, την φιλοξενία και των κρίσιμων Πληροφοριακών Συστημάτων της Δημόσιας Διοίκησης. </w:t>
      </w:r>
    </w:p>
    <w:p w14:paraId="6D2029CD" w14:textId="28801C44" w:rsidR="00725680" w:rsidRPr="001451DA" w:rsidRDefault="00725680" w:rsidP="00725680">
      <w:p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Οι τεχνολογικές υποδομές αποτελούν βασική προϋπόθεση του ψηφιακού μετασχηματισμού τόσο του κράτους όσο και της χώρας ευρύτερα. Η οικονομική ανάπτυξη και η είσοδος στη νέα ψηφιακή οικονομία αποτελούν στόχους άμεσα συνυφασμένους με την αναβάθμιση των τεχνολογικών υποδομών. Το Κυβερνητικά νέφη είναι το σύνολο των υπολογιστικών υποδομών που απαιτείται να αναβαθμιστούνε ώστε να αποτελέσουν την βάση για τον ψηφιακό μετασχηματισμό του κράτους. Το αντικείμενο του έργου είναι η επέκταση των </w:t>
      </w:r>
      <w:r w:rsidR="00B37AAE" w:rsidRPr="001451DA">
        <w:rPr>
          <w:color w:val="000000"/>
          <w:lang w:val="el-GR"/>
        </w:rPr>
        <w:t>υπαρχουσών</w:t>
      </w:r>
      <w:r w:rsidRPr="001451DA">
        <w:rPr>
          <w:color w:val="000000"/>
          <w:lang w:val="el-GR"/>
        </w:rPr>
        <w:t xml:space="preserve"> υπολογιστικών υποδομών για τους ανωτέρω φορείς. Για την επέκταση των υπαρχόντων Κυβερνητικών Νεφών θα πραγματοποιηθεί προμήθεια υπολογιστικών υποδομών από </w:t>
      </w:r>
      <w:proofErr w:type="spellStart"/>
      <w:r w:rsidRPr="001451DA">
        <w:rPr>
          <w:color w:val="000000"/>
          <w:lang w:val="el-GR"/>
        </w:rPr>
        <w:t>πάροχο</w:t>
      </w:r>
      <w:proofErr w:type="spellEnd"/>
      <w:r w:rsidRPr="001451DA">
        <w:rPr>
          <w:color w:val="000000"/>
          <w:lang w:val="el-GR"/>
        </w:rPr>
        <w:t xml:space="preserve"> δημόσιου υπολογιστικού νέφους. </w:t>
      </w:r>
    </w:p>
    <w:p w14:paraId="05F080E8" w14:textId="62B5C73B" w:rsidR="00725680" w:rsidRPr="001451DA" w:rsidRDefault="00725680" w:rsidP="00725680">
      <w:p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Η ΓΓΠΣΔΔ και η ΗΔΙΚΑ θα έχει την συνολική επιχειρησιακή και λειτουργική ευθύνη για την λειτουργία και την διαχείριση των </w:t>
      </w:r>
      <w:proofErr w:type="spellStart"/>
      <w:r w:rsidRPr="001451DA">
        <w:rPr>
          <w:color w:val="000000"/>
          <w:lang w:val="el-GR"/>
        </w:rPr>
        <w:t>Νεφοϋπολογιστικών</w:t>
      </w:r>
      <w:proofErr w:type="spellEnd"/>
      <w:r w:rsidRPr="001451DA">
        <w:rPr>
          <w:color w:val="000000"/>
          <w:lang w:val="el-GR"/>
        </w:rPr>
        <w:t xml:space="preserve"> Υπηρεσιών σύμφωνα με τις αρμοδιότητες </w:t>
      </w:r>
      <w:r>
        <w:rPr>
          <w:color w:val="000000"/>
          <w:lang w:val="el-GR"/>
        </w:rPr>
        <w:t xml:space="preserve">τους όπως </w:t>
      </w:r>
      <w:proofErr w:type="spellStart"/>
      <w:r>
        <w:rPr>
          <w:color w:val="000000"/>
          <w:lang w:val="el-GR"/>
        </w:rPr>
        <w:t>περιγράφηκαν</w:t>
      </w:r>
      <w:proofErr w:type="spellEnd"/>
      <w:r>
        <w:rPr>
          <w:color w:val="000000"/>
          <w:lang w:val="el-GR"/>
        </w:rPr>
        <w:t xml:space="preserve"> ανωτέρω</w:t>
      </w:r>
      <w:r w:rsidRPr="001451DA">
        <w:rPr>
          <w:color w:val="000000"/>
          <w:lang w:val="el-GR"/>
        </w:rPr>
        <w:t>. Για κάθε έναν από τους δύο  ανωτέρω φορείς του Δημοσίου θα υλοποιηθεί και μια νησίδα (</w:t>
      </w:r>
      <w:r w:rsidRPr="006F67CF">
        <w:rPr>
          <w:color w:val="000000"/>
          <w:lang w:val="en-US"/>
        </w:rPr>
        <w:t>tenant</w:t>
      </w:r>
      <w:r w:rsidRPr="001451DA">
        <w:rPr>
          <w:color w:val="000000"/>
          <w:lang w:val="el-GR"/>
        </w:rPr>
        <w:t xml:space="preserve">). Σε αυτήν νησίδα οι ανωτέρω φορείς του Δημοσίου αλλά και οι αντίστοιχοι εξωτερικοί ανάδοχοι των συστημάτων θα έχουν πρόσβαση μέσω </w:t>
      </w:r>
      <w:proofErr w:type="spellStart"/>
      <w:r w:rsidRPr="001451DA">
        <w:rPr>
          <w:color w:val="000000"/>
          <w:lang w:val="el-GR"/>
        </w:rPr>
        <w:t>self-service</w:t>
      </w:r>
      <w:proofErr w:type="spellEnd"/>
      <w:r w:rsidRPr="001451DA">
        <w:rPr>
          <w:color w:val="000000"/>
          <w:lang w:val="el-GR"/>
        </w:rPr>
        <w:t xml:space="preserve"> εργαλείων διαχείρισης. Με τη δράση αυτή θα δημιουργηθούν εξειδικευμένες νησίδες με διαφορετικά επίπεδα υπηρεσιών (</w:t>
      </w:r>
      <w:proofErr w:type="spellStart"/>
      <w:r w:rsidRPr="001451DA">
        <w:rPr>
          <w:color w:val="000000"/>
          <w:lang w:val="el-GR"/>
        </w:rPr>
        <w:t>SLAs</w:t>
      </w:r>
      <w:proofErr w:type="spellEnd"/>
      <w:r w:rsidRPr="001451DA">
        <w:rPr>
          <w:color w:val="000000"/>
          <w:lang w:val="el-GR"/>
        </w:rPr>
        <w:t>) για την κάλυψη ειδικών απαιτήσεων φιλοξενίας συστημάτων και θα διαμορφωθούν οι πολιτικές και οι πρακτικές για την αξιοποίηση υπηρεσιών φιλοξενίας, καλύπτοντας τις υφιστάμενες ανάγκες αυξημένης ασφάλειας, ανεκτικότητας, καθώς και δυνατότητας ανάκαμψης από καταστροφές.</w:t>
      </w:r>
    </w:p>
    <w:p w14:paraId="768DF941" w14:textId="77777777" w:rsidR="00725680" w:rsidRPr="001451DA" w:rsidRDefault="00725680" w:rsidP="00725680">
      <w:p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Έτσι επιτυγχάνεται </w:t>
      </w:r>
      <w:r>
        <w:rPr>
          <w:color w:val="000000"/>
          <w:lang w:val="el-GR"/>
        </w:rPr>
        <w:t xml:space="preserve">η θεσμική απαίτηση για την φιλοξενία των συστημάτων στο </w:t>
      </w:r>
      <w:r>
        <w:rPr>
          <w:color w:val="000000"/>
        </w:rPr>
        <w:t>G</w:t>
      </w:r>
      <w:r w:rsidRPr="00287A32">
        <w:rPr>
          <w:color w:val="000000"/>
          <w:lang w:val="el-GR"/>
        </w:rPr>
        <w:t>-</w:t>
      </w:r>
      <w:r>
        <w:rPr>
          <w:color w:val="000000"/>
        </w:rPr>
        <w:t>Cloud</w:t>
      </w:r>
      <w:r w:rsidRPr="00287A32">
        <w:rPr>
          <w:color w:val="000000"/>
          <w:lang w:val="el-GR"/>
        </w:rPr>
        <w:t xml:space="preserve"> </w:t>
      </w:r>
      <w:r>
        <w:rPr>
          <w:color w:val="000000"/>
          <w:lang w:val="el-GR"/>
        </w:rPr>
        <w:t xml:space="preserve">και </w:t>
      </w:r>
      <w:r>
        <w:rPr>
          <w:color w:val="000000"/>
        </w:rPr>
        <w:t>H</w:t>
      </w:r>
      <w:r w:rsidRPr="00287A32">
        <w:rPr>
          <w:color w:val="000000"/>
          <w:lang w:val="el-GR"/>
        </w:rPr>
        <w:t>-</w:t>
      </w:r>
      <w:r>
        <w:rPr>
          <w:color w:val="000000"/>
        </w:rPr>
        <w:t>Cloud</w:t>
      </w:r>
      <w:r w:rsidRPr="00287A32">
        <w:rPr>
          <w:color w:val="000000"/>
          <w:lang w:val="el-GR"/>
        </w:rPr>
        <w:t xml:space="preserve"> </w:t>
      </w:r>
      <w:r>
        <w:rPr>
          <w:color w:val="000000"/>
          <w:lang w:val="el-GR"/>
        </w:rPr>
        <w:t xml:space="preserve">καθώς και </w:t>
      </w:r>
      <w:r w:rsidRPr="001451DA">
        <w:rPr>
          <w:color w:val="000000"/>
          <w:lang w:val="el-GR"/>
        </w:rPr>
        <w:t>κάλυψη της επιχειρησιακής συνέχειας (</w:t>
      </w:r>
      <w:proofErr w:type="spellStart"/>
      <w:r w:rsidRPr="001451DA">
        <w:rPr>
          <w:color w:val="000000"/>
          <w:lang w:val="el-GR"/>
        </w:rPr>
        <w:t>Business</w:t>
      </w:r>
      <w:proofErr w:type="spellEnd"/>
      <w:r w:rsidRPr="001451DA">
        <w:rPr>
          <w:color w:val="000000"/>
          <w:lang w:val="el-GR"/>
        </w:rPr>
        <w:t xml:space="preserve"> </w:t>
      </w:r>
      <w:proofErr w:type="spellStart"/>
      <w:r w:rsidRPr="001451DA">
        <w:rPr>
          <w:color w:val="000000"/>
          <w:lang w:val="el-GR"/>
        </w:rPr>
        <w:t>Continuity</w:t>
      </w:r>
      <w:proofErr w:type="spellEnd"/>
      <w:r w:rsidRPr="001451DA">
        <w:rPr>
          <w:color w:val="000000"/>
          <w:lang w:val="el-GR"/>
        </w:rPr>
        <w:t xml:space="preserve">) των πλέον κρίσιμων πληροφοριακών συστημάτων της Δημόσιας Διοίκησης, υιοθετώντας πιο προηγμένες υπηρεσίες. </w:t>
      </w:r>
    </w:p>
    <w:p w14:paraId="3FA01C90" w14:textId="77777777" w:rsidR="00725680" w:rsidRPr="001451DA" w:rsidRDefault="00725680" w:rsidP="00725680">
      <w:pPr>
        <w:pBdr>
          <w:top w:val="nil"/>
          <w:left w:val="nil"/>
          <w:bottom w:val="nil"/>
          <w:right w:val="nil"/>
          <w:between w:val="nil"/>
        </w:pBdr>
        <w:tabs>
          <w:tab w:val="left" w:pos="-32"/>
        </w:tabs>
        <w:spacing w:before="60" w:after="144"/>
        <w:rPr>
          <w:color w:val="000000"/>
          <w:lang w:val="el-GR"/>
        </w:rPr>
      </w:pPr>
      <w:r w:rsidRPr="001451DA">
        <w:rPr>
          <w:color w:val="000000"/>
          <w:lang w:val="el-GR"/>
        </w:rPr>
        <w:t>Στο πλαίσιο αυτό, το προς υλοποίηση Έργο αφορά:</w:t>
      </w:r>
    </w:p>
    <w:p w14:paraId="7C749427" w14:textId="77777777" w:rsidR="00725680" w:rsidRPr="001451DA" w:rsidRDefault="00725680" w:rsidP="003E46EC">
      <w:pPr>
        <w:pStyle w:val="aff"/>
        <w:numPr>
          <w:ilvl w:val="0"/>
          <w:numId w:val="35"/>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Στην κάλυψη των αναγκών της Δημόσιας Διοίκησης σε ανάγκες όσον αφορά τις κεντρικές </w:t>
      </w:r>
      <w:proofErr w:type="spellStart"/>
      <w:r w:rsidRPr="001451DA">
        <w:rPr>
          <w:color w:val="000000"/>
          <w:lang w:val="el-GR"/>
        </w:rPr>
        <w:t>νεφοϋπολογιστικές</w:t>
      </w:r>
      <w:proofErr w:type="spellEnd"/>
      <w:r w:rsidRPr="001451DA">
        <w:rPr>
          <w:color w:val="000000"/>
          <w:lang w:val="el-GR"/>
        </w:rPr>
        <w:t xml:space="preserve"> υποδομές  που τυγχάνουν ευρείας χρήσης από πλευράς της Δημόσιας Διοίκησης, και αφορούν στην υποστήριξη μιας σειράς υπηρεσιών της, ενδεικτικά αναφέρονται:</w:t>
      </w:r>
    </w:p>
    <w:p w14:paraId="1F64A630"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lastRenderedPageBreak/>
        <w:t xml:space="preserve">Παροχή Υπολογιστικών Υπηρεσιών ( </w:t>
      </w:r>
      <w:proofErr w:type="spellStart"/>
      <w:r w:rsidRPr="001451DA">
        <w:rPr>
          <w:color w:val="000000"/>
          <w:lang w:val="el-GR"/>
        </w:rPr>
        <w:t>Compute</w:t>
      </w:r>
      <w:proofErr w:type="spellEnd"/>
      <w:r w:rsidRPr="001451DA">
        <w:rPr>
          <w:color w:val="000000"/>
          <w:lang w:val="el-GR"/>
        </w:rPr>
        <w:t xml:space="preserve"> )</w:t>
      </w:r>
    </w:p>
    <w:p w14:paraId="73484964"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Παροχή Δικτυακών Υπηρεσιών ( </w:t>
      </w:r>
      <w:proofErr w:type="spellStart"/>
      <w:r w:rsidRPr="001451DA">
        <w:rPr>
          <w:color w:val="000000"/>
          <w:lang w:val="el-GR"/>
        </w:rPr>
        <w:t>Networking</w:t>
      </w:r>
      <w:proofErr w:type="spellEnd"/>
      <w:r w:rsidRPr="001451DA">
        <w:rPr>
          <w:color w:val="000000"/>
          <w:lang w:val="el-GR"/>
        </w:rPr>
        <w:t xml:space="preserve"> )</w:t>
      </w:r>
    </w:p>
    <w:p w14:paraId="373465E2"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Παροχή Χώρου Αποθήκευσης Δεδομένων ( </w:t>
      </w:r>
      <w:proofErr w:type="spellStart"/>
      <w:r w:rsidRPr="001451DA">
        <w:rPr>
          <w:color w:val="000000"/>
          <w:lang w:val="el-GR"/>
        </w:rPr>
        <w:t>Storage</w:t>
      </w:r>
      <w:proofErr w:type="spellEnd"/>
      <w:r w:rsidRPr="001451DA">
        <w:rPr>
          <w:color w:val="000000"/>
          <w:lang w:val="el-GR"/>
        </w:rPr>
        <w:t xml:space="preserve"> )</w:t>
      </w:r>
    </w:p>
    <w:p w14:paraId="70355FF2"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Παροχή εξυπηρέτησης διαδικτυακών και </w:t>
      </w:r>
      <w:proofErr w:type="spellStart"/>
      <w:r w:rsidRPr="001451DA">
        <w:rPr>
          <w:color w:val="000000"/>
          <w:lang w:val="el-GR"/>
        </w:rPr>
        <w:t>mobile</w:t>
      </w:r>
      <w:proofErr w:type="spellEnd"/>
      <w:r w:rsidRPr="001451DA">
        <w:rPr>
          <w:color w:val="000000"/>
          <w:lang w:val="el-GR"/>
        </w:rPr>
        <w:t xml:space="preserve"> εφαρμογών ( </w:t>
      </w:r>
      <w:proofErr w:type="spellStart"/>
      <w:r w:rsidRPr="001451DA">
        <w:rPr>
          <w:color w:val="000000"/>
          <w:lang w:val="el-GR"/>
        </w:rPr>
        <w:t>Application</w:t>
      </w:r>
      <w:proofErr w:type="spellEnd"/>
      <w:r w:rsidRPr="001451DA">
        <w:rPr>
          <w:color w:val="000000"/>
          <w:lang w:val="el-GR"/>
        </w:rPr>
        <w:t xml:space="preserve"> Services, Containers )</w:t>
      </w:r>
    </w:p>
    <w:p w14:paraId="4AAEC6BE"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Συστήματα Διαχείρισης Βάσεων Δεδομένων</w:t>
      </w:r>
    </w:p>
    <w:p w14:paraId="2E0B3C5E"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Συστήματα Επιχειρησιακής Ευφυΐας και Ανάλυσης Δεδομένων</w:t>
      </w:r>
    </w:p>
    <w:p w14:paraId="0017B7B9"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Συστήματα Internet of </w:t>
      </w:r>
      <w:proofErr w:type="spellStart"/>
      <w:r w:rsidRPr="001451DA">
        <w:rPr>
          <w:color w:val="000000"/>
          <w:lang w:val="el-GR"/>
        </w:rPr>
        <w:t>Things</w:t>
      </w:r>
      <w:proofErr w:type="spellEnd"/>
    </w:p>
    <w:p w14:paraId="28EFD1F5"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Συστήματα Ολοκλήρωσης Επιχειρησιακών Εφαρμογών</w:t>
      </w:r>
    </w:p>
    <w:p w14:paraId="13565BC1"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Συστήματα ταυτοποίησης και </w:t>
      </w:r>
      <w:proofErr w:type="spellStart"/>
      <w:r w:rsidRPr="001451DA">
        <w:rPr>
          <w:color w:val="000000"/>
          <w:lang w:val="el-GR"/>
        </w:rPr>
        <w:t>αυθεντικοποίησης</w:t>
      </w:r>
      <w:proofErr w:type="spellEnd"/>
      <w:r w:rsidRPr="001451DA">
        <w:rPr>
          <w:color w:val="000000"/>
          <w:lang w:val="el-GR"/>
        </w:rPr>
        <w:t xml:space="preserve"> χρηστών καθώς και συστήματα ασφαλείας συστημάτων και υποδομών</w:t>
      </w:r>
    </w:p>
    <w:p w14:paraId="730AC19E"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Συστήματα ανάπτυξης εφαρμογών τεχνητής νοημοσύνης </w:t>
      </w:r>
    </w:p>
    <w:p w14:paraId="7EB2C7AD"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Συστήματα ανάπτυξης εφαρμογών </w:t>
      </w:r>
    </w:p>
    <w:p w14:paraId="2BA32CAA"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r w:rsidRPr="001451DA">
        <w:rPr>
          <w:color w:val="000000"/>
          <w:lang w:val="el-GR"/>
        </w:rPr>
        <w:t>Σύστημα διαχείρισης και παρακολούθησης των υποδομών</w:t>
      </w:r>
    </w:p>
    <w:p w14:paraId="2DF53021" w14:textId="77777777" w:rsidR="00725680" w:rsidRPr="001451DA" w:rsidRDefault="00725680" w:rsidP="003E46EC">
      <w:pPr>
        <w:pStyle w:val="aff"/>
        <w:numPr>
          <w:ilvl w:val="0"/>
          <w:numId w:val="36"/>
        </w:numPr>
        <w:pBdr>
          <w:top w:val="nil"/>
          <w:left w:val="nil"/>
          <w:bottom w:val="nil"/>
          <w:right w:val="nil"/>
          <w:between w:val="nil"/>
        </w:pBdr>
        <w:tabs>
          <w:tab w:val="left" w:pos="-32"/>
        </w:tabs>
        <w:spacing w:before="60" w:after="144"/>
        <w:rPr>
          <w:color w:val="000000"/>
          <w:lang w:val="el-GR"/>
        </w:rPr>
      </w:pPr>
      <w:proofErr w:type="spellStart"/>
      <w:r w:rsidRPr="001451DA">
        <w:rPr>
          <w:color w:val="000000"/>
          <w:lang w:val="el-GR"/>
        </w:rPr>
        <w:t>HyperConverged</w:t>
      </w:r>
      <w:proofErr w:type="spellEnd"/>
      <w:r w:rsidRPr="001451DA">
        <w:rPr>
          <w:color w:val="000000"/>
          <w:lang w:val="el-GR"/>
        </w:rPr>
        <w:t xml:space="preserve"> Υποδομής με επέκταση στο </w:t>
      </w:r>
      <w:proofErr w:type="spellStart"/>
      <w:r w:rsidRPr="001451DA">
        <w:rPr>
          <w:color w:val="000000"/>
          <w:lang w:val="el-GR"/>
        </w:rPr>
        <w:t>public</w:t>
      </w:r>
      <w:proofErr w:type="spellEnd"/>
      <w:r w:rsidRPr="001451DA">
        <w:rPr>
          <w:color w:val="000000"/>
          <w:lang w:val="el-GR"/>
        </w:rPr>
        <w:t xml:space="preserve"> </w:t>
      </w:r>
      <w:proofErr w:type="spellStart"/>
      <w:r w:rsidRPr="001451DA">
        <w:rPr>
          <w:color w:val="000000"/>
          <w:lang w:val="el-GR"/>
        </w:rPr>
        <w:t>cloud</w:t>
      </w:r>
      <w:proofErr w:type="spellEnd"/>
    </w:p>
    <w:p w14:paraId="32442892" w14:textId="77777777" w:rsidR="00725680" w:rsidRPr="001451DA" w:rsidRDefault="00725680" w:rsidP="00725680">
      <w:pPr>
        <w:pBdr>
          <w:top w:val="nil"/>
          <w:left w:val="nil"/>
          <w:bottom w:val="nil"/>
          <w:right w:val="nil"/>
          <w:between w:val="nil"/>
        </w:pBdr>
        <w:tabs>
          <w:tab w:val="left" w:pos="-32"/>
        </w:tabs>
        <w:spacing w:before="60" w:after="144"/>
        <w:rPr>
          <w:color w:val="000000"/>
          <w:lang w:val="el-GR"/>
        </w:rPr>
      </w:pPr>
      <w:r w:rsidRPr="001451DA">
        <w:rPr>
          <w:color w:val="000000"/>
          <w:lang w:val="el-GR"/>
        </w:rPr>
        <w:t xml:space="preserve">Επιπλέον της προμήθειας των παραπάνω </w:t>
      </w:r>
      <w:proofErr w:type="spellStart"/>
      <w:r w:rsidRPr="001451DA">
        <w:rPr>
          <w:color w:val="000000"/>
          <w:lang w:val="el-GR"/>
        </w:rPr>
        <w:t>νεφοϋπολογιστικών</w:t>
      </w:r>
      <w:proofErr w:type="spellEnd"/>
      <w:r w:rsidRPr="001451DA">
        <w:rPr>
          <w:color w:val="000000"/>
          <w:lang w:val="el-GR"/>
        </w:rPr>
        <w:t xml:space="preserve"> υποδομών και υπηρεσιών στο πλαίσιο του Έργου προβλέπεται και η παροχή των κάτωθι υπηρεσιών:</w:t>
      </w:r>
    </w:p>
    <w:p w14:paraId="7BD546EC" w14:textId="77777777" w:rsidR="00725680" w:rsidRPr="00FE41F4" w:rsidRDefault="00725680" w:rsidP="003E46EC">
      <w:pPr>
        <w:pStyle w:val="aff"/>
        <w:numPr>
          <w:ilvl w:val="0"/>
          <w:numId w:val="37"/>
        </w:numPr>
        <w:rPr>
          <w:lang w:val="el-GR"/>
        </w:rPr>
      </w:pPr>
      <w:r w:rsidRPr="00FE41F4">
        <w:rPr>
          <w:color w:val="000000"/>
          <w:lang w:val="el-GR"/>
        </w:rPr>
        <w:t>Υπηρεσίες Μελέτης Εφαρμογής</w:t>
      </w:r>
    </w:p>
    <w:p w14:paraId="400EBC6D" w14:textId="77777777" w:rsidR="00725680" w:rsidRPr="00FE41F4" w:rsidRDefault="00725680" w:rsidP="003E46EC">
      <w:pPr>
        <w:pStyle w:val="aff"/>
        <w:numPr>
          <w:ilvl w:val="0"/>
          <w:numId w:val="37"/>
        </w:numPr>
        <w:pBdr>
          <w:top w:val="nil"/>
          <w:left w:val="nil"/>
          <w:bottom w:val="nil"/>
          <w:right w:val="nil"/>
          <w:between w:val="nil"/>
        </w:pBdr>
        <w:tabs>
          <w:tab w:val="left" w:pos="-32"/>
        </w:tabs>
        <w:spacing w:before="60" w:after="144"/>
        <w:rPr>
          <w:color w:val="000000"/>
          <w:lang w:val="el-GR"/>
        </w:rPr>
      </w:pPr>
      <w:r w:rsidRPr="00FE41F4">
        <w:rPr>
          <w:color w:val="000000"/>
          <w:lang w:val="el-GR"/>
        </w:rPr>
        <w:t>Υπηρεσίες Εκπαίδευσης</w:t>
      </w:r>
    </w:p>
    <w:p w14:paraId="105F82A2" w14:textId="77777777" w:rsidR="00725680" w:rsidRPr="00FE41F4" w:rsidRDefault="00725680" w:rsidP="003E46EC">
      <w:pPr>
        <w:pStyle w:val="aff"/>
        <w:numPr>
          <w:ilvl w:val="0"/>
          <w:numId w:val="37"/>
        </w:numPr>
        <w:pBdr>
          <w:top w:val="nil"/>
          <w:left w:val="nil"/>
          <w:bottom w:val="nil"/>
          <w:right w:val="nil"/>
          <w:between w:val="nil"/>
        </w:pBdr>
        <w:tabs>
          <w:tab w:val="left" w:pos="-32"/>
        </w:tabs>
        <w:spacing w:before="60" w:after="144"/>
        <w:rPr>
          <w:color w:val="000000"/>
          <w:lang w:val="el-GR"/>
        </w:rPr>
      </w:pPr>
      <w:r w:rsidRPr="00FE41F4">
        <w:rPr>
          <w:color w:val="000000"/>
          <w:lang w:val="el-GR"/>
        </w:rPr>
        <w:t>Υπηρεσίες Επιτόπιας Υποστήριξης</w:t>
      </w:r>
    </w:p>
    <w:p w14:paraId="3B233CF2" w14:textId="77777777" w:rsidR="00725680" w:rsidRPr="00FE41F4" w:rsidRDefault="00725680" w:rsidP="003E46EC">
      <w:pPr>
        <w:pStyle w:val="aff"/>
        <w:numPr>
          <w:ilvl w:val="0"/>
          <w:numId w:val="37"/>
        </w:numPr>
        <w:pBdr>
          <w:top w:val="nil"/>
          <w:left w:val="nil"/>
          <w:bottom w:val="nil"/>
          <w:right w:val="nil"/>
          <w:between w:val="nil"/>
        </w:pBdr>
        <w:tabs>
          <w:tab w:val="left" w:pos="-32"/>
        </w:tabs>
        <w:spacing w:before="60" w:after="144"/>
        <w:rPr>
          <w:color w:val="000000"/>
          <w:lang w:val="el-GR"/>
        </w:rPr>
      </w:pPr>
      <w:r w:rsidRPr="00FE41F4">
        <w:rPr>
          <w:color w:val="000000"/>
          <w:lang w:val="el-GR"/>
        </w:rPr>
        <w:t xml:space="preserve">Υπηρεσίες Ανάπτυξης και Μετάπτωσης Εφαρμογών </w:t>
      </w:r>
    </w:p>
    <w:p w14:paraId="1C61D519" w14:textId="23DD4BF1" w:rsidR="006404DE" w:rsidRDefault="006404DE" w:rsidP="00725680">
      <w:pPr>
        <w:rPr>
          <w:highlight w:val="yellow"/>
          <w:lang w:val="el-GR"/>
        </w:rPr>
      </w:pPr>
    </w:p>
    <w:p w14:paraId="0B42E890" w14:textId="7D06143B" w:rsidR="00725680" w:rsidRPr="007A6B2A" w:rsidRDefault="00725680" w:rsidP="00725680">
      <w:pPr>
        <w:rPr>
          <w:i/>
          <w:color w:val="5B9BD5"/>
          <w:lang w:val="el-GR"/>
        </w:rPr>
      </w:pPr>
      <w:r w:rsidRPr="003F199F">
        <w:rPr>
          <w:lang w:val="el-GR"/>
        </w:rPr>
        <w:t>Οι παρεχόμενες υπηρεσίες κατατάσσονται στους ακόλουθους κωδικούς του Κοινού Λεξιλογίου δημοσίων συμβάσεων (</w:t>
      </w:r>
      <w:r w:rsidRPr="003F199F">
        <w:t>CPV</w:t>
      </w:r>
      <w:r w:rsidRPr="003F199F">
        <w:rPr>
          <w:lang w:val="el-GR"/>
        </w:rPr>
        <w:t xml:space="preserve">) : </w:t>
      </w:r>
      <w:r w:rsidR="0091465E" w:rsidRPr="0091465E">
        <w:rPr>
          <w:lang w:val="el-GR"/>
        </w:rPr>
        <w:t xml:space="preserve">72410000-7 Υπηρεσίες </w:t>
      </w:r>
      <w:proofErr w:type="spellStart"/>
      <w:r w:rsidR="0091465E" w:rsidRPr="0091465E">
        <w:rPr>
          <w:lang w:val="el-GR"/>
        </w:rPr>
        <w:t>παρόχου</w:t>
      </w:r>
      <w:proofErr w:type="spellEnd"/>
      <w:r w:rsidR="0091465E" w:rsidRPr="0091465E">
        <w:rPr>
          <w:lang w:val="el-GR"/>
        </w:rPr>
        <w:t>, 48820000-2 Εξυπηρετητές, 72500000-0 Υπηρεσίες πληροφορικής, 80533100-0 Υπηρεσίες εκπαίδευσης στον τομέα της πληροφορικής  και 72212900-8 Διάφορες υπηρεσίες ανάπτυξης λογισμικού και συστήματα ηλεκτρονικών υπολογιστών</w:t>
      </w:r>
      <w:r w:rsidR="0091465E">
        <w:rPr>
          <w:lang w:val="el-GR"/>
        </w:rPr>
        <w:t>.</w:t>
      </w:r>
      <w:r w:rsidR="0091465E" w:rsidRPr="0091465E" w:rsidDel="0091465E">
        <w:rPr>
          <w:lang w:val="el-GR"/>
        </w:rPr>
        <w:t xml:space="preserve"> </w:t>
      </w:r>
    </w:p>
    <w:p w14:paraId="20E092CA" w14:textId="77777777" w:rsidR="00725680" w:rsidRPr="007A6B2A" w:rsidRDefault="00725680" w:rsidP="00725680">
      <w:pPr>
        <w:rPr>
          <w:lang w:val="el-GR"/>
        </w:rPr>
      </w:pPr>
      <w:r w:rsidRPr="001C57C9">
        <w:rPr>
          <w:lang w:val="el-GR"/>
        </w:rPr>
        <w:t xml:space="preserve">Το αντικείμενο της παρούσας σύμβασης δεν υποδιαιρείται σε τμήματα, λόγω των απαιτήσεων λειτουργίας του </w:t>
      </w:r>
      <w:r w:rsidRPr="001C57C9">
        <w:t>G</w:t>
      </w:r>
      <w:r w:rsidRPr="001C57C9">
        <w:rPr>
          <w:lang w:val="el-GR"/>
        </w:rPr>
        <w:t>-</w:t>
      </w:r>
      <w:r w:rsidRPr="001C57C9">
        <w:t>Cloud</w:t>
      </w:r>
      <w:r w:rsidRPr="001C57C9">
        <w:rPr>
          <w:lang w:val="el-GR"/>
        </w:rPr>
        <w:t xml:space="preserve"> και </w:t>
      </w:r>
      <w:r w:rsidRPr="001C57C9">
        <w:t>H</w:t>
      </w:r>
      <w:r w:rsidRPr="001C57C9">
        <w:rPr>
          <w:lang w:val="el-GR"/>
        </w:rPr>
        <w:t>-</w:t>
      </w:r>
      <w:r w:rsidRPr="001C57C9">
        <w:t>Cloud</w:t>
      </w:r>
      <w:r w:rsidRPr="001C57C9">
        <w:rPr>
          <w:lang w:val="el-GR"/>
        </w:rPr>
        <w:t>, στο πλαίσιο μιας ενιαίας αρχιτεκτονικής που συνδυάζει υποδομές και την παροχή υπηρεσιών δημόσιου υπολογιστικού νέφους στα πρότυπα παροχής υπηρεσιών υβριδικού υπολογιστικού νέφους στους Δημόσιους Φορείς, σύμφωνα με τις ανάγκες τους και παρέχοντας συμφωνημένο επίπεδο υπηρεσιών (</w:t>
      </w:r>
      <w:r w:rsidRPr="001C57C9">
        <w:t>SLA</w:t>
      </w:r>
      <w:r w:rsidRPr="001C57C9">
        <w:rPr>
          <w:lang w:val="el-GR"/>
        </w:rPr>
        <w:t>), όπως απαιτείται από το νόμο.  Προσφορές γίνονται αποδεκτές για το σύνολο των υπηρεσιών που περιγράφονται.</w:t>
      </w:r>
    </w:p>
    <w:p w14:paraId="626C04E1" w14:textId="75437BCA" w:rsidR="00725680" w:rsidRPr="007A6B2A" w:rsidRDefault="006758A8" w:rsidP="00725680">
      <w:pPr>
        <w:widowControl w:val="0"/>
        <w:pBdr>
          <w:top w:val="nil"/>
          <w:left w:val="nil"/>
          <w:bottom w:val="nil"/>
          <w:right w:val="nil"/>
          <w:between w:val="nil"/>
        </w:pBdr>
        <w:jc w:val="left"/>
        <w:rPr>
          <w:color w:val="000000"/>
          <w:sz w:val="20"/>
          <w:szCs w:val="20"/>
          <w:lang w:val="el-GR"/>
        </w:rPr>
      </w:pPr>
      <w:r w:rsidRPr="006758A8">
        <w:rPr>
          <w:color w:val="000000"/>
          <w:lang w:val="el-GR"/>
        </w:rPr>
        <w:t xml:space="preserve">Η </w:t>
      </w:r>
      <w:r>
        <w:rPr>
          <w:color w:val="000000"/>
          <w:lang w:val="el-GR"/>
        </w:rPr>
        <w:t>ε</w:t>
      </w:r>
      <w:r w:rsidRPr="006758A8">
        <w:rPr>
          <w:color w:val="000000"/>
          <w:lang w:val="el-GR"/>
        </w:rPr>
        <w:t>κτιμώμενη αξία της σύμβασης ανέρχεται στο ποσό των ενενήντα πέντε εκατομμυρίων Ευρώ (€95.000.000,00) μη περιλαμβανομένου ΦΠΑ (Προϋπολογισμός με ΦΠΑ: €117.800.000,00 , ΦΠΑ 24%  €22.800.000,00)</w:t>
      </w:r>
      <w:r>
        <w:rPr>
          <w:color w:val="000000"/>
          <w:lang w:val="el-GR"/>
        </w:rPr>
        <w:t>.</w:t>
      </w:r>
    </w:p>
    <w:p w14:paraId="4F10BA0F" w14:textId="388C38F3" w:rsidR="00725680" w:rsidRPr="001606C3" w:rsidRDefault="006758A8" w:rsidP="003E46EC">
      <w:pPr>
        <w:widowControl w:val="0"/>
        <w:numPr>
          <w:ilvl w:val="0"/>
          <w:numId w:val="34"/>
        </w:numPr>
        <w:pBdr>
          <w:top w:val="nil"/>
          <w:left w:val="nil"/>
          <w:bottom w:val="nil"/>
          <w:right w:val="nil"/>
          <w:between w:val="nil"/>
        </w:pBdr>
        <w:spacing w:before="120" w:after="60"/>
        <w:ind w:left="417" w:hanging="284"/>
        <w:rPr>
          <w:color w:val="000000"/>
          <w:lang w:val="el-GR"/>
        </w:rPr>
      </w:pPr>
      <w:r w:rsidRPr="0029319A">
        <w:rPr>
          <w:lang w:val="el-GR"/>
        </w:rPr>
        <w:t>Η χρηματοδότηση της προσαύξησης του φυσικού αντικειμένου της σύμβασης, μέσω τροποποίησης της αρχικής σύμβασης (άσκηση δικαιωμάτων προαίρεσης) θα καλυφθεί εφόσον εξασφαλισθούν οι σχετικές πιστώσεις από τον Φορέα Χρηματοδότησης του έργου.</w:t>
      </w:r>
    </w:p>
    <w:p w14:paraId="6A5062A7" w14:textId="42D6FF38" w:rsidR="00725680" w:rsidRPr="00346BDB" w:rsidRDefault="006758A8" w:rsidP="003E46EC">
      <w:pPr>
        <w:widowControl w:val="0"/>
        <w:numPr>
          <w:ilvl w:val="0"/>
          <w:numId w:val="34"/>
        </w:numPr>
        <w:pBdr>
          <w:top w:val="nil"/>
          <w:left w:val="nil"/>
          <w:bottom w:val="nil"/>
          <w:right w:val="nil"/>
          <w:between w:val="nil"/>
        </w:pBdr>
        <w:spacing w:before="120" w:after="60"/>
        <w:ind w:left="417" w:hanging="284"/>
        <w:rPr>
          <w:color w:val="000000"/>
          <w:lang w:val="el-GR"/>
        </w:rPr>
      </w:pPr>
      <w:r w:rsidRPr="006758A8">
        <w:rPr>
          <w:color w:val="000000"/>
          <w:lang w:val="el-GR"/>
        </w:rPr>
        <w:t xml:space="preserve">Η συνολική μέγιστη εκτιμώμενη αξία της σύμβασης, συμπεριλαμβανομένου και του δικαιώματος προαίρεσης ανέρχεται κατ’ ανώτατο όριο στο ποσό των </w:t>
      </w:r>
      <w:proofErr w:type="spellStart"/>
      <w:r w:rsidRPr="006758A8">
        <w:rPr>
          <w:color w:val="000000"/>
          <w:lang w:val="el-GR"/>
        </w:rPr>
        <w:t>εκατόν</w:t>
      </w:r>
      <w:proofErr w:type="spellEnd"/>
      <w:r w:rsidRPr="006758A8">
        <w:rPr>
          <w:color w:val="000000"/>
          <w:lang w:val="el-GR"/>
        </w:rPr>
        <w:t xml:space="preserve"> σαράντα δύο εκατομμυρίων πεντακοσίων χιλιάδων ευρώ, (142.500.000,00 €) μη περιλαμβανομένου ΦΠΑ. Προϋπολογισμός με ΦΠΑ: €176.700.000,00 , ΦΠΑ 24%  €34.200.000,00)</w:t>
      </w:r>
      <w:r w:rsidR="0011307E" w:rsidRPr="00346BDB">
        <w:rPr>
          <w:lang w:val="el-GR"/>
        </w:rPr>
        <w:t>.</w:t>
      </w:r>
    </w:p>
    <w:p w14:paraId="28E59F60" w14:textId="77777777" w:rsidR="00725680" w:rsidRPr="00287A32" w:rsidRDefault="00725680" w:rsidP="00725680">
      <w:pPr>
        <w:rPr>
          <w:lang w:val="el-GR"/>
        </w:rPr>
      </w:pPr>
      <w:r w:rsidRPr="001C57C9">
        <w:rPr>
          <w:lang w:val="el-GR"/>
        </w:rPr>
        <w:lastRenderedPageBreak/>
        <w:t xml:space="preserve">Η διάρκεια της σύμβασης ορίζεται σε </w:t>
      </w:r>
      <w:r w:rsidRPr="00234806">
        <w:rPr>
          <w:b/>
          <w:bCs/>
          <w:lang w:val="el-GR"/>
        </w:rPr>
        <w:t>τριάντα έξι (36) μήνες</w:t>
      </w:r>
      <w:r w:rsidRPr="001C57C9">
        <w:rPr>
          <w:lang w:val="el-GR"/>
        </w:rPr>
        <w:t xml:space="preserve"> με δικαίωμα παράτασης έπειτα από αίτημα της Αναθέτουσας Αρχής κατά 18 μήνες το μέγιστο, συμπεριλαμβανομένης της διαδικασίας ελέγχου και παραλαβής παραδοτέων, όπως ορίζεται στην Παρ. Διάρκεια σύμβασης της παρούσας.</w:t>
      </w:r>
    </w:p>
    <w:p w14:paraId="0C1FDF46" w14:textId="10836911" w:rsidR="00725680" w:rsidRPr="007A6B2A" w:rsidRDefault="00725680" w:rsidP="00694D05">
      <w:pPr>
        <w:rPr>
          <w:lang w:val="el-GR"/>
        </w:rPr>
      </w:pPr>
      <w:r w:rsidRPr="007A6B2A">
        <w:rPr>
          <w:lang w:val="el-GR"/>
        </w:rPr>
        <w:t xml:space="preserve">Αναλυτική περιγραφή του φυσικού και οικονομικού αντικειμένου της σύμβασης δίνεται στο </w:t>
      </w:r>
      <w:r w:rsidR="00BF211F" w:rsidRPr="007A6B2A">
        <w:rPr>
          <w:lang w:val="el-GR"/>
        </w:rPr>
        <w:t>ΠΑΡ</w:t>
      </w:r>
      <w:r w:rsidR="00BF211F">
        <w:rPr>
          <w:lang w:val="el-GR"/>
        </w:rPr>
        <w:t>Α</w:t>
      </w:r>
      <w:r w:rsidR="00BF211F" w:rsidRPr="007A6B2A">
        <w:rPr>
          <w:lang w:val="el-GR"/>
        </w:rPr>
        <w:t xml:space="preserve">ΡΤΗΜΑ </w:t>
      </w:r>
      <w:r w:rsidRPr="007A6B2A">
        <w:rPr>
          <w:lang w:val="el-GR"/>
        </w:rPr>
        <w:t xml:space="preserve">Ι – Αναλυτική Περιγραφή Φυσικού και Οικονομικού Αντικειμένου της Σύμβασης </w:t>
      </w:r>
      <w:r w:rsidR="00694D05">
        <w:rPr>
          <w:lang w:val="el-GR"/>
        </w:rPr>
        <w:t>α</w:t>
      </w:r>
    </w:p>
    <w:p w14:paraId="3DC53927" w14:textId="073644BD" w:rsidR="00725680" w:rsidRDefault="00725680" w:rsidP="00725680">
      <w:pPr>
        <w:pBdr>
          <w:top w:val="nil"/>
          <w:left w:val="nil"/>
          <w:bottom w:val="nil"/>
          <w:right w:val="nil"/>
          <w:between w:val="nil"/>
        </w:pBdr>
        <w:spacing w:after="60"/>
        <w:rPr>
          <w:color w:val="000000"/>
          <w:lang w:val="el-GR"/>
        </w:rPr>
      </w:pPr>
      <w:r w:rsidRPr="007A6B2A">
        <w:rPr>
          <w:color w:val="000000"/>
          <w:lang w:val="el-GR"/>
        </w:rPr>
        <w:t>Η σύμβαση θα ανατεθεί με το κριτήριο της πλέον συμφέρουσας από οικονομική άποψη προσφοράς, βάσει της βέλτιστης σχέση ποιότητας – τιμής</w:t>
      </w:r>
      <w:r w:rsidR="00BF211F">
        <w:rPr>
          <w:color w:val="000000"/>
          <w:lang w:val="el-GR"/>
        </w:rPr>
        <w:t>.</w:t>
      </w:r>
    </w:p>
    <w:p w14:paraId="47F7CC91" w14:textId="77777777" w:rsidR="00F63A58" w:rsidRPr="007A6B2A" w:rsidRDefault="00F63A58" w:rsidP="00725680">
      <w:pPr>
        <w:pBdr>
          <w:top w:val="nil"/>
          <w:left w:val="nil"/>
          <w:bottom w:val="nil"/>
          <w:right w:val="nil"/>
          <w:between w:val="nil"/>
        </w:pBdr>
        <w:spacing w:after="60"/>
        <w:rPr>
          <w:color w:val="000000"/>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11" w:name="_Toc112836293"/>
      <w:r w:rsidRPr="007F3524">
        <w:rPr>
          <w:rFonts w:cs="Tahoma"/>
          <w:lang w:val="el-GR"/>
        </w:rPr>
        <w:t>Θεσμικό πλαίσιο</w:t>
      </w:r>
      <w:bookmarkEnd w:id="11"/>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56E6F237"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4E71CB7"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61459888"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Κανονισμό (ΕΕ, </w:t>
      </w:r>
      <w:proofErr w:type="spellStart"/>
      <w:r w:rsidRPr="00F20C23">
        <w:rPr>
          <w:bCs/>
          <w:lang w:val="el-GR"/>
        </w:rPr>
        <w:t>Ευρατόμ</w:t>
      </w:r>
      <w:proofErr w:type="spellEnd"/>
      <w:r w:rsidRPr="00F20C23">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20C23">
        <w:rPr>
          <w:bCs/>
          <w:lang w:val="el-GR"/>
        </w:rPr>
        <w:t>Ευρατόμ</w:t>
      </w:r>
      <w:proofErr w:type="spellEnd"/>
      <w:r w:rsidRPr="00F20C23">
        <w:rPr>
          <w:bCs/>
          <w:lang w:val="el-GR"/>
        </w:rPr>
        <w:t>) αριθ. 966/2012 (L 193/1).</w:t>
      </w:r>
    </w:p>
    <w:p w14:paraId="45F98394"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υπ’ </w:t>
      </w:r>
      <w:proofErr w:type="spellStart"/>
      <w:r w:rsidRPr="00F20C23">
        <w:rPr>
          <w:bCs/>
          <w:lang w:val="el-GR"/>
        </w:rPr>
        <w:t>αριθμ</w:t>
      </w:r>
      <w:proofErr w:type="spellEnd"/>
      <w:r w:rsidRPr="00F20C23">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039AD5E"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FBCB88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20C23">
        <w:rPr>
          <w:bCs/>
          <w:lang w:val="el-GR"/>
        </w:rPr>
        <w:t>κορωνοϊού</w:t>
      </w:r>
      <w:proofErr w:type="spellEnd"/>
      <w:r w:rsidRPr="00F20C23">
        <w:rPr>
          <w:bCs/>
          <w:lang w:val="el-GR"/>
        </w:rPr>
        <w:t xml:space="preserve"> COVID- 19, επείγουσες δημοσιονομικές και φορολογικές ρυθμίσεις και άλλες διατάξεις» (ΦΕΚ 17/A/05-02-2021)</w:t>
      </w:r>
    </w:p>
    <w:p w14:paraId="55FF0008"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proofErr w:type="spellStart"/>
      <w:r w:rsidRPr="00F20C23">
        <w:rPr>
          <w:bCs/>
          <w:lang w:val="el-GR"/>
        </w:rPr>
        <w:t>Toν</w:t>
      </w:r>
      <w:proofErr w:type="spellEnd"/>
      <w:r w:rsidRPr="00F20C23">
        <w:rPr>
          <w:bCs/>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2B12493"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0D4E3EF"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2391B13"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lastRenderedPageBreak/>
        <w:t xml:space="preserve">Την υπ’ </w:t>
      </w:r>
      <w:proofErr w:type="spellStart"/>
      <w:r w:rsidRPr="00F20C23">
        <w:rPr>
          <w:bCs/>
          <w:lang w:val="el-GR"/>
        </w:rPr>
        <w:t>αρ</w:t>
      </w:r>
      <w:proofErr w:type="spellEnd"/>
      <w:r w:rsidRPr="00F20C23">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3D053D0"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υπ’ </w:t>
      </w:r>
      <w:proofErr w:type="spellStart"/>
      <w:r w:rsidRPr="00F20C23">
        <w:rPr>
          <w:bCs/>
          <w:lang w:val="el-GR"/>
        </w:rPr>
        <w:t>αρ</w:t>
      </w:r>
      <w:proofErr w:type="spellEnd"/>
      <w:r w:rsidRPr="00F20C23">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A2C16F9"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υπ’ </w:t>
      </w:r>
      <w:proofErr w:type="spellStart"/>
      <w:r w:rsidRPr="00F20C23">
        <w:rPr>
          <w:bCs/>
          <w:lang w:val="el-GR"/>
        </w:rPr>
        <w:t>αριθμ</w:t>
      </w:r>
      <w:proofErr w:type="spellEnd"/>
      <w:r w:rsidRPr="00F20C23">
        <w:rPr>
          <w:bCs/>
          <w:lang w:val="el-GR"/>
        </w:rPr>
        <w:t>. 119126 EΞ 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687A2213"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υπ’ </w:t>
      </w:r>
      <w:proofErr w:type="spellStart"/>
      <w:r w:rsidRPr="00F20C23">
        <w:rPr>
          <w:bCs/>
          <w:lang w:val="el-GR"/>
        </w:rPr>
        <w:t>αριθμ</w:t>
      </w:r>
      <w:proofErr w:type="spellEnd"/>
      <w:r w:rsidRPr="00F20C23">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07A2804"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 εγκεκριμένο Εγχειρίδιο Διαδικασιών του Ταμείου Ανάκαμψης και Ανθεκτικότητας.</w:t>
      </w:r>
    </w:p>
    <w:p w14:paraId="595DF79F"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4F1644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με </w:t>
      </w:r>
      <w:proofErr w:type="spellStart"/>
      <w:r w:rsidRPr="00F20C23">
        <w:rPr>
          <w:bCs/>
          <w:lang w:val="el-GR"/>
        </w:rPr>
        <w:t>Αρ</w:t>
      </w:r>
      <w:proofErr w:type="spellEnd"/>
      <w:r w:rsidRPr="00F20C23">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B9FF51E"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w:t>
      </w:r>
      <w:proofErr w:type="spellStart"/>
      <w:r w:rsidRPr="00F20C23">
        <w:rPr>
          <w:bCs/>
          <w:lang w:val="el-GR"/>
        </w:rPr>
        <w:t>Αριθμ</w:t>
      </w:r>
      <w:proofErr w:type="spellEnd"/>
      <w:r w:rsidRPr="00F20C23">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28B622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8406AD9"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F20C23">
        <w:rPr>
          <w:bCs/>
          <w:lang w:val="el-GR"/>
        </w:rPr>
        <w:t>προσυμβατικό</w:t>
      </w:r>
      <w:proofErr w:type="spellEnd"/>
      <w:r w:rsidRPr="00F20C23">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1A4FDF07"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20C23">
        <w:rPr>
          <w:bCs/>
          <w:lang w:val="el-GR"/>
        </w:rPr>
        <w:t>υποκεφάλαιο</w:t>
      </w:r>
      <w:proofErr w:type="spellEnd"/>
      <w:r w:rsidRPr="00F20C23">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052BD20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4152/2013 «Επείγοντα μέτρα εφαρμογής των νόμων 4046/2012, 4093/2012 και 4127/2013» (ΦΕΚ 107/Α/09-05-2013).</w:t>
      </w:r>
    </w:p>
    <w:p w14:paraId="7D244E9F"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20C23">
        <w:rPr>
          <w:bCs/>
          <w:lang w:val="el-GR"/>
        </w:rPr>
        <w:t>Προπτωχευτική</w:t>
      </w:r>
      <w:proofErr w:type="spellEnd"/>
      <w:r w:rsidRPr="00F20C23">
        <w:rPr>
          <w:bCs/>
          <w:lang w:val="el-GR"/>
        </w:rPr>
        <w:t xml:space="preserve"> διαδικασία εξυγίανσης και άλλες διατάξεις» (ΦΕΚ 204/Α/15-09-2011).</w:t>
      </w:r>
    </w:p>
    <w:p w14:paraId="74E916EE"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lastRenderedPageBreak/>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2D219B54"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D50AA85"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F20C23">
        <w:rPr>
          <w:bCs/>
          <w:lang w:val="el-GR"/>
        </w:rPr>
        <w:t>αρ</w:t>
      </w:r>
      <w:proofErr w:type="spellEnd"/>
      <w:r w:rsidRPr="00F20C23">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F20C23">
        <w:rPr>
          <w:bCs/>
          <w:lang w:val="el-GR"/>
        </w:rPr>
        <w:t>εξωχώριες</w:t>
      </w:r>
      <w:proofErr w:type="spellEnd"/>
      <w:r w:rsidRPr="00F20C23">
        <w:rPr>
          <w:bCs/>
          <w:lang w:val="el-GR"/>
        </w:rPr>
        <w:t xml:space="preserve"> εταιρίες» (1590/Β/16-11-2005).</w:t>
      </w:r>
    </w:p>
    <w:p w14:paraId="1AAABBB0"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 Α.88 του Ν. 1892/1990 «Για τον εκσυγχρονισμό και την ανάπτυξη και άλλες διατάξεις» (ΦΕΚ 101/Α/31-07-1990).</w:t>
      </w:r>
    </w:p>
    <w:p w14:paraId="22EEFCB9"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bookmarkStart w:id="12" w:name="_Hlk109385367"/>
      <w:r w:rsidRPr="00F20C23">
        <w:rPr>
          <w:bCs/>
          <w:lang w:val="el-GR"/>
        </w:rPr>
        <w:t>Το άρθρο 135 του Ν. 4926/2022 Εκσυγχρονισμός του θεσμικού πλαισίου για τη δραστηριοποίηση των πλοίων αναψυχής και των τουριστικών ημερόπλοιων, την ενίσχυση της ανταγωνιστικότητας του κλάδου των επαγγελματικών πλοίων αναψυχής και άλλες διατάξεις. (Α’/82/ΦΕΚ/ 20-04-2022).</w:t>
      </w:r>
    </w:p>
    <w:bookmarkEnd w:id="12"/>
    <w:p w14:paraId="4561F80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 xml:space="preserve">Την υπ’ </w:t>
      </w:r>
      <w:proofErr w:type="spellStart"/>
      <w:r w:rsidRPr="00F20C23">
        <w:rPr>
          <w:bCs/>
          <w:lang w:val="el-GR"/>
        </w:rPr>
        <w:t>αρ</w:t>
      </w:r>
      <w:proofErr w:type="spellEnd"/>
      <w:r w:rsidRPr="00F20C23">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5A744469"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39714843"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9EDFD31"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Τη με αριθμό 3/2018 Γνωμοδότηση του Νομικού Συμβουλίου του Κράτους.</w:t>
      </w:r>
    </w:p>
    <w:p w14:paraId="4A172C3F"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760958DB"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FA2BFF2"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1AA8075" w14:textId="77777777" w:rsidR="008A5D4B" w:rsidRPr="00F20C23" w:rsidRDefault="008A5D4B" w:rsidP="008A5D4B">
      <w:pPr>
        <w:pStyle w:val="aff"/>
        <w:numPr>
          <w:ilvl w:val="0"/>
          <w:numId w:val="84"/>
        </w:numPr>
        <w:suppressAutoHyphens w:val="0"/>
        <w:spacing w:before="120"/>
        <w:ind w:left="425" w:hanging="426"/>
        <w:contextualSpacing w:val="0"/>
        <w:rPr>
          <w:bCs/>
          <w:lang w:val="el-GR"/>
        </w:rPr>
      </w:pPr>
      <w:r w:rsidRPr="00F20C23">
        <w:rPr>
          <w:bCs/>
          <w:lang w:val="el-GR"/>
        </w:rPr>
        <w:t>Το Α.39 του Ν. 4578/2018 «Μείωση ασφαλιστικών εισφορών και άλλες διατάξεις» (ΦΕΚ 200/Α/03-12-2018).</w:t>
      </w:r>
    </w:p>
    <w:p w14:paraId="3FB60EA0" w14:textId="77777777" w:rsidR="00203117" w:rsidRPr="00652DC5" w:rsidRDefault="00203117" w:rsidP="00203117">
      <w:pPr>
        <w:pStyle w:val="aff"/>
        <w:numPr>
          <w:ilvl w:val="0"/>
          <w:numId w:val="84"/>
        </w:numPr>
        <w:suppressAutoHyphens w:val="0"/>
        <w:spacing w:before="120"/>
        <w:ind w:left="425" w:hanging="426"/>
        <w:contextualSpacing w:val="0"/>
        <w:rPr>
          <w:bCs/>
          <w:lang w:val="el-GR"/>
        </w:rPr>
      </w:pPr>
      <w:r w:rsidRPr="00652DC5">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652DC5">
        <w:rPr>
          <w:bCs/>
          <w:lang w:val="el-GR"/>
        </w:rPr>
        <w:t>αρ</w:t>
      </w:r>
      <w:proofErr w:type="spellEnd"/>
      <w:r w:rsidRPr="00652DC5">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65BE731" w14:textId="77777777" w:rsidR="00203117" w:rsidRPr="00652DC5" w:rsidRDefault="00203117" w:rsidP="00203117">
      <w:pPr>
        <w:pStyle w:val="aff"/>
        <w:numPr>
          <w:ilvl w:val="0"/>
          <w:numId w:val="84"/>
        </w:numPr>
        <w:suppressAutoHyphens w:val="0"/>
        <w:spacing w:before="120"/>
        <w:ind w:left="425" w:hanging="426"/>
        <w:contextualSpacing w:val="0"/>
        <w:rPr>
          <w:bCs/>
          <w:lang w:val="el-GR"/>
        </w:rPr>
      </w:pPr>
      <w:r w:rsidRPr="00652DC5">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652DC5">
        <w:rPr>
          <w:bCs/>
          <w:lang w:val="el-GR"/>
        </w:rPr>
        <w:t>αρ</w:t>
      </w:r>
      <w:proofErr w:type="spellEnd"/>
      <w:r w:rsidRPr="00652DC5">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652DC5">
        <w:rPr>
          <w:bCs/>
          <w:lang w:val="el-GR"/>
        </w:rPr>
        <w:t>ΚτΠ</w:t>
      </w:r>
      <w:proofErr w:type="spellEnd"/>
      <w:r w:rsidRPr="00652DC5">
        <w:rPr>
          <w:bCs/>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652DC5">
        <w:rPr>
          <w:bCs/>
          <w:lang w:val="el-GR"/>
        </w:rPr>
        <w:t>οικ</w:t>
      </w:r>
      <w:proofErr w:type="spellEnd"/>
      <w:r w:rsidRPr="00652DC5">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EC11F30" w14:textId="77777777" w:rsidR="00203117" w:rsidRPr="00652DC5" w:rsidRDefault="00203117" w:rsidP="00203117">
      <w:pPr>
        <w:pStyle w:val="aff"/>
        <w:numPr>
          <w:ilvl w:val="0"/>
          <w:numId w:val="84"/>
        </w:numPr>
        <w:suppressAutoHyphens w:val="0"/>
        <w:spacing w:before="120"/>
        <w:ind w:left="425" w:hanging="426"/>
        <w:contextualSpacing w:val="0"/>
        <w:rPr>
          <w:bCs/>
          <w:lang w:val="el-GR"/>
        </w:rPr>
      </w:pPr>
      <w:r w:rsidRPr="00652DC5">
        <w:rPr>
          <w:bCs/>
          <w:lang w:val="el-GR"/>
        </w:rPr>
        <w:t xml:space="preserve">Την υπ’ </w:t>
      </w:r>
      <w:proofErr w:type="spellStart"/>
      <w:r w:rsidRPr="00652DC5">
        <w:rPr>
          <w:bCs/>
          <w:lang w:val="el-GR"/>
        </w:rPr>
        <w:t>αρ</w:t>
      </w:r>
      <w:proofErr w:type="spellEnd"/>
      <w:r w:rsidRPr="00652DC5">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449F7D2" w14:textId="77777777" w:rsidR="008A5D4B" w:rsidRPr="005C664B" w:rsidRDefault="008A5D4B" w:rsidP="008A5D4B">
      <w:pPr>
        <w:pStyle w:val="aff"/>
        <w:numPr>
          <w:ilvl w:val="0"/>
          <w:numId w:val="87"/>
        </w:numPr>
        <w:suppressAutoHyphens w:val="0"/>
        <w:spacing w:before="120"/>
        <w:contextualSpacing w:val="0"/>
        <w:rPr>
          <w:bCs/>
          <w:lang w:val="el-GR"/>
        </w:rPr>
      </w:pPr>
      <w:r w:rsidRPr="00652DC5">
        <w:rPr>
          <w:bCs/>
          <w:lang w:val="el-GR"/>
        </w:rPr>
        <w:t xml:space="preserve">Τη </w:t>
      </w:r>
      <w:r w:rsidRPr="005C664B">
        <w:rPr>
          <w:bCs/>
          <w:lang w:val="el-GR"/>
        </w:rPr>
        <w:t xml:space="preserve">ΣΑΤΑ 063 του Υπουργείου Ψηφιακής Διακυβέρνησης, με την οποία εγκρίθηκε η ένταξη του έργου στο Πρόγραμμα Δημοσίων Επενδύσεων, με </w:t>
      </w:r>
      <w:proofErr w:type="spellStart"/>
      <w:r w:rsidRPr="005C664B">
        <w:rPr>
          <w:bCs/>
          <w:lang w:val="el-GR"/>
        </w:rPr>
        <w:t>ενάριθμο</w:t>
      </w:r>
      <w:proofErr w:type="spellEnd"/>
      <w:r w:rsidRPr="005C664B">
        <w:rPr>
          <w:bCs/>
          <w:lang w:val="el-GR"/>
        </w:rPr>
        <w:t xml:space="preserve"> κωδικό: 2022ΤΑ063000</w:t>
      </w:r>
      <w:r>
        <w:rPr>
          <w:bCs/>
          <w:lang w:val="el-GR"/>
        </w:rPr>
        <w:t>16</w:t>
      </w:r>
      <w:r w:rsidRPr="005C664B">
        <w:rPr>
          <w:bCs/>
          <w:lang w:val="el-GR"/>
        </w:rPr>
        <w:t>.</w:t>
      </w:r>
    </w:p>
    <w:p w14:paraId="14B50F27" w14:textId="77777777" w:rsidR="008A5D4B" w:rsidRPr="005C664B" w:rsidRDefault="008A5D4B" w:rsidP="008A5D4B">
      <w:pPr>
        <w:pStyle w:val="aff"/>
        <w:numPr>
          <w:ilvl w:val="0"/>
          <w:numId w:val="87"/>
        </w:numPr>
        <w:suppressAutoHyphens w:val="0"/>
        <w:spacing w:before="120"/>
        <w:ind w:left="425" w:hanging="426"/>
        <w:contextualSpacing w:val="0"/>
        <w:rPr>
          <w:bCs/>
          <w:lang w:val="el-GR"/>
        </w:rPr>
      </w:pPr>
      <w:proofErr w:type="spellStart"/>
      <w:r w:rsidRPr="005C664B">
        <w:rPr>
          <w:bCs/>
          <w:lang w:val="el-GR"/>
        </w:rPr>
        <w:t>Tην</w:t>
      </w:r>
      <w:proofErr w:type="spellEnd"/>
      <w:r w:rsidRPr="005C664B">
        <w:rPr>
          <w:bCs/>
          <w:lang w:val="el-GR"/>
        </w:rPr>
        <w:t xml:space="preserve"> από 14-</w:t>
      </w:r>
      <w:r>
        <w:rPr>
          <w:bCs/>
          <w:lang w:val="el-GR"/>
        </w:rPr>
        <w:t>12</w:t>
      </w:r>
      <w:r w:rsidRPr="005C664B">
        <w:rPr>
          <w:bCs/>
          <w:lang w:val="el-GR"/>
        </w:rPr>
        <w:t>-202</w:t>
      </w:r>
      <w:r>
        <w:rPr>
          <w:bCs/>
          <w:lang w:val="el-GR"/>
        </w:rPr>
        <w:t>0</w:t>
      </w:r>
      <w:r w:rsidRPr="005C664B">
        <w:rPr>
          <w:bCs/>
          <w:lang w:val="el-GR"/>
        </w:rPr>
        <w:t xml:space="preserve"> (Α.Π </w:t>
      </w:r>
      <w:proofErr w:type="spellStart"/>
      <w:r w:rsidRPr="005C664B">
        <w:rPr>
          <w:bCs/>
          <w:lang w:val="el-GR"/>
        </w:rPr>
        <w:t>ΚτΠ</w:t>
      </w:r>
      <w:proofErr w:type="spellEnd"/>
      <w:r w:rsidRPr="005C664B">
        <w:rPr>
          <w:bCs/>
          <w:lang w:val="el-GR"/>
        </w:rPr>
        <w:t xml:space="preserve"> Α.Ε.: </w:t>
      </w:r>
      <w:r>
        <w:rPr>
          <w:bCs/>
          <w:lang w:val="el-GR"/>
        </w:rPr>
        <w:t>12720/24-12-2020</w:t>
      </w:r>
      <w:r w:rsidRPr="005C664B">
        <w:rPr>
          <w:bCs/>
          <w:lang w:val="el-GR"/>
        </w:rPr>
        <w:t xml:space="preserve">) Προγραμματική Συμφωνία μεταξύ του Υπουργείου </w:t>
      </w:r>
      <w:r>
        <w:rPr>
          <w:bCs/>
          <w:lang w:val="el-GR"/>
        </w:rPr>
        <w:t xml:space="preserve">Ψηφιακής Διακυβέρνησης </w:t>
      </w:r>
      <w:r w:rsidRPr="005C664B">
        <w:rPr>
          <w:bCs/>
          <w:lang w:val="el-GR"/>
        </w:rPr>
        <w:t xml:space="preserve">και της </w:t>
      </w:r>
      <w:proofErr w:type="spellStart"/>
      <w:r w:rsidRPr="005C664B">
        <w:rPr>
          <w:bCs/>
          <w:lang w:val="el-GR"/>
        </w:rPr>
        <w:t>ΚτΠ</w:t>
      </w:r>
      <w:proofErr w:type="spellEnd"/>
      <w:r w:rsidRPr="005C664B">
        <w:rPr>
          <w:bCs/>
          <w:lang w:val="el-GR"/>
        </w:rPr>
        <w:t xml:space="preserve"> Μ.Α.Ε., με την οποία ορίζεται η </w:t>
      </w:r>
      <w:proofErr w:type="spellStart"/>
      <w:r w:rsidRPr="005C664B">
        <w:rPr>
          <w:bCs/>
          <w:lang w:val="el-GR"/>
        </w:rPr>
        <w:t>ΚτΠ</w:t>
      </w:r>
      <w:proofErr w:type="spellEnd"/>
      <w:r w:rsidRPr="005C664B">
        <w:rPr>
          <w:bCs/>
          <w:lang w:val="el-GR"/>
        </w:rPr>
        <w:t xml:space="preserve"> Μ.Α.Ε. Δικαιούχος για την εκτέλεση του Έργου: «</w:t>
      </w:r>
      <w:r>
        <w:rPr>
          <w:bCs/>
          <w:lang w:val="el-GR"/>
        </w:rPr>
        <w:t xml:space="preserve">Προμήθεια Κεντρικών </w:t>
      </w:r>
      <w:proofErr w:type="spellStart"/>
      <w:r>
        <w:rPr>
          <w:bCs/>
          <w:lang w:val="el-GR"/>
        </w:rPr>
        <w:t>Νεφο</w:t>
      </w:r>
      <w:proofErr w:type="spellEnd"/>
      <w:r>
        <w:rPr>
          <w:bCs/>
          <w:lang w:val="el-GR"/>
        </w:rPr>
        <w:t>-υπολογιστικών Υποδομών και Υπηρεσιών</w:t>
      </w:r>
      <w:r w:rsidRPr="005C664B">
        <w:rPr>
          <w:bCs/>
          <w:lang w:val="el-GR"/>
        </w:rPr>
        <w:t>».</w:t>
      </w:r>
    </w:p>
    <w:p w14:paraId="0113192C" w14:textId="77777777" w:rsidR="008A5D4B" w:rsidRPr="00F20C23" w:rsidRDefault="008A5D4B" w:rsidP="008A5D4B">
      <w:pPr>
        <w:pStyle w:val="aff"/>
        <w:numPr>
          <w:ilvl w:val="0"/>
          <w:numId w:val="87"/>
        </w:numPr>
        <w:suppressAutoHyphens w:val="0"/>
        <w:spacing w:before="120"/>
        <w:ind w:left="425" w:hanging="426"/>
        <w:contextualSpacing w:val="0"/>
        <w:rPr>
          <w:bCs/>
          <w:lang w:val="el-GR"/>
        </w:rPr>
      </w:pPr>
      <w:r w:rsidRPr="00F20C23">
        <w:rPr>
          <w:bCs/>
          <w:lang w:val="el-GR"/>
        </w:rPr>
        <w:t xml:space="preserve">Την από </w:t>
      </w:r>
      <w:r w:rsidRPr="00F20C23">
        <w:rPr>
          <w:bCs/>
          <w:lang w:val="el-GR" w:eastAsia="en-US"/>
        </w:rPr>
        <w:t xml:space="preserve">01-04-2022 έως 16-04-2022 </w:t>
      </w:r>
      <w:r w:rsidRPr="00F20C23">
        <w:rPr>
          <w:bCs/>
          <w:lang w:val="el-GR"/>
        </w:rPr>
        <w:t>Δημόσια διαβούλευση και τα αποτελέσματα αυτής, με μοναδικό κωδικό 22DIAB000024211.</w:t>
      </w:r>
    </w:p>
    <w:p w14:paraId="54B963D5" w14:textId="77777777" w:rsidR="008A5D4B" w:rsidRPr="0097648F" w:rsidRDefault="008A5D4B" w:rsidP="008A5D4B">
      <w:pPr>
        <w:pStyle w:val="aff"/>
        <w:numPr>
          <w:ilvl w:val="0"/>
          <w:numId w:val="87"/>
        </w:numPr>
        <w:suppressAutoHyphens w:val="0"/>
        <w:spacing w:before="120"/>
        <w:ind w:left="425" w:hanging="426"/>
        <w:contextualSpacing w:val="0"/>
        <w:rPr>
          <w:bCs/>
          <w:lang w:val="el-GR"/>
        </w:rPr>
      </w:pPr>
      <w:r w:rsidRPr="0097648F">
        <w:rPr>
          <w:bCs/>
          <w:lang w:val="el-GR"/>
        </w:rPr>
        <w:t xml:space="preserve">Το με αριθμό </w:t>
      </w:r>
      <w:proofErr w:type="spellStart"/>
      <w:r w:rsidRPr="0097648F">
        <w:rPr>
          <w:bCs/>
          <w:lang w:val="el-GR"/>
        </w:rPr>
        <w:t>πρωτ</w:t>
      </w:r>
      <w:proofErr w:type="spellEnd"/>
      <w:r w:rsidRPr="0097648F">
        <w:rPr>
          <w:bCs/>
          <w:lang w:val="el-GR"/>
        </w:rPr>
        <w:t xml:space="preserve">.: </w:t>
      </w:r>
      <w:r>
        <w:rPr>
          <w:bCs/>
          <w:lang w:val="el-GR"/>
        </w:rPr>
        <w:t>67831 ΕΞ 2022/18-5-2022</w:t>
      </w:r>
      <w:r w:rsidRPr="0097648F">
        <w:rPr>
          <w:bCs/>
          <w:lang w:val="el-GR"/>
        </w:rPr>
        <w:t xml:space="preserve"> (Α.Π. </w:t>
      </w:r>
      <w:proofErr w:type="spellStart"/>
      <w:r w:rsidRPr="0097648F">
        <w:rPr>
          <w:bCs/>
          <w:lang w:val="el-GR"/>
        </w:rPr>
        <w:t>ΚτΠ</w:t>
      </w:r>
      <w:proofErr w:type="spellEnd"/>
      <w:r w:rsidRPr="0097648F">
        <w:rPr>
          <w:bCs/>
          <w:lang w:val="el-GR"/>
        </w:rPr>
        <w:t xml:space="preserve"> Μ.Α.Ε.:</w:t>
      </w:r>
      <w:r>
        <w:rPr>
          <w:bCs/>
          <w:lang w:val="el-GR"/>
        </w:rPr>
        <w:t xml:space="preserve"> 8564/18-5-2022</w:t>
      </w:r>
      <w:r w:rsidRPr="0097648F">
        <w:rPr>
          <w:bCs/>
          <w:lang w:val="el-GR"/>
        </w:rPr>
        <w:t xml:space="preserve">) έγγραφο του Υπουργείου </w:t>
      </w:r>
      <w:r>
        <w:rPr>
          <w:bCs/>
          <w:lang w:val="el-GR"/>
        </w:rPr>
        <w:t>Οικονομικών με θέμα</w:t>
      </w:r>
      <w:r w:rsidRPr="00E3443F">
        <w:rPr>
          <w:bCs/>
          <w:lang w:val="el-GR"/>
        </w:rPr>
        <w:t>:</w:t>
      </w:r>
      <w:r>
        <w:rPr>
          <w:bCs/>
          <w:lang w:val="el-GR"/>
        </w:rPr>
        <w:t xml:space="preserve"> </w:t>
      </w:r>
      <w:r w:rsidRPr="0097648F">
        <w:rPr>
          <w:bCs/>
          <w:lang w:val="el-GR"/>
        </w:rPr>
        <w:t>«</w:t>
      </w:r>
      <w:r>
        <w:rPr>
          <w:bCs/>
          <w:lang w:val="el-GR"/>
        </w:rPr>
        <w:t xml:space="preserve">Απόφαση Ένταξης του έργου ‘Παροχή Κεντρικών </w:t>
      </w:r>
      <w:proofErr w:type="spellStart"/>
      <w:r>
        <w:rPr>
          <w:bCs/>
          <w:lang w:val="el-GR"/>
        </w:rPr>
        <w:t>Νεφο</w:t>
      </w:r>
      <w:proofErr w:type="spellEnd"/>
      <w:r>
        <w:rPr>
          <w:bCs/>
          <w:lang w:val="el-GR"/>
        </w:rPr>
        <w:t>-Υπολογιστικών Υποδομών κα Υπηρεσιών‘ (</w:t>
      </w:r>
      <w:proofErr w:type="spellStart"/>
      <w:r>
        <w:rPr>
          <w:bCs/>
          <w:lang w:val="el-GR"/>
        </w:rPr>
        <w:t>Κωδ</w:t>
      </w:r>
      <w:proofErr w:type="spellEnd"/>
      <w:r>
        <w:rPr>
          <w:bCs/>
          <w:lang w:val="el-GR"/>
        </w:rPr>
        <w:t xml:space="preserve"> ΟΠΣ ΤΑ 5166485) της Δράσης Αναβάθμιση κεντρικής υποδομής υπολογιστικού νέφους’»</w:t>
      </w:r>
      <w:r w:rsidRPr="0097648F">
        <w:rPr>
          <w:bCs/>
          <w:lang w:val="el-GR"/>
        </w:rPr>
        <w:t>.</w:t>
      </w:r>
    </w:p>
    <w:p w14:paraId="6737BAB8" w14:textId="77777777" w:rsidR="008A5D4B" w:rsidRDefault="008A5D4B" w:rsidP="008A5D4B">
      <w:pPr>
        <w:pStyle w:val="aff"/>
        <w:numPr>
          <w:ilvl w:val="0"/>
          <w:numId w:val="87"/>
        </w:numPr>
        <w:suppressAutoHyphens w:val="0"/>
        <w:spacing w:before="120"/>
        <w:ind w:left="425" w:hanging="426"/>
        <w:contextualSpacing w:val="0"/>
        <w:rPr>
          <w:bCs/>
          <w:lang w:val="el-GR"/>
        </w:rPr>
      </w:pPr>
      <w:r w:rsidRPr="0071650C">
        <w:rPr>
          <w:bCs/>
          <w:lang w:val="el-GR"/>
        </w:rPr>
        <w:t xml:space="preserve">Την </w:t>
      </w:r>
      <w:proofErr w:type="spellStart"/>
      <w:r w:rsidRPr="0071650C">
        <w:rPr>
          <w:bCs/>
          <w:lang w:val="el-GR"/>
        </w:rPr>
        <w:t>υπ΄αρ</w:t>
      </w:r>
      <w:proofErr w:type="spellEnd"/>
      <w:r w:rsidRPr="0071650C">
        <w:rPr>
          <w:bCs/>
          <w:lang w:val="el-GR"/>
        </w:rPr>
        <w:t xml:space="preserve">. </w:t>
      </w:r>
      <w:proofErr w:type="spellStart"/>
      <w:r w:rsidRPr="0071650C">
        <w:rPr>
          <w:bCs/>
          <w:lang w:val="el-GR"/>
        </w:rPr>
        <w:t>πρωτ</w:t>
      </w:r>
      <w:proofErr w:type="spellEnd"/>
      <w:r w:rsidRPr="0071650C">
        <w:rPr>
          <w:bCs/>
          <w:lang w:val="el-GR"/>
        </w:rPr>
        <w:t>.</w:t>
      </w:r>
      <w:r>
        <w:rPr>
          <w:bCs/>
          <w:lang w:val="el-GR"/>
        </w:rPr>
        <w:t xml:space="preserve"> 3917/20-7-2022</w:t>
      </w:r>
      <w:r w:rsidRPr="0071650C">
        <w:rPr>
          <w:bCs/>
          <w:lang w:val="el-GR"/>
        </w:rPr>
        <w:t xml:space="preserve"> (Α.Π. </w:t>
      </w:r>
      <w:proofErr w:type="spellStart"/>
      <w:r w:rsidRPr="0071650C">
        <w:rPr>
          <w:bCs/>
          <w:lang w:val="el-GR"/>
        </w:rPr>
        <w:t>ΚτΠ</w:t>
      </w:r>
      <w:proofErr w:type="spellEnd"/>
      <w:r w:rsidRPr="0071650C">
        <w:rPr>
          <w:bCs/>
          <w:lang w:val="el-GR"/>
        </w:rPr>
        <w:t xml:space="preserve"> Μ.Α.Ε.</w:t>
      </w:r>
      <w:r>
        <w:rPr>
          <w:bCs/>
          <w:lang w:val="el-GR"/>
        </w:rPr>
        <w:t xml:space="preserve"> 12918/21-7-2022</w:t>
      </w:r>
      <w:r w:rsidRPr="0071650C">
        <w:rPr>
          <w:bCs/>
          <w:lang w:val="el-GR"/>
        </w:rPr>
        <w:t xml:space="preserve">) έγγραφο του </w:t>
      </w:r>
      <w:r w:rsidRPr="00DF3FBD">
        <w:rPr>
          <w:bCs/>
          <w:lang w:val="el-GR"/>
        </w:rPr>
        <w:t xml:space="preserve">Υπουργείου </w:t>
      </w:r>
      <w:r>
        <w:rPr>
          <w:bCs/>
          <w:lang w:val="el-GR"/>
        </w:rPr>
        <w:t xml:space="preserve">Ψηφιακής Διακυβέρνησης </w:t>
      </w:r>
      <w:r w:rsidRPr="0071650C">
        <w:rPr>
          <w:bCs/>
          <w:lang w:val="el-GR"/>
        </w:rPr>
        <w:t>με θέμα:</w:t>
      </w:r>
      <w:r>
        <w:rPr>
          <w:bCs/>
          <w:lang w:val="el-GR"/>
        </w:rPr>
        <w:t xml:space="preserve"> </w:t>
      </w:r>
      <w:r w:rsidRPr="0071650C">
        <w:rPr>
          <w:bCs/>
          <w:lang w:val="el-GR"/>
        </w:rPr>
        <w:t>”</w:t>
      </w:r>
      <w:r w:rsidRPr="00857A24">
        <w:rPr>
          <w:bCs/>
          <w:lang w:val="el-GR"/>
        </w:rPr>
        <w:t xml:space="preserve">Παροχή σύμφωνης γνώμης επί της ολοκλήρωσης της Φάσης Α και της έναρξης της Φάσης Β για την υλοποίηση του έργου «Παροχή </w:t>
      </w:r>
      <w:proofErr w:type="spellStart"/>
      <w:r w:rsidRPr="00857A24">
        <w:rPr>
          <w:bCs/>
          <w:lang w:val="el-GR"/>
        </w:rPr>
        <w:t>Νεφο</w:t>
      </w:r>
      <w:proofErr w:type="spellEnd"/>
      <w:r w:rsidRPr="00857A24">
        <w:rPr>
          <w:bCs/>
          <w:lang w:val="el-GR"/>
        </w:rPr>
        <w:t>-υπολογιστικών Υποδομών και υπηρεσ</w:t>
      </w:r>
      <w:r>
        <w:rPr>
          <w:bCs/>
          <w:lang w:val="el-GR"/>
        </w:rPr>
        <w:t>ι</w:t>
      </w:r>
      <w:r w:rsidRPr="00857A24">
        <w:rPr>
          <w:bCs/>
          <w:lang w:val="el-GR"/>
        </w:rPr>
        <w:t>ών (</w:t>
      </w:r>
      <w:proofErr w:type="spellStart"/>
      <w:r w:rsidRPr="00857A24">
        <w:rPr>
          <w:bCs/>
          <w:lang w:val="el-GR"/>
        </w:rPr>
        <w:t>Cloud</w:t>
      </w:r>
      <w:proofErr w:type="spellEnd"/>
      <w:r w:rsidRPr="00857A24">
        <w:rPr>
          <w:bCs/>
          <w:lang w:val="el-GR"/>
        </w:rPr>
        <w:t xml:space="preserve"> Services)» στο πλαίσιο της Προγραμματικής Συμφωνίας «Προμήθεια Κεντρικών </w:t>
      </w:r>
      <w:proofErr w:type="spellStart"/>
      <w:r w:rsidRPr="00857A24">
        <w:rPr>
          <w:bCs/>
          <w:lang w:val="el-GR"/>
        </w:rPr>
        <w:t>Νεφο</w:t>
      </w:r>
      <w:proofErr w:type="spellEnd"/>
      <w:r w:rsidRPr="00857A24">
        <w:rPr>
          <w:bCs/>
          <w:lang w:val="el-GR"/>
        </w:rPr>
        <w:t>-υπολογιστικών Υποδομών και Υπηρεσιών</w:t>
      </w:r>
      <w:r w:rsidRPr="00DF3FBD">
        <w:rPr>
          <w:bCs/>
          <w:lang w:val="el-GR"/>
        </w:rPr>
        <w:t>»</w:t>
      </w:r>
      <w:r w:rsidRPr="0071650C">
        <w:rPr>
          <w:bCs/>
          <w:lang w:val="el-GR"/>
        </w:rPr>
        <w:t>.</w:t>
      </w:r>
    </w:p>
    <w:p w14:paraId="60031011" w14:textId="77777777" w:rsidR="008A5D4B" w:rsidRDefault="008A5D4B" w:rsidP="008A5D4B">
      <w:pPr>
        <w:pStyle w:val="aff"/>
        <w:numPr>
          <w:ilvl w:val="0"/>
          <w:numId w:val="87"/>
        </w:numPr>
        <w:suppressAutoHyphens w:val="0"/>
        <w:spacing w:before="120"/>
        <w:ind w:left="425" w:hanging="426"/>
        <w:contextualSpacing w:val="0"/>
        <w:rPr>
          <w:bCs/>
          <w:lang w:val="el-GR"/>
        </w:rPr>
      </w:pPr>
      <w:r w:rsidRPr="0071650C">
        <w:rPr>
          <w:bCs/>
          <w:lang w:val="el-GR"/>
        </w:rPr>
        <w:lastRenderedPageBreak/>
        <w:t xml:space="preserve">Το υπ’ </w:t>
      </w:r>
      <w:proofErr w:type="spellStart"/>
      <w:r w:rsidRPr="0071650C">
        <w:rPr>
          <w:bCs/>
          <w:lang w:val="el-GR"/>
        </w:rPr>
        <w:t>αρ</w:t>
      </w:r>
      <w:proofErr w:type="spellEnd"/>
      <w:r w:rsidRPr="0071650C">
        <w:rPr>
          <w:bCs/>
          <w:lang w:val="el-GR"/>
        </w:rPr>
        <w:t xml:space="preserve">. </w:t>
      </w:r>
      <w:proofErr w:type="spellStart"/>
      <w:r w:rsidRPr="0071650C">
        <w:rPr>
          <w:bCs/>
          <w:lang w:val="el-GR"/>
        </w:rPr>
        <w:t>πρωτ</w:t>
      </w:r>
      <w:proofErr w:type="spellEnd"/>
      <w:r w:rsidRPr="0071650C">
        <w:rPr>
          <w:bCs/>
          <w:lang w:val="el-GR"/>
        </w:rPr>
        <w:t xml:space="preserve">. </w:t>
      </w:r>
      <w:r>
        <w:rPr>
          <w:bCs/>
          <w:lang w:val="el-GR"/>
        </w:rPr>
        <w:t>115403 ΕΞ 2022</w:t>
      </w:r>
      <w:r w:rsidRPr="0071650C">
        <w:rPr>
          <w:bCs/>
          <w:lang w:val="el-GR"/>
        </w:rPr>
        <w:t xml:space="preserve"> (Α.Π </w:t>
      </w:r>
      <w:bookmarkStart w:id="13" w:name="_Hlk97899700"/>
      <w:proofErr w:type="spellStart"/>
      <w:r w:rsidRPr="0071650C">
        <w:rPr>
          <w:bCs/>
          <w:lang w:val="el-GR"/>
        </w:rPr>
        <w:t>ΚτΠ</w:t>
      </w:r>
      <w:proofErr w:type="spellEnd"/>
      <w:r w:rsidRPr="0071650C">
        <w:rPr>
          <w:bCs/>
          <w:lang w:val="el-GR"/>
        </w:rPr>
        <w:t xml:space="preserve"> Μ.Α.Ε. </w:t>
      </w:r>
      <w:bookmarkEnd w:id="13"/>
      <w:r>
        <w:rPr>
          <w:bCs/>
          <w:lang w:val="el-GR"/>
        </w:rPr>
        <w:t>14318/11-8-2022</w:t>
      </w:r>
      <w:r w:rsidRPr="0071650C">
        <w:rPr>
          <w:bCs/>
          <w:lang w:val="el-GR"/>
        </w:rPr>
        <w:t xml:space="preserve">) έγγραφο της ΕΥΣΤΑ με θέμα: “«Έγκριση διακήρυξης για την </w:t>
      </w:r>
      <w:r>
        <w:rPr>
          <w:bCs/>
          <w:lang w:val="el-GR"/>
        </w:rPr>
        <w:t>Σ</w:t>
      </w:r>
      <w:r w:rsidRPr="0071650C">
        <w:rPr>
          <w:bCs/>
          <w:lang w:val="el-GR"/>
        </w:rPr>
        <w:t>ύμβασης «</w:t>
      </w:r>
      <w:r w:rsidRPr="00857A24">
        <w:rPr>
          <w:bCs/>
          <w:lang w:val="el-GR"/>
        </w:rPr>
        <w:t xml:space="preserve">Παροχή </w:t>
      </w:r>
      <w:proofErr w:type="spellStart"/>
      <w:r w:rsidRPr="00857A24">
        <w:rPr>
          <w:bCs/>
          <w:lang w:val="el-GR"/>
        </w:rPr>
        <w:t>Νεφο</w:t>
      </w:r>
      <w:proofErr w:type="spellEnd"/>
      <w:r w:rsidRPr="00857A24">
        <w:rPr>
          <w:bCs/>
          <w:lang w:val="el-GR"/>
        </w:rPr>
        <w:t>-υπολογιστικών Υποδομών και υπηρεσ</w:t>
      </w:r>
      <w:r>
        <w:rPr>
          <w:bCs/>
          <w:lang w:val="el-GR"/>
        </w:rPr>
        <w:t>ι</w:t>
      </w:r>
      <w:r w:rsidRPr="00857A24">
        <w:rPr>
          <w:bCs/>
          <w:lang w:val="el-GR"/>
        </w:rPr>
        <w:t>ών (</w:t>
      </w:r>
      <w:proofErr w:type="spellStart"/>
      <w:r w:rsidRPr="00857A24">
        <w:rPr>
          <w:bCs/>
          <w:lang w:val="el-GR"/>
        </w:rPr>
        <w:t>Cloud</w:t>
      </w:r>
      <w:proofErr w:type="spellEnd"/>
      <w:r w:rsidRPr="00857A24">
        <w:rPr>
          <w:bCs/>
          <w:lang w:val="el-GR"/>
        </w:rPr>
        <w:t xml:space="preserve"> Services)» στο πλαίσιο της Προγραμματικής Συμφωνίας «Προμήθεια Κεντρικών </w:t>
      </w:r>
      <w:proofErr w:type="spellStart"/>
      <w:r w:rsidRPr="00857A24">
        <w:rPr>
          <w:bCs/>
          <w:lang w:val="el-GR"/>
        </w:rPr>
        <w:t>Νεφο</w:t>
      </w:r>
      <w:proofErr w:type="spellEnd"/>
      <w:r w:rsidRPr="00857A24">
        <w:rPr>
          <w:bCs/>
          <w:lang w:val="el-GR"/>
        </w:rPr>
        <w:t>-υπολογιστικών Υποδομών και Υπηρεσιών</w:t>
      </w:r>
      <w:r w:rsidRPr="00DF3FBD">
        <w:rPr>
          <w:bCs/>
          <w:lang w:val="el-GR"/>
        </w:rPr>
        <w:t>»</w:t>
      </w:r>
      <w:r>
        <w:rPr>
          <w:bCs/>
          <w:lang w:val="el-GR"/>
        </w:rPr>
        <w:t xml:space="preserve"> </w:t>
      </w:r>
      <w:r w:rsidRPr="00B33253">
        <w:rPr>
          <w:bCs/>
          <w:lang w:val="el-GR"/>
        </w:rPr>
        <w:t>Κωδικό ΟΠΣ ΤΑ 5166485</w:t>
      </w:r>
      <w:r w:rsidRPr="0071650C">
        <w:rPr>
          <w:bCs/>
          <w:lang w:val="el-GR"/>
        </w:rPr>
        <w:t>.”</w:t>
      </w:r>
    </w:p>
    <w:p w14:paraId="708C333D" w14:textId="77777777" w:rsidR="008A5D4B" w:rsidRPr="00652DC5" w:rsidRDefault="008A5D4B" w:rsidP="008A5D4B">
      <w:pPr>
        <w:pStyle w:val="aff"/>
        <w:numPr>
          <w:ilvl w:val="0"/>
          <w:numId w:val="87"/>
        </w:numPr>
        <w:suppressAutoHyphens w:val="0"/>
        <w:spacing w:before="120"/>
        <w:ind w:left="425" w:hanging="426"/>
        <w:contextualSpacing w:val="0"/>
        <w:rPr>
          <w:bCs/>
          <w:lang w:val="el-GR"/>
        </w:rPr>
      </w:pPr>
      <w:r w:rsidRPr="00652DC5">
        <w:rPr>
          <w:bCs/>
          <w:lang w:val="el-GR"/>
        </w:rPr>
        <w:t xml:space="preserve">Την Απόφαση του ΔΣ της </w:t>
      </w:r>
      <w:proofErr w:type="spellStart"/>
      <w:r w:rsidRPr="00652DC5">
        <w:rPr>
          <w:bCs/>
          <w:lang w:val="el-GR"/>
        </w:rPr>
        <w:t>ΚτΠ</w:t>
      </w:r>
      <w:proofErr w:type="spellEnd"/>
      <w:r w:rsidRPr="00652DC5">
        <w:rPr>
          <w:bCs/>
          <w:lang w:val="el-GR"/>
        </w:rPr>
        <w:t xml:space="preserve"> Μ.Α.Ε. κατά την υπ’ </w:t>
      </w:r>
      <w:proofErr w:type="spellStart"/>
      <w:r w:rsidRPr="00652DC5">
        <w:rPr>
          <w:bCs/>
          <w:lang w:val="el-GR"/>
        </w:rPr>
        <w:t>αρ</w:t>
      </w:r>
      <w:proofErr w:type="spellEnd"/>
      <w:r w:rsidRPr="00652DC5">
        <w:rPr>
          <w:bCs/>
          <w:lang w:val="el-GR"/>
        </w:rPr>
        <w:t>. 856/25-08-2022 Συνεδρίασή του, με θέμα Εκλογή Διευθύνοντος Συμβούλου (Θέμα 1).</w:t>
      </w:r>
    </w:p>
    <w:p w14:paraId="4D96ADE9" w14:textId="77777777" w:rsidR="008A5D4B" w:rsidRPr="00652DC5" w:rsidRDefault="008A5D4B" w:rsidP="008A5D4B">
      <w:pPr>
        <w:pStyle w:val="aff"/>
        <w:numPr>
          <w:ilvl w:val="0"/>
          <w:numId w:val="87"/>
        </w:numPr>
        <w:suppressAutoHyphens w:val="0"/>
        <w:spacing w:before="120"/>
        <w:ind w:left="425" w:hanging="426"/>
        <w:contextualSpacing w:val="0"/>
        <w:rPr>
          <w:bCs/>
          <w:lang w:val="el-GR"/>
        </w:rPr>
      </w:pPr>
      <w:r w:rsidRPr="00652DC5">
        <w:rPr>
          <w:bCs/>
          <w:lang w:val="el-GR"/>
        </w:rPr>
        <w:t xml:space="preserve">Την Απόφαση του ΔΣ της </w:t>
      </w:r>
      <w:proofErr w:type="spellStart"/>
      <w:r w:rsidRPr="00652DC5">
        <w:rPr>
          <w:bCs/>
          <w:lang w:val="el-GR"/>
        </w:rPr>
        <w:t>ΚτΠ</w:t>
      </w:r>
      <w:proofErr w:type="spellEnd"/>
      <w:r w:rsidRPr="00652DC5">
        <w:rPr>
          <w:bCs/>
          <w:lang w:val="el-GR"/>
        </w:rPr>
        <w:t xml:space="preserve"> Μ.Α.Ε. κατά την υπ’ </w:t>
      </w:r>
      <w:proofErr w:type="spellStart"/>
      <w:r w:rsidRPr="00652DC5">
        <w:rPr>
          <w:bCs/>
          <w:lang w:val="el-GR"/>
        </w:rPr>
        <w:t>αρ</w:t>
      </w:r>
      <w:proofErr w:type="spellEnd"/>
      <w:r w:rsidRPr="00652DC5">
        <w:rPr>
          <w:bCs/>
          <w:lang w:val="el-GR"/>
        </w:rPr>
        <w:t>. 857/26-08-2022 Συνεδρίασή του, με θέμα γενικές εξουσιοδοτήσεις προς Διευθύνοντα Σύμβουλο (Θέμα 2.2).</w:t>
      </w:r>
    </w:p>
    <w:p w14:paraId="2087DE38" w14:textId="1AD01FC0" w:rsidR="00FB16A3" w:rsidRDefault="008A5D4B" w:rsidP="008A5D4B">
      <w:pPr>
        <w:pStyle w:val="aff"/>
        <w:numPr>
          <w:ilvl w:val="0"/>
          <w:numId w:val="87"/>
        </w:numPr>
        <w:suppressAutoHyphens w:val="0"/>
        <w:spacing w:before="120"/>
        <w:ind w:left="425" w:hanging="426"/>
        <w:contextualSpacing w:val="0"/>
        <w:rPr>
          <w:bCs/>
          <w:lang w:val="el-GR"/>
        </w:rPr>
      </w:pPr>
      <w:r w:rsidRPr="00D829C5">
        <w:rPr>
          <w:bCs/>
          <w:lang w:val="el-GR"/>
        </w:rPr>
        <w:t xml:space="preserve">Την Απόφαση του Διοικητικού Συμβουλίου της  </w:t>
      </w:r>
      <w:proofErr w:type="spellStart"/>
      <w:r w:rsidRPr="00D829C5">
        <w:rPr>
          <w:bCs/>
          <w:lang w:val="el-GR"/>
        </w:rPr>
        <w:t>ΚτΠ</w:t>
      </w:r>
      <w:proofErr w:type="spellEnd"/>
      <w:r w:rsidRPr="00D829C5">
        <w:rPr>
          <w:bCs/>
          <w:lang w:val="el-GR"/>
        </w:rPr>
        <w:t xml:space="preserve"> Μ.Α.Ε. κατά την υπ’ </w:t>
      </w:r>
      <w:proofErr w:type="spellStart"/>
      <w:r w:rsidRPr="00D829C5">
        <w:rPr>
          <w:bCs/>
          <w:lang w:val="el-GR"/>
        </w:rPr>
        <w:t>αρ</w:t>
      </w:r>
      <w:proofErr w:type="spellEnd"/>
      <w:r w:rsidRPr="00D829C5">
        <w:rPr>
          <w:bCs/>
          <w:lang w:val="el-GR"/>
        </w:rPr>
        <w:t xml:space="preserve">. </w:t>
      </w:r>
      <w:r w:rsidRPr="00716C9F">
        <w:rPr>
          <w:bCs/>
          <w:lang w:val="el-GR"/>
        </w:rPr>
        <w:t>849/20-7-2022</w:t>
      </w:r>
      <w:r w:rsidRPr="00D829C5">
        <w:rPr>
          <w:bCs/>
          <w:lang w:val="el-GR"/>
        </w:rPr>
        <w:t xml:space="preserve"> Συνεδρίασή του (Θέμα </w:t>
      </w:r>
      <w:r w:rsidRPr="00716C9F">
        <w:rPr>
          <w:bCs/>
          <w:lang w:val="el-GR"/>
        </w:rPr>
        <w:t>6.4</w:t>
      </w:r>
      <w:r w:rsidRPr="00D829C5">
        <w:rPr>
          <w:bCs/>
          <w:lang w:val="el-GR"/>
        </w:rPr>
        <w:t>).</w:t>
      </w:r>
    </w:p>
    <w:p w14:paraId="3D5ED58D" w14:textId="77777777" w:rsidR="008A5D4B" w:rsidRPr="008A5D4B" w:rsidRDefault="008A5D4B" w:rsidP="008A5D4B">
      <w:pPr>
        <w:suppressAutoHyphens w:val="0"/>
        <w:spacing w:before="120"/>
        <w:ind w:left="-1"/>
        <w:rPr>
          <w:bCs/>
          <w:lang w:val="el-GR"/>
        </w:rPr>
      </w:pPr>
    </w:p>
    <w:p w14:paraId="0D60A7E5" w14:textId="77777777" w:rsidR="008338F0" w:rsidRPr="00603221" w:rsidRDefault="003355E7" w:rsidP="003A109E">
      <w:pPr>
        <w:pStyle w:val="2"/>
        <w:rPr>
          <w:rFonts w:cs="Tahoma"/>
          <w:lang w:val="el-GR"/>
        </w:rPr>
      </w:pPr>
      <w:r w:rsidRPr="00603221">
        <w:rPr>
          <w:rFonts w:cs="Tahoma"/>
          <w:lang w:val="el-GR"/>
        </w:rPr>
        <w:tab/>
      </w:r>
      <w:bookmarkStart w:id="14" w:name="_Ref40979373"/>
      <w:bookmarkStart w:id="15" w:name="_Toc112836294"/>
      <w:r w:rsidRPr="00603221">
        <w:rPr>
          <w:rFonts w:cs="Tahoma"/>
          <w:lang w:val="el-GR"/>
        </w:rPr>
        <w:t>Προθεσμία παραλαβής προσφορών και διενέργεια διαγωνισμού</w:t>
      </w:r>
      <w:bookmarkEnd w:id="14"/>
      <w:bookmarkEnd w:id="15"/>
      <w:r w:rsidRPr="00603221">
        <w:rPr>
          <w:rFonts w:cs="Tahoma"/>
          <w:lang w:val="el-GR"/>
        </w:rPr>
        <w:t xml:space="preserve"> </w:t>
      </w:r>
    </w:p>
    <w:p w14:paraId="5015ABFF" w14:textId="1CB795AA"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B37C52" w:rsidRPr="00B37C52">
        <w:rPr>
          <w:b/>
          <w:bCs/>
          <w:lang w:val="el-GR" w:eastAsia="el-GR"/>
        </w:rPr>
        <w:t>17-10-2022</w:t>
      </w:r>
      <w:r w:rsidR="00B37C52">
        <w:rPr>
          <w:lang w:val="el-GR" w:eastAsia="el-GR"/>
        </w:rPr>
        <w:t xml:space="preserve"> </w:t>
      </w:r>
      <w:r w:rsidRPr="00603221">
        <w:rPr>
          <w:lang w:val="el-GR" w:eastAsia="el-GR"/>
        </w:rPr>
        <w:t xml:space="preserve">και ώρα </w:t>
      </w:r>
      <w:r w:rsidR="00B37C52" w:rsidRPr="00B37C52">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4A20BF" w:rsidRPr="004A20BF">
        <w:rPr>
          <w:b/>
          <w:bCs/>
          <w:lang w:val="el-GR" w:eastAsia="el-GR"/>
        </w:rPr>
        <w:t>6-9-2022.</w:t>
      </w:r>
    </w:p>
    <w:p w14:paraId="05A7747F" w14:textId="48AF2E34" w:rsidR="001C673F" w:rsidRPr="00603221" w:rsidRDefault="003355E7">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A31730">
        <w:rPr>
          <w:b/>
          <w:lang w:val="el-GR"/>
        </w:rPr>
        <w:t>21-10-2022</w:t>
      </w:r>
      <w:r w:rsidR="001C673F" w:rsidRPr="00603221">
        <w:rPr>
          <w:b/>
          <w:lang w:val="el-GR"/>
        </w:rPr>
        <w:t xml:space="preserve"> και ώρα </w:t>
      </w:r>
      <w:r w:rsidR="00A31730">
        <w:rPr>
          <w:b/>
          <w:lang w:val="el-GR"/>
        </w:rPr>
        <w:t>12</w:t>
      </w:r>
      <w:r w:rsidR="001C673F" w:rsidRPr="00603221">
        <w:rPr>
          <w:b/>
          <w:lang w:val="el-GR"/>
        </w:rPr>
        <w:t>:</w:t>
      </w:r>
      <w:r w:rsidR="00A31730">
        <w:rPr>
          <w:b/>
          <w:lang w:val="el-GR"/>
        </w:rPr>
        <w:t>00</w:t>
      </w:r>
      <w:r w:rsidR="001C673F" w:rsidRPr="00603221">
        <w:rPr>
          <w:lang w:val="el-GR"/>
        </w:rPr>
        <w:t>.</w:t>
      </w:r>
    </w:p>
    <w:p w14:paraId="042CE802" w14:textId="77777777" w:rsidR="008338F0" w:rsidRPr="00603221" w:rsidRDefault="003355E7" w:rsidP="003A109E">
      <w:pPr>
        <w:pStyle w:val="2"/>
        <w:rPr>
          <w:rFonts w:cs="Tahoma"/>
          <w:lang w:val="el-GR"/>
        </w:rPr>
      </w:pPr>
      <w:r w:rsidRPr="00603221">
        <w:rPr>
          <w:rFonts w:cs="Tahoma"/>
          <w:lang w:val="el-GR"/>
        </w:rPr>
        <w:tab/>
      </w:r>
      <w:bookmarkStart w:id="16" w:name="_Ref65241722"/>
      <w:bookmarkStart w:id="17" w:name="_Ref65241727"/>
      <w:bookmarkStart w:id="18" w:name="_Toc112836295"/>
      <w:r w:rsidRPr="00603221">
        <w:rPr>
          <w:rFonts w:cs="Tahoma"/>
          <w:lang w:val="el-GR"/>
        </w:rPr>
        <w:t>Δημοσιότητα</w:t>
      </w:r>
      <w:bookmarkEnd w:id="16"/>
      <w:bookmarkEnd w:id="17"/>
      <w:bookmarkEnd w:id="18"/>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1EB14E5A"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A91F21" w:rsidRPr="00A91F21">
        <w:rPr>
          <w:b/>
          <w:bCs/>
          <w:lang w:val="el-GR"/>
        </w:rPr>
        <w:t>31-8-2022</w:t>
      </w:r>
      <w:r w:rsidRPr="00603221">
        <w:rPr>
          <w:lang w:val="el-GR"/>
        </w:rPr>
        <w:t xml:space="preserve"> 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4F7CF053"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A91F21" w:rsidRPr="00A91F21">
        <w:rPr>
          <w:b/>
          <w:bCs/>
          <w:lang w:val="el-GR"/>
        </w:rPr>
        <w:t>6-9-2022.</w:t>
      </w:r>
      <w:r w:rsidR="003355E7" w:rsidRPr="00603221">
        <w:rPr>
          <w:lang w:val="el-GR"/>
        </w:rPr>
        <w:t xml:space="preserve"> </w:t>
      </w:r>
    </w:p>
    <w:p w14:paraId="2B898007" w14:textId="7D854CFA" w:rsidR="00821852" w:rsidRDefault="00821852" w:rsidP="00821852">
      <w:pPr>
        <w:rPr>
          <w:lang w:val="el-GR"/>
        </w:rPr>
      </w:pPr>
      <w:r w:rsidRPr="006B3C5C">
        <w:rPr>
          <w:lang w:val="el-GR"/>
        </w:rPr>
        <w:t xml:space="preserve">Τα έγγραφα της σύμβασης </w:t>
      </w:r>
      <w:bookmarkStart w:id="19" w:name="_Hlk75874003"/>
      <w:r w:rsidRPr="006B3C5C">
        <w:rPr>
          <w:lang w:val="el-GR"/>
        </w:rPr>
        <w:t xml:space="preserve">της παρούσας Διακήρυξης καταχωρήθηκαν </w:t>
      </w:r>
      <w:bookmarkEnd w:id="1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A91F21" w:rsidRPr="00A91F21">
        <w:rPr>
          <w:b/>
          <w:bCs/>
          <w:lang w:val="el-GR"/>
        </w:rPr>
        <w:t>6-9-2022</w:t>
      </w:r>
      <w:r w:rsidRPr="006B3C5C">
        <w:rPr>
          <w:lang w:val="el-GR"/>
        </w:rPr>
        <w:t>, η οποία έλαβε Συστημικό Αύξοντα Αριθμό</w:t>
      </w:r>
      <w:bookmarkStart w:id="20" w:name="_Hlk75874030"/>
      <w:r w:rsidRPr="006B3C5C">
        <w:rPr>
          <w:lang w:val="el-GR"/>
        </w:rPr>
        <w:t xml:space="preserve">: </w:t>
      </w:r>
      <w:r w:rsidR="00B76929" w:rsidRPr="00B76929">
        <w:rPr>
          <w:b/>
          <w:bCs/>
          <w:lang w:val="el-GR"/>
        </w:rPr>
        <w:t>171575</w:t>
      </w:r>
      <w:bookmarkEnd w:id="20"/>
      <w:r w:rsidR="00B76929">
        <w:rPr>
          <w:lang w:val="el-GR"/>
        </w:rPr>
        <w:t xml:space="preserve"> </w:t>
      </w:r>
      <w:r w:rsidRPr="006B3C5C">
        <w:rPr>
          <w:lang w:val="el-GR"/>
        </w:rPr>
        <w:t>και αναρτήθηκαν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55015F6A" w14:textId="04D9ED38"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21"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21"/>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A91F21" w:rsidRPr="00A91F21">
        <w:rPr>
          <w:b/>
          <w:bCs/>
          <w:lang w:val="el-GR"/>
        </w:rPr>
        <w:t>6-9-2022.</w:t>
      </w:r>
    </w:p>
    <w:p w14:paraId="5B7C1563" w14:textId="63EE71A3" w:rsidR="00B1259E" w:rsidRPr="005503FD" w:rsidRDefault="003355E7" w:rsidP="00F63A58">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 xml:space="preserve">στο διαδίκτυο, στην ιστοσελίδα της αναθέτουσας αρχής, </w:t>
      </w:r>
      <w:r w:rsidR="00B45E85" w:rsidRPr="00603221">
        <w:t>στη διεύθυνση (URL) :</w:t>
      </w:r>
      <w:r w:rsidR="00B45E85">
        <w:t xml:space="preserve"> </w:t>
      </w:r>
      <w:hyperlink r:id="rId19" w:history="1">
        <w:r w:rsidR="00B45E85" w:rsidRPr="00296086">
          <w:rPr>
            <w:rStyle w:val="-"/>
          </w:rPr>
          <w:t>https://greece20.gov.gr/diakirykseis-kai-diagwnismoi/</w:t>
        </w:r>
      </w:hyperlink>
      <w:r w:rsidR="00B45E85">
        <w:t xml:space="preserve"> και </w:t>
      </w:r>
      <w:r w:rsidRPr="00603221">
        <w:t>στη διεύθυνση (URL) :</w:t>
      </w:r>
      <w:r w:rsidR="00E1337D" w:rsidRPr="00603221">
        <w:t xml:space="preserve"> </w:t>
      </w:r>
      <w:r w:rsidRPr="00603221">
        <w:t xml:space="preserve"> </w:t>
      </w:r>
      <w:hyperlink r:id="rId20"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91F21" w:rsidRPr="00A91F21">
        <w:rPr>
          <w:b/>
          <w:bCs/>
        </w:rPr>
        <w:t>6-9-2022.</w:t>
      </w:r>
      <w:r w:rsidRPr="00603221">
        <w:rPr>
          <w:i/>
          <w:iCs/>
          <w:color w:val="5B9BD5"/>
          <w:kern w:val="1"/>
        </w:rPr>
        <w:t xml:space="preserve"> </w:t>
      </w:r>
    </w:p>
    <w:p w14:paraId="424D676F" w14:textId="77777777" w:rsidR="008338F0" w:rsidRPr="00603221" w:rsidRDefault="003355E7" w:rsidP="003A109E">
      <w:pPr>
        <w:pStyle w:val="2"/>
        <w:rPr>
          <w:rFonts w:cs="Tahoma"/>
          <w:lang w:val="el-GR"/>
        </w:rPr>
      </w:pPr>
      <w:r w:rsidRPr="00603221">
        <w:rPr>
          <w:rFonts w:cs="Tahoma"/>
          <w:lang w:val="el-GR"/>
        </w:rPr>
        <w:tab/>
      </w:r>
      <w:bookmarkStart w:id="22" w:name="_Toc112836296"/>
      <w:r w:rsidRPr="00603221">
        <w:rPr>
          <w:rFonts w:cs="Tahoma"/>
          <w:lang w:val="el-GR"/>
        </w:rPr>
        <w:t>Αρχές εφαρμοζόμενες στη διαδικασία σύναψης</w:t>
      </w:r>
      <w:bookmarkEnd w:id="2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lastRenderedPageBreak/>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r w:rsidRPr="00603221">
        <w:rPr>
          <w:rFonts w:cs="Tahoma"/>
          <w:sz w:val="22"/>
          <w:szCs w:val="22"/>
        </w:rPr>
        <w:t>ΓΕΝΙΚΟΙ ΚΑΙ ΕΙΔΙΚΟΙ ΟΡΟΙ ΣΥΜΜΕΤΟΧΗΣ</w:t>
      </w:r>
    </w:p>
    <w:p w14:paraId="240D7CED" w14:textId="77777777" w:rsidR="00092ADB" w:rsidRPr="00603221" w:rsidRDefault="00092ADB" w:rsidP="003A109E">
      <w:pPr>
        <w:pStyle w:val="2"/>
        <w:rPr>
          <w:rFonts w:cs="Tahoma"/>
          <w:lang w:val="el-GR"/>
        </w:rPr>
      </w:pPr>
      <w:bookmarkStart w:id="23" w:name="__RefHeading___Toc491949729"/>
      <w:bookmarkStart w:id="24" w:name="__RefHeading___Toc491949730"/>
      <w:bookmarkStart w:id="25" w:name="_Hlk494445205"/>
      <w:bookmarkEnd w:id="23"/>
      <w:bookmarkEnd w:id="24"/>
      <w:r w:rsidRPr="00603221">
        <w:rPr>
          <w:rFonts w:cs="Tahoma"/>
          <w:lang w:val="el-GR"/>
        </w:rPr>
        <w:tab/>
      </w:r>
      <w:bookmarkStart w:id="26" w:name="_Toc112836297"/>
      <w:r w:rsidRPr="00603221">
        <w:rPr>
          <w:rFonts w:cs="Tahoma"/>
          <w:lang w:val="el-GR"/>
        </w:rPr>
        <w:t>Γενικές Πληροφορίες</w:t>
      </w:r>
      <w:bookmarkEnd w:id="26"/>
    </w:p>
    <w:p w14:paraId="347E50D6" w14:textId="77777777" w:rsidR="008338F0" w:rsidRPr="00603221" w:rsidRDefault="003355E7" w:rsidP="003329FF">
      <w:pPr>
        <w:pStyle w:val="3"/>
        <w:rPr>
          <w:lang w:val="el-GR"/>
        </w:rPr>
      </w:pPr>
      <w:bookmarkStart w:id="27" w:name="_Toc112836298"/>
      <w:bookmarkEnd w:id="25"/>
      <w:r w:rsidRPr="00603221">
        <w:rPr>
          <w:lang w:val="el-GR"/>
        </w:rPr>
        <w:t>Έγγραφα της σύμβασης</w:t>
      </w:r>
      <w:bookmarkEnd w:id="27"/>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1B484E4E" w:rsidR="008338F0" w:rsidRPr="006F67CF" w:rsidRDefault="00767047" w:rsidP="003E46EC">
      <w:pPr>
        <w:numPr>
          <w:ilvl w:val="0"/>
          <w:numId w:val="3"/>
        </w:numPr>
        <w:spacing w:after="40"/>
        <w:ind w:left="567" w:hanging="567"/>
        <w:rPr>
          <w:lang w:val="el-GR"/>
        </w:rPr>
      </w:pPr>
      <w:r w:rsidRPr="003745CA">
        <w:rPr>
          <w:lang w:val="el-GR"/>
        </w:rPr>
        <w:t xml:space="preserve">η από </w:t>
      </w:r>
      <w:r w:rsidR="004F778B" w:rsidRPr="004F778B">
        <w:rPr>
          <w:b/>
          <w:bCs/>
          <w:lang w:val="el-GR"/>
        </w:rPr>
        <w:t>31-8-2022</w:t>
      </w:r>
      <w:r w:rsidRPr="003745CA">
        <w:rPr>
          <w:lang w:val="el-GR"/>
        </w:rPr>
        <w:t xml:space="preserve"> Προκήρυξη της Σύμβασης, όπως αυτή έχει σταλεί για </w:t>
      </w:r>
      <w:r w:rsidR="009567C7" w:rsidRPr="003745CA">
        <w:rPr>
          <w:lang w:val="el-GR"/>
        </w:rPr>
        <w:t>δημοσίευση</w:t>
      </w:r>
      <w:r w:rsidRPr="003745CA">
        <w:rPr>
          <w:lang w:val="el-GR"/>
        </w:rPr>
        <w:t xml:space="preserve"> στην Επίσημη Εφημερίδα της Ευρωπαϊκής Ένωσης </w:t>
      </w:r>
    </w:p>
    <w:p w14:paraId="61B446C3" w14:textId="347A7D20" w:rsidR="008338F0" w:rsidRPr="003745CA" w:rsidRDefault="003355E7" w:rsidP="003E46EC">
      <w:pPr>
        <w:numPr>
          <w:ilvl w:val="0"/>
          <w:numId w:val="3"/>
        </w:numPr>
        <w:spacing w:after="40"/>
        <w:ind w:left="567" w:hanging="567"/>
        <w:rPr>
          <w:rFonts w:eastAsia="Calibri"/>
          <w:lang w:val="el-GR"/>
        </w:rPr>
      </w:pPr>
      <w:r w:rsidRPr="003745CA">
        <w:rPr>
          <w:lang w:val="el-GR"/>
        </w:rPr>
        <w:t>η παρούσα Διακήρυξη</w:t>
      </w:r>
      <w:r w:rsidR="006B6AD9" w:rsidRPr="003745CA">
        <w:rPr>
          <w:lang w:val="el-GR"/>
        </w:rPr>
        <w:t xml:space="preserve"> </w:t>
      </w:r>
      <w:r w:rsidRPr="003745CA">
        <w:rPr>
          <w:lang w:val="el-GR"/>
        </w:rPr>
        <w:t xml:space="preserve">με τα Παραρτήματα που αποτελούν αναπόσπαστο μέρος </w:t>
      </w:r>
      <w:r w:rsidR="004F778B">
        <w:rPr>
          <w:lang w:val="el-GR"/>
        </w:rPr>
        <w:t>αυτής.</w:t>
      </w:r>
    </w:p>
    <w:p w14:paraId="5C0B8E50" w14:textId="3FF0D47D" w:rsidR="008338F0" w:rsidRPr="003745CA" w:rsidRDefault="003355E7" w:rsidP="003E46EC">
      <w:pPr>
        <w:numPr>
          <w:ilvl w:val="0"/>
          <w:numId w:val="3"/>
        </w:numPr>
        <w:spacing w:after="40"/>
        <w:ind w:left="567" w:hanging="567"/>
        <w:rPr>
          <w:lang w:val="el-GR"/>
        </w:rPr>
      </w:pPr>
      <w:r w:rsidRPr="003745CA">
        <w:rPr>
          <w:lang w:val="el-GR"/>
        </w:rPr>
        <w:t>το</w:t>
      </w:r>
      <w:r w:rsidR="00E1337D" w:rsidRPr="003745CA">
        <w:rPr>
          <w:lang w:val="el-GR"/>
        </w:rPr>
        <w:t xml:space="preserve"> </w:t>
      </w:r>
      <w:r w:rsidRPr="003745CA">
        <w:rPr>
          <w:lang w:val="el-GR"/>
        </w:rPr>
        <w:t>Ευρωπαϊκό Ενιαίο Έγγραφο Σύμβασης [ΕΕΕΣ]</w:t>
      </w:r>
    </w:p>
    <w:p w14:paraId="425F8D58" w14:textId="77777777" w:rsidR="008338F0" w:rsidRPr="003745CA" w:rsidRDefault="003355E7" w:rsidP="003E46EC">
      <w:pPr>
        <w:numPr>
          <w:ilvl w:val="0"/>
          <w:numId w:val="3"/>
        </w:numPr>
        <w:spacing w:after="40"/>
        <w:ind w:left="567" w:hanging="567"/>
        <w:rPr>
          <w:lang w:val="el-GR"/>
        </w:rPr>
      </w:pPr>
      <w:r w:rsidRPr="003745CA">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6C2BE2" w:rsidRDefault="003355E7" w:rsidP="003E46EC">
      <w:pPr>
        <w:pStyle w:val="3"/>
        <w:numPr>
          <w:ilvl w:val="2"/>
          <w:numId w:val="10"/>
        </w:numPr>
        <w:ind w:left="720"/>
        <w:rPr>
          <w:rFonts w:eastAsia="Tahoma"/>
          <w:lang w:val="el-GR"/>
        </w:rPr>
      </w:pPr>
      <w:bookmarkStart w:id="28" w:name="_Toc112836299"/>
      <w:r w:rsidRPr="006C2BE2">
        <w:rPr>
          <w:rFonts w:eastAsia="Tahoma"/>
          <w:lang w:val="el-GR"/>
        </w:rPr>
        <w:t xml:space="preserve">Επικοινωνία </w:t>
      </w:r>
      <w:r w:rsidR="003A5AAC" w:rsidRPr="006C2BE2">
        <w:rPr>
          <w:rFonts w:eastAsia="Tahoma"/>
          <w:lang w:val="el-GR"/>
        </w:rPr>
        <w:t>–</w:t>
      </w:r>
      <w:r w:rsidRPr="006C2BE2">
        <w:rPr>
          <w:rFonts w:eastAsia="Tahoma"/>
          <w:lang w:val="el-GR"/>
        </w:rPr>
        <w:t xml:space="preserve"> Πρόσβαση στα έγγραφα της Σύμβασης</w:t>
      </w:r>
      <w:bookmarkEnd w:id="28"/>
    </w:p>
    <w:p w14:paraId="59977BE9" w14:textId="77777777" w:rsidR="008338F0" w:rsidRPr="004C145A"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23796F11" w14:textId="77777777" w:rsidR="008338F0" w:rsidRPr="006C2BE2" w:rsidRDefault="003355E7" w:rsidP="003E46EC">
      <w:pPr>
        <w:pStyle w:val="3"/>
        <w:numPr>
          <w:ilvl w:val="2"/>
          <w:numId w:val="10"/>
        </w:numPr>
        <w:ind w:left="720"/>
        <w:rPr>
          <w:rFonts w:eastAsia="Tahoma"/>
          <w:lang w:val="el-GR"/>
        </w:rPr>
      </w:pPr>
      <w:bookmarkStart w:id="29" w:name="_Ref75870613"/>
      <w:bookmarkStart w:id="30" w:name="_Toc112836300"/>
      <w:r w:rsidRPr="006C2BE2">
        <w:rPr>
          <w:rFonts w:eastAsia="Tahoma"/>
          <w:lang w:val="el-GR"/>
        </w:rPr>
        <w:t>Παροχή Διευκρινίσεων</w:t>
      </w:r>
      <w:bookmarkEnd w:id="29"/>
      <w:bookmarkEnd w:id="30"/>
    </w:p>
    <w:p w14:paraId="04A6955A" w14:textId="00E95D61"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4F778B" w:rsidRPr="004F778B">
        <w:rPr>
          <w:b/>
          <w:bCs/>
          <w:lang w:val="el-GR"/>
        </w:rPr>
        <w:t>23-9-2022</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B4D6CBB"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603221" w:rsidRDefault="008A3546" w:rsidP="008A3546">
      <w:pPr>
        <w:rPr>
          <w:lang w:val="el-GR"/>
        </w:rPr>
      </w:pPr>
    </w:p>
    <w:p w14:paraId="359253A7" w14:textId="77777777" w:rsidR="008338F0" w:rsidRPr="006C2BE2" w:rsidRDefault="003355E7" w:rsidP="003E46EC">
      <w:pPr>
        <w:pStyle w:val="3"/>
        <w:numPr>
          <w:ilvl w:val="2"/>
          <w:numId w:val="10"/>
        </w:numPr>
        <w:ind w:left="720"/>
        <w:rPr>
          <w:rFonts w:eastAsia="Tahoma"/>
          <w:lang w:val="el-GR"/>
        </w:rPr>
      </w:pPr>
      <w:bookmarkStart w:id="31" w:name="_Ref75870681"/>
      <w:bookmarkStart w:id="32" w:name="_Toc112836301"/>
      <w:r w:rsidRPr="006C2BE2">
        <w:rPr>
          <w:rFonts w:eastAsia="Tahoma"/>
          <w:lang w:val="el-GR"/>
        </w:rPr>
        <w:t>Γλώσσα</w:t>
      </w:r>
      <w:bookmarkEnd w:id="31"/>
      <w:bookmarkEnd w:id="32"/>
    </w:p>
    <w:p w14:paraId="499FF885" w14:textId="7A8E58B0"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C2BE2">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345106CB"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37E70D1" w14:textId="77777777" w:rsidR="005A6FA6" w:rsidRPr="00603221" w:rsidRDefault="005A6FA6">
      <w:pPr>
        <w:rPr>
          <w:lang w:val="el-GR"/>
        </w:rPr>
      </w:pPr>
    </w:p>
    <w:p w14:paraId="7BB8EEE2" w14:textId="77777777" w:rsidR="003A5AAC" w:rsidRPr="006C2BE2" w:rsidRDefault="003A5AAC" w:rsidP="003E46EC">
      <w:pPr>
        <w:pStyle w:val="3"/>
        <w:numPr>
          <w:ilvl w:val="2"/>
          <w:numId w:val="10"/>
        </w:numPr>
        <w:ind w:left="720"/>
        <w:rPr>
          <w:rFonts w:eastAsia="Tahoma"/>
          <w:lang w:val="el-GR"/>
        </w:rPr>
      </w:pPr>
      <w:bookmarkStart w:id="33" w:name="_Ref496624630"/>
      <w:bookmarkStart w:id="34" w:name="_Ref496624815"/>
      <w:bookmarkStart w:id="35" w:name="_Ref496625091"/>
      <w:bookmarkStart w:id="36" w:name="_Toc112836302"/>
      <w:r w:rsidRPr="006C2BE2">
        <w:rPr>
          <w:rFonts w:eastAsia="Tahoma"/>
          <w:lang w:val="el-GR"/>
        </w:rPr>
        <w:t>Εγγυήσεις</w:t>
      </w:r>
      <w:bookmarkEnd w:id="33"/>
      <w:bookmarkEnd w:id="34"/>
      <w:bookmarkEnd w:id="35"/>
      <w:bookmarkEnd w:id="36"/>
    </w:p>
    <w:p w14:paraId="00B15F19" w14:textId="77777777" w:rsidR="008338F0" w:rsidRDefault="006771AF" w:rsidP="0054025C">
      <w:pPr>
        <w:rPr>
          <w:color w:val="000000"/>
          <w:lang w:val="el-GR"/>
        </w:rPr>
      </w:pPr>
      <w:bookmarkStart w:id="37"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38"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38"/>
    </w:p>
    <w:p w14:paraId="401DC43E" w14:textId="33A982FF"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D81089" w:rsidRPr="00D81089">
        <w:rPr>
          <w:color w:val="000000"/>
          <w:lang w:val="el-GR"/>
        </w:rPr>
        <w:t>υποβολής προσφορών του διαγωνισμού</w:t>
      </w:r>
      <w:r w:rsidR="00D81089" w:rsidRPr="00D81089" w:rsidDel="00D81089">
        <w:rPr>
          <w:color w:val="000000"/>
          <w:lang w:val="el-GR"/>
        </w:rPr>
        <w:t xml:space="preserve"> </w:t>
      </w:r>
      <w:r w:rsidRPr="00603221">
        <w:rPr>
          <w:color w:val="000000"/>
          <w:lang w:val="el-GR"/>
        </w:rPr>
        <w:t xml:space="preserve">του διαγωνισμού, θ) την ημερομηνία λήξης ή τον χρόνο ισχύος της </w:t>
      </w:r>
      <w:r w:rsidRPr="00603221">
        <w:rPr>
          <w:color w:val="000000"/>
          <w:lang w:val="el-GR"/>
        </w:rPr>
        <w:lastRenderedPageBreak/>
        <w:t xml:space="preserve">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6C2BE2" w:rsidRDefault="000A60A0" w:rsidP="003E46EC">
      <w:pPr>
        <w:pStyle w:val="3"/>
        <w:numPr>
          <w:ilvl w:val="2"/>
          <w:numId w:val="10"/>
        </w:numPr>
        <w:ind w:left="720"/>
        <w:rPr>
          <w:rFonts w:eastAsia="Tahoma"/>
          <w:lang w:val="el-GR"/>
        </w:rPr>
      </w:pPr>
      <w:bookmarkStart w:id="39" w:name="_Toc112836303"/>
      <w:r w:rsidRPr="006C2BE2">
        <w:rPr>
          <w:rFonts w:eastAsia="Tahoma"/>
          <w:lang w:val="el-GR"/>
        </w:rPr>
        <w:t>Προστασία Προσωπικών Δεδομένων</w:t>
      </w:r>
      <w:bookmarkEnd w:id="39"/>
      <w:r w:rsidRPr="006C2BE2">
        <w:rPr>
          <w:rFonts w:eastAsia="Tahoma"/>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37"/>
    <w:p w14:paraId="0A47A717" w14:textId="77777777" w:rsidR="008338F0" w:rsidRPr="00603221" w:rsidRDefault="003355E7" w:rsidP="003A109E">
      <w:pPr>
        <w:pStyle w:val="2"/>
        <w:rPr>
          <w:rFonts w:cs="Tahoma"/>
          <w:lang w:val="el-GR"/>
        </w:rPr>
      </w:pPr>
      <w:r w:rsidRPr="00603221">
        <w:rPr>
          <w:rFonts w:cs="Tahoma"/>
          <w:lang w:val="el-GR"/>
        </w:rPr>
        <w:tab/>
      </w:r>
      <w:bookmarkStart w:id="40" w:name="_Toc112836304"/>
      <w:r w:rsidRPr="00603221">
        <w:rPr>
          <w:rFonts w:cs="Tahoma"/>
          <w:lang w:val="el-GR"/>
        </w:rPr>
        <w:t>Δικαίωμα Συμμετοχής - Κριτήρια Ποιοτικής Επιλογής</w:t>
      </w:r>
      <w:bookmarkEnd w:id="40"/>
    </w:p>
    <w:p w14:paraId="79E1C284" w14:textId="77777777" w:rsidR="008338F0" w:rsidRPr="006C2BE2" w:rsidRDefault="003355E7" w:rsidP="003E46EC">
      <w:pPr>
        <w:pStyle w:val="3"/>
        <w:numPr>
          <w:ilvl w:val="2"/>
          <w:numId w:val="10"/>
        </w:numPr>
        <w:ind w:left="720"/>
        <w:rPr>
          <w:rFonts w:eastAsia="Tahoma"/>
          <w:lang w:val="el-GR"/>
        </w:rPr>
      </w:pPr>
      <w:bookmarkStart w:id="41" w:name="_Ref496541397"/>
      <w:bookmarkStart w:id="42" w:name="_Toc112836305"/>
      <w:r w:rsidRPr="006C2BE2">
        <w:rPr>
          <w:rFonts w:eastAsia="Tahoma"/>
          <w:lang w:val="el-GR"/>
        </w:rPr>
        <w:t>Δικαιούμενοι συμμετοχής</w:t>
      </w:r>
      <w:bookmarkEnd w:id="41"/>
      <w:bookmarkEnd w:id="42"/>
      <w:r w:rsidRPr="006C2BE2">
        <w:rPr>
          <w:rFonts w:eastAsia="Tahoma"/>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6CBE0904" w14:textId="77777777" w:rsidR="00CD3B0E" w:rsidRPr="00603221" w:rsidRDefault="00CD3B0E">
      <w:pPr>
        <w:rPr>
          <w:i/>
          <w:iCs/>
          <w:color w:val="5B9BD5"/>
          <w:lang w:val="el-GR"/>
        </w:rPr>
      </w:pPr>
    </w:p>
    <w:p w14:paraId="6B39115A" w14:textId="77777777" w:rsidR="008338F0" w:rsidRPr="006C2BE2" w:rsidRDefault="003355E7" w:rsidP="003E46EC">
      <w:pPr>
        <w:pStyle w:val="3"/>
        <w:numPr>
          <w:ilvl w:val="2"/>
          <w:numId w:val="10"/>
        </w:numPr>
        <w:ind w:left="720"/>
        <w:rPr>
          <w:rFonts w:eastAsia="Tahoma"/>
          <w:lang w:val="el-GR"/>
        </w:rPr>
      </w:pPr>
      <w:bookmarkStart w:id="43" w:name="_Ref496542081"/>
      <w:bookmarkStart w:id="44" w:name="_Toc112836306"/>
      <w:r w:rsidRPr="006C2BE2">
        <w:rPr>
          <w:rFonts w:eastAsia="Tahoma"/>
          <w:lang w:val="el-GR"/>
        </w:rPr>
        <w:t>Εγγύηση συμμετοχής</w:t>
      </w:r>
      <w:bookmarkEnd w:id="43"/>
      <w:bookmarkEnd w:id="44"/>
    </w:p>
    <w:p w14:paraId="075B8B68" w14:textId="27D40B85"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25790C" w:rsidRPr="003329FF">
        <w:rPr>
          <w:lang w:val="el-GR"/>
        </w:rPr>
        <w:t xml:space="preserve">ΠΑΡΑΡΤΗΜΑ </w:t>
      </w:r>
      <w:r w:rsidR="0025790C" w:rsidRPr="00603221">
        <w:t>VIII</w:t>
      </w:r>
      <w:r w:rsidR="0025790C"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204668FB" w:rsidR="00DF0C2D" w:rsidRPr="00603221" w:rsidRDefault="00DF0C2D" w:rsidP="003329FF">
      <w:pPr>
        <w:pStyle w:val="aff"/>
        <w:tabs>
          <w:tab w:val="left" w:pos="0"/>
          <w:tab w:val="left" w:pos="1134"/>
        </w:tabs>
        <w:spacing w:before="240"/>
        <w:ind w:left="0"/>
        <w:rPr>
          <w:lang w:val="el-GR"/>
        </w:rPr>
      </w:pPr>
      <w:r w:rsidRPr="006F67CF">
        <w:rPr>
          <w:lang w:val="el-GR"/>
        </w:rPr>
        <w:t xml:space="preserve">Το ποσό της εγγυητικής επιστολής θα πρέπει να καλύπτει σε ευρώ (€) ποσοστό </w:t>
      </w:r>
      <w:r w:rsidR="006C2BE2" w:rsidRPr="006F67CF">
        <w:rPr>
          <w:lang w:val="el-GR"/>
        </w:rPr>
        <w:t>2</w:t>
      </w:r>
      <w:r w:rsidRPr="006F67CF">
        <w:rPr>
          <w:lang w:val="el-GR"/>
        </w:rPr>
        <w:t xml:space="preserve">% του προϋπολογισμού του Έργου (μη συμπεριλαμβανομένου ΦΠΑ), ήτοι ποσό  </w:t>
      </w:r>
      <w:r w:rsidR="003745CA" w:rsidRPr="006F67CF">
        <w:rPr>
          <w:lang w:val="el-GR"/>
        </w:rPr>
        <w:t xml:space="preserve">ενός εκατομμυρίου εννιακοσίων </w:t>
      </w:r>
      <w:r w:rsidR="006C2BE2" w:rsidRPr="006F67CF">
        <w:rPr>
          <w:lang w:val="el-GR"/>
        </w:rPr>
        <w:t>χιλιάδ</w:t>
      </w:r>
      <w:r w:rsidR="003745CA" w:rsidRPr="006F67CF">
        <w:rPr>
          <w:lang w:val="el-GR"/>
        </w:rPr>
        <w:t>ων</w:t>
      </w:r>
      <w:r w:rsidR="006C2BE2" w:rsidRPr="006F67CF">
        <w:rPr>
          <w:lang w:val="el-GR"/>
        </w:rPr>
        <w:t xml:space="preserve"> Ευρώ </w:t>
      </w:r>
      <w:r w:rsidRPr="006F67CF">
        <w:rPr>
          <w:lang w:val="el-GR"/>
        </w:rPr>
        <w:t>(</w:t>
      </w:r>
      <w:r w:rsidR="00A75B20">
        <w:rPr>
          <w:lang w:val="el-GR"/>
        </w:rPr>
        <w:t xml:space="preserve">€ </w:t>
      </w:r>
      <w:r w:rsidR="006C2BE2" w:rsidRPr="006F67CF">
        <w:rPr>
          <w:lang w:val="el-GR"/>
        </w:rPr>
        <w:t>1</w:t>
      </w:r>
      <w:r w:rsidR="003745CA" w:rsidRPr="006F67CF">
        <w:rPr>
          <w:lang w:val="el-GR"/>
        </w:rPr>
        <w:t>.</w:t>
      </w:r>
      <w:r w:rsidR="006C2BE2" w:rsidRPr="006F67CF">
        <w:rPr>
          <w:lang w:val="el-GR"/>
        </w:rPr>
        <w:t>90</w:t>
      </w:r>
      <w:r w:rsidR="003745CA" w:rsidRPr="006F67CF">
        <w:rPr>
          <w:lang w:val="el-GR"/>
        </w:rPr>
        <w:t>0</w:t>
      </w:r>
      <w:r w:rsidR="006C2BE2" w:rsidRPr="006F67CF">
        <w:rPr>
          <w:lang w:val="el-GR"/>
        </w:rPr>
        <w:t>.000,00</w:t>
      </w:r>
      <w:r w:rsidRPr="006F67CF">
        <w:rPr>
          <w:lang w:val="el-GR"/>
        </w:rPr>
        <w:t>).</w:t>
      </w:r>
    </w:p>
    <w:p w14:paraId="29F1BA91" w14:textId="77777777" w:rsidR="008338F0" w:rsidRPr="00603221" w:rsidRDefault="003355E7">
      <w:pPr>
        <w:rPr>
          <w:bCs/>
          <w:lang w:val="el-GR"/>
        </w:rPr>
      </w:pPr>
      <w:r w:rsidRPr="00603221">
        <w:rPr>
          <w:lang w:val="el-GR"/>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56FFC0F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25790C">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44A6E42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25790C">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3"/>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371A5DB9"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4E278AE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5790C">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5790C">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25790C">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5790C">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5790C">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w:t>
      </w:r>
      <w:r w:rsidR="00C32872" w:rsidRPr="00C32872">
        <w:rPr>
          <w:lang w:val="el-GR"/>
        </w:rPr>
        <w:lastRenderedPageBreak/>
        <w:t xml:space="preserve">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25790C">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3E46EC">
      <w:pPr>
        <w:pStyle w:val="3"/>
        <w:numPr>
          <w:ilvl w:val="2"/>
          <w:numId w:val="10"/>
        </w:numPr>
        <w:ind w:left="720"/>
        <w:rPr>
          <w:lang w:val="el-GR"/>
        </w:rPr>
      </w:pPr>
      <w:bookmarkStart w:id="45" w:name="_Ref496541356"/>
      <w:bookmarkStart w:id="46" w:name="_Ref496541742"/>
      <w:bookmarkStart w:id="47" w:name="_Ref496541775"/>
      <w:bookmarkStart w:id="48" w:name="_Ref496541863"/>
      <w:bookmarkStart w:id="49" w:name="_Toc112836307"/>
      <w:r w:rsidRPr="00603221">
        <w:rPr>
          <w:lang w:val="el-GR"/>
        </w:rPr>
        <w:t>Λόγοι αποκλεισμού</w:t>
      </w:r>
      <w:bookmarkEnd w:id="45"/>
      <w:bookmarkEnd w:id="46"/>
      <w:bookmarkEnd w:id="47"/>
      <w:bookmarkEnd w:id="48"/>
      <w:bookmarkEnd w:id="49"/>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77777777" w:rsidR="008338F0" w:rsidRPr="00603221" w:rsidRDefault="00E1337D" w:rsidP="003E46EC">
      <w:pPr>
        <w:pStyle w:val="aff"/>
        <w:numPr>
          <w:ilvl w:val="3"/>
          <w:numId w:val="12"/>
        </w:numPr>
        <w:tabs>
          <w:tab w:val="left" w:pos="0"/>
          <w:tab w:val="left" w:pos="709"/>
          <w:tab w:val="left" w:pos="1134"/>
        </w:tabs>
        <w:spacing w:before="240"/>
        <w:ind w:left="0" w:firstLine="0"/>
        <w:rPr>
          <w:lang w:val="el-GR"/>
        </w:rPr>
      </w:pPr>
      <w:bookmarkStart w:id="50" w:name="_Ref496540567"/>
      <w:r w:rsidRPr="00603221">
        <w:rPr>
          <w:lang w:val="el-GR"/>
        </w:rPr>
        <w:t xml:space="preserve"> </w:t>
      </w:r>
      <w:bookmarkStart w:id="51"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50"/>
      <w:bookmarkEnd w:id="51"/>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48D1608" w14:textId="353B9535" w:rsidR="005A6FA6"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w:t>
      </w:r>
      <w:r w:rsidR="00105242" w:rsidRPr="00105242">
        <w:rPr>
          <w:lang w:val="el-GR"/>
        </w:rPr>
        <w:lastRenderedPageBreak/>
        <w:t>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49D7D803" w:rsidR="009A3D76" w:rsidRPr="00603221"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3E46EC">
      <w:pPr>
        <w:pStyle w:val="aff"/>
        <w:numPr>
          <w:ilvl w:val="3"/>
          <w:numId w:val="12"/>
        </w:numPr>
        <w:tabs>
          <w:tab w:val="left" w:pos="0"/>
          <w:tab w:val="left" w:pos="709"/>
          <w:tab w:val="left" w:pos="1134"/>
        </w:tabs>
        <w:spacing w:before="240"/>
        <w:ind w:left="0" w:firstLine="0"/>
        <w:rPr>
          <w:lang w:val="el-GR"/>
        </w:rPr>
      </w:pPr>
      <w:bookmarkStart w:id="52" w:name="_Ref503518036"/>
      <w:r w:rsidRPr="00603221">
        <w:rPr>
          <w:lang w:val="el-GR"/>
        </w:rPr>
        <w:t>Σ</w:t>
      </w:r>
      <w:r w:rsidR="005A0ACC" w:rsidRPr="00603221">
        <w:rPr>
          <w:lang w:val="el-GR"/>
        </w:rPr>
        <w:t>τις ακόλουθες περιπτώσεις</w:t>
      </w:r>
      <w:bookmarkEnd w:id="52"/>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lastRenderedPageBreak/>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F67CF" w:rsidRDefault="003355E7" w:rsidP="003E46EC">
      <w:pPr>
        <w:pStyle w:val="aff"/>
        <w:numPr>
          <w:ilvl w:val="3"/>
          <w:numId w:val="12"/>
        </w:numPr>
        <w:tabs>
          <w:tab w:val="left" w:pos="0"/>
          <w:tab w:val="left" w:pos="709"/>
          <w:tab w:val="left" w:pos="1134"/>
        </w:tabs>
        <w:spacing w:before="240"/>
        <w:ind w:left="0" w:firstLine="0"/>
        <w:rPr>
          <w:i/>
          <w:lang w:val="el-GR"/>
        </w:rPr>
      </w:pPr>
      <w:bookmarkStart w:id="53" w:name="_Ref496540586"/>
      <w:r w:rsidRPr="00694EDF">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94EDF">
        <w:rPr>
          <w:lang w:val="el-GR"/>
        </w:rPr>
        <w:t xml:space="preserve"> </w:t>
      </w:r>
      <w:r w:rsidRPr="00694EDF">
        <w:rPr>
          <w:lang w:val="el-GR"/>
        </w:rPr>
        <w:t>:</w:t>
      </w:r>
      <w:bookmarkEnd w:id="53"/>
      <w:r w:rsidRPr="00694EDF">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C438AFF" w14:textId="7886C90C" w:rsidR="00A23EAB" w:rsidRPr="00603221"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A956C8" w14:textId="4042E0DA"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25790C">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25790C" w:rsidRPr="00C0210C">
        <w:rPr>
          <w:lang w:val="el-GR"/>
        </w:rPr>
        <w:t>Αποδεικτικά μέσα</w:t>
      </w:r>
      <w:r w:rsidR="0025790C">
        <w:rPr>
          <w:rFonts w:ascii="Calibri" w:hAnsi="Calibri"/>
          <w:lang w:val="el-GR"/>
        </w:rPr>
        <w:t xml:space="preserve"> </w:t>
      </w:r>
      <w:r w:rsidR="0025790C" w:rsidRPr="0077634D">
        <w:rPr>
          <w:rFonts w:ascii="Calibri" w:hAnsi="Calibri"/>
          <w:lang w:val="el-GR"/>
        </w:rPr>
        <w:t xml:space="preserve">- </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0FEDEC58" w:rsidR="001D0C1B" w:rsidRPr="00821852" w:rsidRDefault="001D0C1B" w:rsidP="003E46EC">
      <w:pPr>
        <w:pStyle w:val="aff"/>
        <w:numPr>
          <w:ilvl w:val="3"/>
          <w:numId w:val="12"/>
        </w:numPr>
        <w:tabs>
          <w:tab w:val="left" w:pos="0"/>
          <w:tab w:val="left" w:pos="709"/>
          <w:tab w:val="left" w:pos="1134"/>
        </w:tabs>
        <w:spacing w:before="240"/>
        <w:ind w:left="0" w:firstLine="0"/>
        <w:rPr>
          <w:lang w:val="el-GR"/>
        </w:rPr>
      </w:pPr>
      <w:bookmarkStart w:id="54"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54"/>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3E46EC">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64D12D9" w14:textId="77777777" w:rsidR="002A7C7B" w:rsidRDefault="002A7C7B" w:rsidP="002A7C7B">
      <w:pPr>
        <w:pStyle w:val="aff"/>
        <w:tabs>
          <w:tab w:val="left" w:pos="0"/>
          <w:tab w:val="left" w:pos="709"/>
          <w:tab w:val="left" w:pos="1134"/>
        </w:tabs>
        <w:spacing w:before="240"/>
        <w:ind w:left="0"/>
        <w:rPr>
          <w:lang w:val="el-GR"/>
        </w:rPr>
      </w:pPr>
    </w:p>
    <w:p w14:paraId="1F65CED2" w14:textId="3170ADD9" w:rsidR="002A7C7B" w:rsidRPr="002A7C7B" w:rsidRDefault="00363799" w:rsidP="003E46EC">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25790C">
        <w:rPr>
          <w:lang w:val="el-GR"/>
        </w:rPr>
        <w:t>2.2.3.1</w:t>
      </w:r>
      <w:r w:rsidR="00153F0B" w:rsidRPr="00A334BA">
        <w:rPr>
          <w:lang w:val="el-GR"/>
        </w:rPr>
        <w:fldChar w:fldCharType="end"/>
      </w:r>
      <w:r w:rsidR="003355E7" w:rsidRPr="002A7C7B">
        <w:rPr>
          <w:lang w:val="el-GR"/>
        </w:rPr>
        <w:t xml:space="preserve"> και </w:t>
      </w:r>
      <w:r w:rsidR="00A42815" w:rsidRPr="00A42815">
        <w:rPr>
          <w:lang w:val="el-GR"/>
        </w:rPr>
        <w:t>2.2.3.3</w:t>
      </w:r>
      <w:r w:rsidR="003260E1" w:rsidRPr="002A7C7B">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2A7C7B">
        <w:rPr>
          <w:lang w:val="el-GR"/>
        </w:rPr>
        <w:t>αυτ</w:t>
      </w:r>
      <w:proofErr w:type="spellEnd"/>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0F8D54FA" w14:textId="77777777" w:rsidR="00C535AC" w:rsidRPr="00603221" w:rsidRDefault="00C535AC" w:rsidP="00C535AC">
      <w:pPr>
        <w:pStyle w:val="aff"/>
        <w:rPr>
          <w:b/>
          <w:bCs/>
          <w:lang w:val="el-GR"/>
        </w:rPr>
      </w:pPr>
    </w:p>
    <w:p w14:paraId="3C01A3A8" w14:textId="77777777" w:rsidR="008338F0" w:rsidRPr="00603221" w:rsidRDefault="003355E7" w:rsidP="003E46EC">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C535AC">
      <w:pPr>
        <w:pStyle w:val="aff"/>
        <w:rPr>
          <w:b/>
          <w:bCs/>
          <w:color w:val="000000"/>
          <w:lang w:val="el-GR"/>
        </w:rPr>
      </w:pPr>
    </w:p>
    <w:p w14:paraId="0C79C613" w14:textId="77777777" w:rsidR="008338F0" w:rsidRPr="00821852" w:rsidRDefault="003355E7" w:rsidP="003E46EC">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55"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55"/>
    </w:p>
    <w:p w14:paraId="36B0864B" w14:textId="77777777" w:rsidR="00D93C0C" w:rsidRPr="00603221" w:rsidRDefault="00D93C0C" w:rsidP="00603221">
      <w:pPr>
        <w:pStyle w:val="aff"/>
        <w:rPr>
          <w:color w:val="000000"/>
          <w:lang w:val="el-GR"/>
        </w:rPr>
      </w:pPr>
    </w:p>
    <w:p w14:paraId="2D1CB859" w14:textId="7C50FCEC" w:rsidR="008338F0" w:rsidRPr="00603221" w:rsidRDefault="003355E7" w:rsidP="003329FF">
      <w:pPr>
        <w:pStyle w:val="3"/>
        <w:ind w:left="720" w:hanging="720"/>
        <w:rPr>
          <w:rFonts w:cs="Tahoma"/>
          <w:szCs w:val="22"/>
          <w:lang w:val="el-GR"/>
        </w:rPr>
      </w:pPr>
      <w:bookmarkStart w:id="56" w:name="_Toc112836308"/>
      <w:r w:rsidRPr="00603221">
        <w:rPr>
          <w:rFonts w:cs="Tahoma"/>
          <w:szCs w:val="22"/>
          <w:lang w:val="el-GR"/>
        </w:rPr>
        <w:lastRenderedPageBreak/>
        <w:t xml:space="preserve">Κριτήρια </w:t>
      </w:r>
      <w:r w:rsidR="00F11417" w:rsidRPr="00603221">
        <w:rPr>
          <w:rFonts w:cs="Tahoma"/>
          <w:szCs w:val="22"/>
          <w:lang w:val="el-GR"/>
        </w:rPr>
        <w:t xml:space="preserve"> </w:t>
      </w:r>
      <w:r w:rsidRPr="00603221">
        <w:rPr>
          <w:rFonts w:cs="Tahoma"/>
          <w:szCs w:val="22"/>
          <w:lang w:val="el-GR"/>
        </w:rPr>
        <w:t>Επιλογής</w:t>
      </w:r>
      <w:bookmarkEnd w:id="56"/>
      <w:r w:rsidRPr="00603221">
        <w:rPr>
          <w:rFonts w:cs="Tahoma"/>
          <w:szCs w:val="22"/>
          <w:lang w:val="el-GR"/>
        </w:rPr>
        <w:t xml:space="preserve"> </w:t>
      </w:r>
    </w:p>
    <w:p w14:paraId="3D9437BC" w14:textId="3F7E88E1" w:rsidR="008338F0" w:rsidRDefault="003355E7" w:rsidP="003E46EC">
      <w:pPr>
        <w:pStyle w:val="3"/>
        <w:numPr>
          <w:ilvl w:val="2"/>
          <w:numId w:val="10"/>
        </w:numPr>
        <w:ind w:left="720"/>
        <w:rPr>
          <w:lang w:val="el-GR"/>
        </w:rPr>
      </w:pPr>
      <w:bookmarkStart w:id="57" w:name="_Ref74510337"/>
      <w:bookmarkStart w:id="58" w:name="_Toc112836309"/>
      <w:r w:rsidRPr="00603221" w:rsidDel="00893E05">
        <w:rPr>
          <w:lang w:val="el-GR"/>
        </w:rPr>
        <w:t>Καταλληλόλητα άσκησης επαγγελματικής δραστηριότητας</w:t>
      </w:r>
      <w:bookmarkEnd w:id="57"/>
      <w:bookmarkEnd w:id="58"/>
      <w:r w:rsidRPr="00603221" w:rsidDel="00893E05">
        <w:rPr>
          <w:lang w:val="el-GR"/>
        </w:rPr>
        <w:t xml:space="preserve"> </w:t>
      </w:r>
    </w:p>
    <w:p w14:paraId="7455F321" w14:textId="2D672CE2" w:rsidR="00F65F26" w:rsidRDefault="00F65F26" w:rsidP="00F65F26">
      <w:pPr>
        <w:rPr>
          <w:lang w:val="el-GR"/>
        </w:rPr>
      </w:pPr>
    </w:p>
    <w:p w14:paraId="426316CD" w14:textId="77777777" w:rsidR="00F65F26" w:rsidRPr="00A07CAF" w:rsidRDefault="00F65F26" w:rsidP="00F65F26">
      <w:pPr>
        <w:rPr>
          <w:b/>
          <w:bCs/>
          <w:i/>
          <w:color w:val="5B9BD5"/>
          <w:lang w:val="el-GR"/>
        </w:rPr>
      </w:pPr>
      <w:r w:rsidRPr="007A6B2A">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την </w:t>
      </w:r>
      <w:r w:rsidRPr="00A07CAF">
        <w:rPr>
          <w:b/>
          <w:bCs/>
          <w:lang w:val="el-GR"/>
        </w:rPr>
        <w:t>παροχή υπηρεσιών στον τομέα των Τεχνολογιών Πληροφορικής και Επικοινωνιών.</w:t>
      </w:r>
    </w:p>
    <w:p w14:paraId="6E6E861E" w14:textId="77777777" w:rsidR="00F65F26" w:rsidRPr="007A6B2A" w:rsidRDefault="00F65F26" w:rsidP="00F65F26">
      <w:pPr>
        <w:pBdr>
          <w:top w:val="nil"/>
          <w:left w:val="nil"/>
          <w:bottom w:val="nil"/>
          <w:right w:val="nil"/>
          <w:between w:val="nil"/>
        </w:pBdr>
        <w:spacing w:after="0"/>
        <w:rPr>
          <w:color w:val="000000"/>
          <w:lang w:val="el-GR"/>
        </w:rPr>
      </w:pPr>
      <w:r w:rsidRPr="007A6B2A">
        <w:rPr>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w:t>
      </w:r>
      <w:r>
        <w:rPr>
          <w:color w:val="000000"/>
        </w:rPr>
        <w:t>XI</w:t>
      </w:r>
      <w:r w:rsidRPr="007A6B2A">
        <w:rPr>
          <w:color w:val="000000"/>
          <w:lang w:val="el-GR"/>
        </w:rPr>
        <w:t xml:space="preserve">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w:t>
      </w:r>
      <w:r w:rsidRPr="007A6B2A">
        <w:rPr>
          <w:lang w:val="el-GR"/>
        </w:rPr>
        <w:t>παρέχουν</w:t>
      </w:r>
      <w:r w:rsidRPr="007A6B2A">
        <w:rPr>
          <w:color w:val="000000"/>
          <w:lang w:val="el-GR"/>
        </w:rPr>
        <w:t xml:space="preserve">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11C3053" w14:textId="77777777" w:rsidR="00F65F26" w:rsidRPr="007A6B2A" w:rsidRDefault="00F65F26" w:rsidP="00F65F26">
      <w:pPr>
        <w:pBdr>
          <w:top w:val="nil"/>
          <w:left w:val="nil"/>
          <w:bottom w:val="nil"/>
          <w:right w:val="nil"/>
          <w:between w:val="nil"/>
        </w:pBdr>
        <w:spacing w:after="0"/>
        <w:rPr>
          <w:color w:val="000000"/>
          <w:lang w:val="el-GR"/>
        </w:rPr>
      </w:pPr>
    </w:p>
    <w:p w14:paraId="5176AAB5" w14:textId="77777777" w:rsidR="00F65F26" w:rsidRPr="007A6B2A" w:rsidRDefault="00F65F26" w:rsidP="00F65F26">
      <w:pPr>
        <w:pBdr>
          <w:top w:val="nil"/>
          <w:left w:val="nil"/>
          <w:bottom w:val="nil"/>
          <w:right w:val="nil"/>
          <w:between w:val="nil"/>
        </w:pBdr>
        <w:spacing w:after="0"/>
        <w:rPr>
          <w:color w:val="000000"/>
          <w:lang w:val="el-GR"/>
        </w:rPr>
      </w:pPr>
      <w:r w:rsidRPr="007A6B2A">
        <w:rPr>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07FB154" w14:textId="77777777" w:rsidR="00F65F26" w:rsidRPr="007A6B2A" w:rsidRDefault="00F65F26" w:rsidP="00F65F26">
      <w:pPr>
        <w:pBdr>
          <w:top w:val="nil"/>
          <w:left w:val="nil"/>
          <w:bottom w:val="nil"/>
          <w:right w:val="nil"/>
          <w:between w:val="nil"/>
        </w:pBdr>
        <w:spacing w:after="0"/>
        <w:rPr>
          <w:color w:val="000000"/>
          <w:lang w:val="el-GR"/>
        </w:rPr>
      </w:pPr>
    </w:p>
    <w:p w14:paraId="4DC2B99C" w14:textId="3800436C" w:rsidR="00F65F26" w:rsidRDefault="00F65F26" w:rsidP="00F65F26">
      <w:pPr>
        <w:pBdr>
          <w:top w:val="nil"/>
          <w:left w:val="nil"/>
          <w:bottom w:val="nil"/>
          <w:right w:val="nil"/>
          <w:between w:val="nil"/>
        </w:pBdr>
        <w:rPr>
          <w:color w:val="000000"/>
          <w:lang w:val="el-GR"/>
        </w:rPr>
      </w:pPr>
      <w:r w:rsidRPr="007A6B2A">
        <w:rPr>
          <w:color w:val="000000"/>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580FD8B4" w14:textId="4A3C04E3" w:rsidR="00604740" w:rsidRPr="0029319A" w:rsidRDefault="00604740" w:rsidP="00604740">
      <w:pPr>
        <w:rPr>
          <w:lang w:val="el-GR"/>
        </w:rPr>
      </w:pPr>
      <w:r w:rsidRPr="0029319A">
        <w:rPr>
          <w:lang w:val="el-GR"/>
        </w:rPr>
        <w:t>Στην περίπτωση ένωσης οικονομικών φορέων</w:t>
      </w:r>
      <w:r>
        <w:rPr>
          <w:lang w:val="el-GR"/>
        </w:rPr>
        <w:t xml:space="preserve">, </w:t>
      </w:r>
      <w:r w:rsidRPr="0029319A">
        <w:rPr>
          <w:lang w:val="el-GR"/>
        </w:rPr>
        <w:t xml:space="preserve">η </w:t>
      </w:r>
      <w:proofErr w:type="spellStart"/>
      <w:r w:rsidRPr="0029319A">
        <w:rPr>
          <w:lang w:val="el-GR"/>
        </w:rPr>
        <w:t>καταλληλότητα</w:t>
      </w:r>
      <w:proofErr w:type="spellEnd"/>
      <w:r w:rsidRPr="0029319A">
        <w:rPr>
          <w:lang w:val="el-GR"/>
        </w:rPr>
        <w:t xml:space="preserve"> άσκησης επαγγελματικής δραστηριότητας θα πρέπει να καλύπτεται από όλα τα μέλη της ένωσης</w:t>
      </w:r>
      <w:r>
        <w:rPr>
          <w:lang w:val="el-GR"/>
        </w:rPr>
        <w:t xml:space="preserve"> ή αθροιστικά από τα μέλη της ένωσης.</w:t>
      </w:r>
    </w:p>
    <w:p w14:paraId="7D275368" w14:textId="77777777" w:rsidR="00604740" w:rsidRPr="0029319A" w:rsidRDefault="00604740" w:rsidP="00F65F26">
      <w:pPr>
        <w:pBdr>
          <w:top w:val="nil"/>
          <w:left w:val="nil"/>
          <w:bottom w:val="nil"/>
          <w:right w:val="nil"/>
          <w:between w:val="nil"/>
        </w:pBdr>
        <w:rPr>
          <w:lang w:val="el-GR"/>
        </w:rPr>
      </w:pPr>
    </w:p>
    <w:p w14:paraId="6A31A148" w14:textId="77777777" w:rsidR="00F65F26" w:rsidRPr="00F65F26" w:rsidDel="00893E05" w:rsidRDefault="00F65F26" w:rsidP="00F65F26">
      <w:pPr>
        <w:rPr>
          <w:lang w:val="el-GR"/>
        </w:rPr>
      </w:pPr>
    </w:p>
    <w:p w14:paraId="7830D1BF" w14:textId="77777777" w:rsidR="008338F0" w:rsidRPr="00603221" w:rsidRDefault="003355E7" w:rsidP="003E46EC">
      <w:pPr>
        <w:pStyle w:val="3"/>
        <w:numPr>
          <w:ilvl w:val="2"/>
          <w:numId w:val="10"/>
        </w:numPr>
        <w:ind w:left="720"/>
        <w:rPr>
          <w:lang w:val="el-GR"/>
        </w:rPr>
      </w:pPr>
      <w:bookmarkStart w:id="59" w:name="_Toc74566826"/>
      <w:bookmarkStart w:id="60" w:name="_Ref496541309"/>
      <w:bookmarkStart w:id="61" w:name="_Ref496541508"/>
      <w:bookmarkStart w:id="62" w:name="_Toc112836310"/>
      <w:bookmarkEnd w:id="59"/>
      <w:r w:rsidRPr="00603221">
        <w:rPr>
          <w:lang w:val="el-GR"/>
        </w:rPr>
        <w:t>Οικονομική και χρηματοοικονομική επάρκεια</w:t>
      </w:r>
      <w:bookmarkEnd w:id="60"/>
      <w:bookmarkEnd w:id="61"/>
      <w:bookmarkEnd w:id="62"/>
    </w:p>
    <w:p w14:paraId="68DFD0D6" w14:textId="5BAFE518" w:rsidR="00F65F26" w:rsidRDefault="00F65F26" w:rsidP="00F65F26">
      <w:pPr>
        <w:rPr>
          <w:lang w:val="el-GR"/>
        </w:rPr>
      </w:pPr>
      <w:r w:rsidRPr="00F65F26">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w:t>
      </w:r>
      <w:r w:rsidRPr="00770175">
        <w:rPr>
          <w:lang w:val="el-GR"/>
        </w:rPr>
        <w:t xml:space="preserve"> χρήσεις </w:t>
      </w:r>
      <w:r w:rsidR="00337A69" w:rsidRPr="00770175">
        <w:rPr>
          <w:lang w:val="el-GR"/>
        </w:rPr>
        <w:t xml:space="preserve">(2019-2020-2021) </w:t>
      </w:r>
      <w:r w:rsidRPr="00F65F26">
        <w:rPr>
          <w:lang w:val="el-GR"/>
        </w:rPr>
        <w:t xml:space="preserve">ή, τις οικονομικές χρήσεις κατά τις οποίες ο οικονομικός φορέας δραστηριοποιείται, αν είναι λιγότερες από τρεις κατ’ ελάχιστον ίσο με </w:t>
      </w:r>
      <w:r w:rsidRPr="00770175">
        <w:rPr>
          <w:lang w:val="el-GR"/>
        </w:rPr>
        <w:t xml:space="preserve">το </w:t>
      </w:r>
      <w:r w:rsidR="005503FD" w:rsidRPr="00770175">
        <w:rPr>
          <w:lang w:val="el-GR"/>
        </w:rPr>
        <w:t>150</w:t>
      </w:r>
      <w:r w:rsidRPr="00770175">
        <w:rPr>
          <w:lang w:val="el-GR"/>
        </w:rPr>
        <w:t>% του</w:t>
      </w:r>
      <w:r w:rsidRPr="00F65F26">
        <w:rPr>
          <w:lang w:val="el-GR"/>
        </w:rPr>
        <w:t xml:space="preserve"> προϋπολογισμού του υπό ανάθεση Έργου μη περιλαμβανομένου του ΦΠΑ και του δικαιώματος προαίρεσης. </w:t>
      </w:r>
    </w:p>
    <w:p w14:paraId="7B8CB133" w14:textId="09FDCE4B" w:rsidR="00F65F26" w:rsidRPr="00F65F26" w:rsidRDefault="00F65F26" w:rsidP="00F65F26">
      <w:pPr>
        <w:rPr>
          <w:lang w:val="el-GR"/>
        </w:rPr>
      </w:pPr>
      <w:r w:rsidRPr="00F65F26">
        <w:rPr>
          <w:lang w:val="el-GR"/>
        </w:rPr>
        <w:t>Σε περίπτωση που ο υποψήφιος ανάδοχος είναι ένωση οικονομικών φορέων η ανωτέρω προϋπόθεση θα πρέπει να πληρείται αθροιστικά από όλα τα μέλη της ένωσης.</w:t>
      </w:r>
    </w:p>
    <w:p w14:paraId="6651E130" w14:textId="77777777" w:rsidR="008338F0" w:rsidRPr="00603221" w:rsidRDefault="003355E7" w:rsidP="003E46EC">
      <w:pPr>
        <w:pStyle w:val="3"/>
        <w:numPr>
          <w:ilvl w:val="2"/>
          <w:numId w:val="10"/>
        </w:numPr>
        <w:ind w:left="720"/>
        <w:rPr>
          <w:lang w:val="el-GR"/>
        </w:rPr>
      </w:pPr>
      <w:bookmarkStart w:id="63" w:name="_Ref496541329"/>
      <w:bookmarkStart w:id="64" w:name="_Ref496541556"/>
      <w:bookmarkStart w:id="65" w:name="_Toc112836311"/>
      <w:r w:rsidRPr="00603221">
        <w:rPr>
          <w:lang w:val="el-GR"/>
        </w:rPr>
        <w:t>Τεχνική και επαγγελματική ικανότητα</w:t>
      </w:r>
      <w:bookmarkEnd w:id="63"/>
      <w:bookmarkEnd w:id="64"/>
      <w:bookmarkEnd w:id="65"/>
      <w:r w:rsidR="0071303E" w:rsidRPr="00603221">
        <w:rPr>
          <w:lang w:val="el-GR"/>
        </w:rPr>
        <w:t xml:space="preserve"> </w:t>
      </w:r>
    </w:p>
    <w:p w14:paraId="172DF204" w14:textId="01AAE4FF" w:rsidR="0071303E" w:rsidRDefault="008458AA" w:rsidP="00603221">
      <w:pPr>
        <w:rPr>
          <w:b/>
          <w:bCs/>
          <w:i/>
          <w:iCs/>
          <w:color w:val="5B9BD5"/>
          <w:lang w:val="el-GR" w:eastAsia="en-US"/>
        </w:rPr>
      </w:pPr>
      <w:r w:rsidRPr="00C92332">
        <w:rPr>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603221">
        <w:rPr>
          <w:b/>
          <w:lang w:val="el-GR"/>
        </w:rPr>
        <w:t xml:space="preserve"> </w:t>
      </w:r>
    </w:p>
    <w:p w14:paraId="58AA3308" w14:textId="77777777" w:rsidR="0069435C" w:rsidRPr="008E43C4" w:rsidRDefault="0069435C" w:rsidP="0069435C">
      <w:pPr>
        <w:pStyle w:val="4"/>
        <w:rPr>
          <w:lang w:val="el-GR" w:eastAsia="en-US"/>
        </w:rPr>
      </w:pPr>
      <w:bookmarkStart w:id="66" w:name="_Ref61980826"/>
      <w:bookmarkStart w:id="67" w:name="_Toc112836312"/>
      <w:bookmarkStart w:id="68" w:name="_Ref40965350"/>
      <w:r>
        <w:rPr>
          <w:lang w:val="el-GR" w:eastAsia="en-US"/>
        </w:rPr>
        <w:lastRenderedPageBreak/>
        <w:t>Τεχνική Ικανότητα</w:t>
      </w:r>
      <w:bookmarkEnd w:id="66"/>
      <w:bookmarkEnd w:id="67"/>
    </w:p>
    <w:p w14:paraId="233296AD" w14:textId="10698E03" w:rsidR="008458AA" w:rsidRPr="00C92332" w:rsidRDefault="008458AA" w:rsidP="008458AA">
      <w:pPr>
        <w:suppressAutoHyphens w:val="0"/>
        <w:spacing w:line="264" w:lineRule="auto"/>
        <w:jc w:val="left"/>
        <w:rPr>
          <w:lang w:val="el-GR"/>
        </w:rPr>
      </w:pPr>
      <w:r w:rsidRPr="00C92332">
        <w:rPr>
          <w:lang w:val="el-GR"/>
        </w:rPr>
        <w:t xml:space="preserve">Όσον αφορά στην τεχνική και επαγγελματική ικανότητα για την παρούσα διαδικασία σύναψης </w:t>
      </w:r>
      <w:r w:rsidR="00643620">
        <w:rPr>
          <w:lang w:val="el-GR"/>
        </w:rPr>
        <w:t>σύμβασης</w:t>
      </w:r>
      <w:r w:rsidRPr="00C92332">
        <w:rPr>
          <w:lang w:val="el-GR"/>
        </w:rPr>
        <w:t xml:space="preserve">, οι οικονομικοί φορείς (ή σε περίπτωση ένωσης/κοινοπραξίας εταιρειών </w:t>
      </w:r>
      <w:r w:rsidR="00D0389E">
        <w:rPr>
          <w:lang w:val="el-GR"/>
        </w:rPr>
        <w:t>αθροιστικά</w:t>
      </w:r>
      <w:r w:rsidR="00D0389E" w:rsidRPr="00C92332">
        <w:rPr>
          <w:lang w:val="el-GR"/>
        </w:rPr>
        <w:t xml:space="preserve"> </w:t>
      </w:r>
      <w:r w:rsidRPr="00C92332">
        <w:rPr>
          <w:lang w:val="el-GR"/>
        </w:rPr>
        <w:t>τα μέλη της ένωσης/ κοινοπραξίας) απαιτείται:</w:t>
      </w:r>
    </w:p>
    <w:p w14:paraId="66CB3CAB" w14:textId="52EEF4F6" w:rsidR="008458AA" w:rsidRDefault="008458AA" w:rsidP="008458AA">
      <w:pPr>
        <w:rPr>
          <w:color w:val="000000"/>
          <w:lang w:val="el-GR"/>
        </w:rPr>
      </w:pPr>
      <w:r w:rsidRPr="006D6E14">
        <w:rPr>
          <w:b/>
          <w:lang w:val="el-GR"/>
        </w:rPr>
        <w:t>Α.</w:t>
      </w:r>
      <w:r w:rsidRPr="006D6E14">
        <w:rPr>
          <w:lang w:val="el-GR"/>
        </w:rPr>
        <w:t xml:space="preserve"> </w:t>
      </w:r>
      <w:r w:rsidR="004B2183">
        <w:rPr>
          <w:lang w:val="el-GR"/>
        </w:rPr>
        <w:t>Ν</w:t>
      </w:r>
      <w:r w:rsidR="004B2183" w:rsidRPr="006D6E14">
        <w:rPr>
          <w:color w:val="000000"/>
          <w:lang w:val="el-GR"/>
        </w:rPr>
        <w:t xml:space="preserve">α </w:t>
      </w:r>
      <w:r w:rsidRPr="006D6E14">
        <w:rPr>
          <w:color w:val="000000"/>
          <w:lang w:val="el-GR"/>
        </w:rPr>
        <w:t xml:space="preserve">έχουν ολοκληρώσει επιτυχώς, </w:t>
      </w:r>
      <w:r w:rsidRPr="006D6E14">
        <w:rPr>
          <w:b/>
          <w:bCs/>
          <w:color w:val="000000"/>
          <w:lang w:val="el-GR"/>
        </w:rPr>
        <w:t>στην Ελλάδα ή σε άλλη χώρα της ΕΕ</w:t>
      </w:r>
      <w:r w:rsidRPr="00FB4226">
        <w:rPr>
          <w:color w:val="000000"/>
          <w:lang w:val="el-GR"/>
        </w:rPr>
        <w:t xml:space="preserve"> </w:t>
      </w:r>
      <w:r w:rsidRPr="006D6E14">
        <w:rPr>
          <w:b/>
          <w:bCs/>
          <w:color w:val="000000"/>
          <w:lang w:val="el-GR"/>
        </w:rPr>
        <w:t>από 1/1/2016 έως και την ημερομηνία διενέργειας του παρόντος διαγωνισμού</w:t>
      </w:r>
      <w:r w:rsidRPr="006D6E14">
        <w:rPr>
          <w:color w:val="000000"/>
          <w:lang w:val="el-GR"/>
        </w:rPr>
        <w:t>:</w:t>
      </w:r>
    </w:p>
    <w:p w14:paraId="1DE35EF3" w14:textId="39F9EBB5" w:rsidR="008458AA" w:rsidRPr="00DD2881" w:rsidRDefault="008458AA" w:rsidP="008458AA">
      <w:pPr>
        <w:rPr>
          <w:color w:val="000000"/>
          <w:lang w:val="el-GR"/>
        </w:rPr>
      </w:pPr>
      <w:r>
        <w:rPr>
          <w:b/>
          <w:bCs/>
          <w:color w:val="000000"/>
          <w:lang w:val="el-GR"/>
        </w:rPr>
        <w:t xml:space="preserve">Α1. </w:t>
      </w:r>
      <w:r w:rsidRPr="00DD4F16">
        <w:rPr>
          <w:b/>
          <w:bCs/>
          <w:color w:val="000000"/>
          <w:lang w:val="el-GR"/>
        </w:rPr>
        <w:t xml:space="preserve"> </w:t>
      </w:r>
      <w:r>
        <w:rPr>
          <w:b/>
          <w:bCs/>
          <w:color w:val="000000"/>
          <w:lang w:val="el-GR"/>
        </w:rPr>
        <w:t xml:space="preserve">Μία </w:t>
      </w:r>
      <w:r w:rsidRPr="00DD4F16">
        <w:rPr>
          <w:b/>
          <w:bCs/>
          <w:color w:val="000000"/>
          <w:lang w:val="el-GR"/>
        </w:rPr>
        <w:t>σ</w:t>
      </w:r>
      <w:r>
        <w:rPr>
          <w:b/>
          <w:bCs/>
          <w:color w:val="000000"/>
          <w:lang w:val="el-GR"/>
        </w:rPr>
        <w:t>ύμβαση</w:t>
      </w:r>
      <w:r w:rsidRPr="00DD4F16">
        <w:rPr>
          <w:color w:val="000000"/>
          <w:lang w:val="el-GR"/>
        </w:rPr>
        <w:t xml:space="preserve"> για φορείς του </w:t>
      </w:r>
      <w:r w:rsidRPr="00DD4F16">
        <w:rPr>
          <w:b/>
          <w:bCs/>
          <w:color w:val="000000"/>
          <w:lang w:val="el-GR"/>
        </w:rPr>
        <w:t xml:space="preserve">Δημοσίου </w:t>
      </w:r>
      <w:r w:rsidR="00A16EBE" w:rsidRPr="00A16EBE">
        <w:rPr>
          <w:b/>
          <w:bCs/>
          <w:color w:val="000000"/>
          <w:lang w:val="el-GR"/>
        </w:rPr>
        <w:t xml:space="preserve"> </w:t>
      </w:r>
      <w:r w:rsidR="00A16EBE" w:rsidRPr="0002651E">
        <w:rPr>
          <w:b/>
          <w:bCs/>
          <w:color w:val="000000"/>
          <w:lang w:val="el-GR"/>
        </w:rPr>
        <w:t>ή Ιδιωτικού Τ</w:t>
      </w:r>
      <w:r w:rsidR="00A16EBE" w:rsidRPr="00FB4226">
        <w:rPr>
          <w:b/>
          <w:bCs/>
          <w:color w:val="000000"/>
          <w:lang w:val="el-GR"/>
        </w:rPr>
        <w:t>ομέα</w:t>
      </w:r>
      <w:r w:rsidR="00A16EBE" w:rsidRPr="00DD4F16">
        <w:rPr>
          <w:color w:val="000000"/>
          <w:lang w:val="el-GR"/>
        </w:rPr>
        <w:t xml:space="preserve"> </w:t>
      </w:r>
      <w:r w:rsidRPr="00DD4F16">
        <w:rPr>
          <w:color w:val="000000"/>
          <w:lang w:val="el-GR"/>
        </w:rPr>
        <w:t>με αντικείμενο που θα πρέπει να καλύπτει:</w:t>
      </w:r>
    </w:p>
    <w:p w14:paraId="36BE64F2" w14:textId="7BE5AE15" w:rsidR="008458AA" w:rsidRDefault="008458AA" w:rsidP="008458AA">
      <w:pPr>
        <w:suppressAutoHyphens w:val="0"/>
        <w:spacing w:after="240"/>
        <w:rPr>
          <w:lang w:val="el-GR"/>
        </w:rPr>
      </w:pPr>
      <w:r>
        <w:rPr>
          <w:lang w:val="el-GR"/>
        </w:rPr>
        <w:t xml:space="preserve">i. </w:t>
      </w:r>
      <w:r w:rsidRPr="00DD2881">
        <w:rPr>
          <w:lang w:val="el-GR"/>
        </w:rPr>
        <w:t>Την παροχή τεχνολογικών υπηρεσιών (ανάλυση, σχεδιασμός, εγκατάσταση (</w:t>
      </w:r>
      <w:proofErr w:type="spellStart"/>
      <w:r w:rsidRPr="00DD2881">
        <w:rPr>
          <w:lang w:val="el-GR"/>
        </w:rPr>
        <w:t>setup</w:t>
      </w:r>
      <w:proofErr w:type="spellEnd"/>
      <w:r w:rsidRPr="00DD2881">
        <w:rPr>
          <w:lang w:val="el-GR"/>
        </w:rPr>
        <w:t xml:space="preserve">) και υλοποίηση) </w:t>
      </w:r>
      <w:r w:rsidR="000B6AB2" w:rsidRPr="000B6AB2">
        <w:rPr>
          <w:lang w:val="el-GR"/>
        </w:rPr>
        <w:t xml:space="preserve">για τον μετασχηματισμό, την μετάπτωση και την </w:t>
      </w:r>
      <w:proofErr w:type="spellStart"/>
      <w:r w:rsidR="000B6AB2" w:rsidRPr="000B6AB2">
        <w:rPr>
          <w:lang w:val="el-GR"/>
        </w:rPr>
        <w:t>επικαιροποίηση</w:t>
      </w:r>
      <w:proofErr w:type="spellEnd"/>
      <w:r w:rsidR="000B6AB2" w:rsidRPr="000B6AB2">
        <w:rPr>
          <w:lang w:val="el-GR"/>
        </w:rPr>
        <w:t xml:space="preserve"> εφαρμογών σε πλατφόρμες ιδιωτικού ή/και δημόσιου νέφους</w:t>
      </w:r>
      <w:r w:rsidRPr="00DD2881">
        <w:rPr>
          <w:lang w:val="el-GR"/>
        </w:rPr>
        <w:t xml:space="preserve"> και τον σχεδιασμό και την υλοποίηση λύσης </w:t>
      </w:r>
      <w:r w:rsidRPr="00234806">
        <w:rPr>
          <w:lang w:val="en-US"/>
        </w:rPr>
        <w:t>Disaster</w:t>
      </w:r>
      <w:r w:rsidRPr="009321E5">
        <w:rPr>
          <w:lang w:val="el-GR"/>
        </w:rPr>
        <w:t xml:space="preserve"> </w:t>
      </w:r>
      <w:r w:rsidRPr="00234806">
        <w:rPr>
          <w:lang w:val="en-US"/>
        </w:rPr>
        <w:t>Recovery</w:t>
      </w:r>
      <w:r w:rsidRPr="009321E5">
        <w:rPr>
          <w:lang w:val="el-GR"/>
        </w:rPr>
        <w:t xml:space="preserve"> σε </w:t>
      </w:r>
      <w:r w:rsidRPr="00234806">
        <w:rPr>
          <w:lang w:val="en-US"/>
        </w:rPr>
        <w:t>Public</w:t>
      </w:r>
      <w:r w:rsidRPr="009321E5">
        <w:rPr>
          <w:lang w:val="el-GR"/>
        </w:rPr>
        <w:t xml:space="preserve"> </w:t>
      </w:r>
      <w:r w:rsidRPr="00234806">
        <w:rPr>
          <w:lang w:val="en-US"/>
        </w:rPr>
        <w:t>Cloud</w:t>
      </w:r>
      <w:r w:rsidRPr="00FB4226">
        <w:rPr>
          <w:lang w:val="el-GR"/>
        </w:rPr>
        <w:t>.</w:t>
      </w:r>
    </w:p>
    <w:p w14:paraId="41337B7E" w14:textId="201561C5" w:rsidR="008458AA" w:rsidRPr="00DD2881" w:rsidRDefault="008458AA" w:rsidP="008458AA">
      <w:pPr>
        <w:rPr>
          <w:color w:val="000000"/>
          <w:lang w:val="el-GR"/>
        </w:rPr>
      </w:pPr>
      <w:r>
        <w:rPr>
          <w:b/>
          <w:bCs/>
          <w:color w:val="000000"/>
          <w:lang w:val="el-GR"/>
        </w:rPr>
        <w:t xml:space="preserve">Α2. </w:t>
      </w:r>
      <w:r w:rsidRPr="00DD4F16">
        <w:rPr>
          <w:b/>
          <w:bCs/>
          <w:color w:val="000000"/>
          <w:lang w:val="el-GR"/>
        </w:rPr>
        <w:t xml:space="preserve"> </w:t>
      </w:r>
      <w:r w:rsidR="00686745" w:rsidRPr="00FB4226">
        <w:rPr>
          <w:b/>
          <w:bCs/>
          <w:color w:val="000000"/>
          <w:lang w:val="el-GR"/>
        </w:rPr>
        <w:t>Μία</w:t>
      </w:r>
      <w:r w:rsidRPr="00FB4226">
        <w:rPr>
          <w:b/>
          <w:bCs/>
          <w:color w:val="000000"/>
          <w:lang w:val="el-GR"/>
        </w:rPr>
        <w:t xml:space="preserve"> σύ</w:t>
      </w:r>
      <w:r w:rsidRPr="0002651E">
        <w:rPr>
          <w:b/>
          <w:bCs/>
          <w:color w:val="000000"/>
          <w:lang w:val="el-GR"/>
        </w:rPr>
        <w:t>μβ</w:t>
      </w:r>
      <w:r>
        <w:rPr>
          <w:b/>
          <w:bCs/>
          <w:color w:val="000000"/>
          <w:lang w:val="el-GR"/>
        </w:rPr>
        <w:t>α</w:t>
      </w:r>
      <w:r w:rsidRPr="0002651E">
        <w:rPr>
          <w:b/>
          <w:bCs/>
          <w:color w:val="000000"/>
          <w:lang w:val="el-GR"/>
        </w:rPr>
        <w:t>ση για φορείς του Δημόσιου ή Ιδιωτικού Τ</w:t>
      </w:r>
      <w:r w:rsidRPr="00FB4226">
        <w:rPr>
          <w:b/>
          <w:bCs/>
          <w:color w:val="000000"/>
          <w:lang w:val="el-GR"/>
        </w:rPr>
        <w:t>ομέα</w:t>
      </w:r>
      <w:r w:rsidRPr="00DD4F16">
        <w:rPr>
          <w:color w:val="000000"/>
          <w:lang w:val="el-GR"/>
        </w:rPr>
        <w:t xml:space="preserve"> με αντικείμενο που θα πρέπει να καλύπτει:</w:t>
      </w:r>
    </w:p>
    <w:p w14:paraId="6F1579F8" w14:textId="3C79B54C" w:rsidR="008458AA" w:rsidRPr="00DD2881" w:rsidRDefault="008458AA" w:rsidP="008458AA">
      <w:pPr>
        <w:suppressAutoHyphens w:val="0"/>
        <w:spacing w:after="240"/>
        <w:rPr>
          <w:color w:val="000000"/>
          <w:lang w:val="el-GR"/>
        </w:rPr>
      </w:pPr>
      <w:r>
        <w:rPr>
          <w:color w:val="000000"/>
          <w:lang w:val="el-GR"/>
        </w:rPr>
        <w:t xml:space="preserve">i. </w:t>
      </w:r>
      <w:r w:rsidRPr="00DD4F16">
        <w:rPr>
          <w:color w:val="000000"/>
          <w:lang w:val="el-GR"/>
        </w:rPr>
        <w:t xml:space="preserve">Την παροχή τεχνολογικών υπηρεσιών (ανάλυση, σχεδιασμός, μετάπτωση) σε επίπεδο εφαρμογών και υποδομών για τον μετασχηματισμό και την μετάπτωση δεδομένων </w:t>
      </w:r>
      <w:r>
        <w:rPr>
          <w:color w:val="000000"/>
          <w:lang w:val="el-GR"/>
        </w:rPr>
        <w:t xml:space="preserve">σε δημόσιο </w:t>
      </w:r>
      <w:r w:rsidR="00D0389E">
        <w:rPr>
          <w:color w:val="000000"/>
          <w:lang w:val="el-GR"/>
        </w:rPr>
        <w:t>ή</w:t>
      </w:r>
      <w:r>
        <w:rPr>
          <w:color w:val="000000"/>
          <w:lang w:val="el-GR"/>
        </w:rPr>
        <w:t xml:space="preserve"> ιδιωτικό νέφος </w:t>
      </w:r>
      <w:r w:rsidRPr="00DD4F16">
        <w:rPr>
          <w:color w:val="000000"/>
          <w:lang w:val="el-GR"/>
        </w:rPr>
        <w:t>που να καλύπτουν τους παρακάτω όγκους (</w:t>
      </w:r>
      <w:r w:rsidRPr="0029319A">
        <w:rPr>
          <w:color w:val="000000"/>
          <w:lang w:val="en-US"/>
        </w:rPr>
        <w:t>volume</w:t>
      </w:r>
      <w:r w:rsidRPr="00DD4F16">
        <w:rPr>
          <w:color w:val="000000"/>
          <w:lang w:val="el-GR"/>
        </w:rPr>
        <w:t xml:space="preserve">): </w:t>
      </w:r>
    </w:p>
    <w:p w14:paraId="25F52032" w14:textId="4823BD1D" w:rsidR="008458AA" w:rsidRPr="00FB4226" w:rsidRDefault="008458AA" w:rsidP="003E46EC">
      <w:pPr>
        <w:pStyle w:val="aff"/>
        <w:numPr>
          <w:ilvl w:val="0"/>
          <w:numId w:val="38"/>
        </w:numPr>
        <w:suppressAutoHyphens w:val="0"/>
        <w:spacing w:after="240"/>
        <w:rPr>
          <w:color w:val="000000"/>
          <w:lang w:val="el-GR"/>
        </w:rPr>
      </w:pPr>
      <w:r>
        <w:rPr>
          <w:color w:val="000000"/>
          <w:lang w:val="el-GR"/>
        </w:rPr>
        <w:t>Υπηρεσίες μετάπτωσης σε Ιδιωτικό</w:t>
      </w:r>
      <w:r w:rsidRPr="00B57795">
        <w:rPr>
          <w:color w:val="000000"/>
          <w:lang w:val="el-GR"/>
        </w:rPr>
        <w:t xml:space="preserve"> </w:t>
      </w:r>
      <w:r>
        <w:rPr>
          <w:color w:val="000000"/>
          <w:lang w:val="el-GR"/>
        </w:rPr>
        <w:t>Νέφος</w:t>
      </w:r>
      <w:r w:rsidRPr="00B57795">
        <w:rPr>
          <w:color w:val="000000"/>
          <w:lang w:val="el-GR"/>
        </w:rPr>
        <w:t xml:space="preserve"> (</w:t>
      </w:r>
      <w:r w:rsidRPr="00DD4F16">
        <w:rPr>
          <w:color w:val="000000"/>
        </w:rPr>
        <w:t>Private</w:t>
      </w:r>
      <w:r w:rsidRPr="00FB4226">
        <w:rPr>
          <w:color w:val="000000"/>
          <w:lang w:val="el-GR"/>
        </w:rPr>
        <w:t xml:space="preserve"> </w:t>
      </w:r>
      <w:r w:rsidRPr="00DD4F16">
        <w:rPr>
          <w:color w:val="000000"/>
        </w:rPr>
        <w:t>Cloud</w:t>
      </w:r>
      <w:r w:rsidRPr="00B57795">
        <w:rPr>
          <w:color w:val="000000"/>
          <w:lang w:val="el-GR"/>
        </w:rPr>
        <w:t>)</w:t>
      </w:r>
      <w:r>
        <w:rPr>
          <w:color w:val="000000"/>
          <w:lang w:val="el-GR"/>
        </w:rPr>
        <w:t xml:space="preserve"> για </w:t>
      </w:r>
      <w:r w:rsidRPr="00FB4226">
        <w:rPr>
          <w:color w:val="000000"/>
          <w:lang w:val="el-GR"/>
        </w:rPr>
        <w:t xml:space="preserve"> </w:t>
      </w:r>
      <w:r>
        <w:rPr>
          <w:color w:val="000000"/>
          <w:lang w:val="el-GR"/>
        </w:rPr>
        <w:t xml:space="preserve">άνω των χιλίων (1000) φυσικών </w:t>
      </w:r>
      <w:r w:rsidR="00D409CE">
        <w:rPr>
          <w:color w:val="000000"/>
          <w:lang w:val="el-GR"/>
        </w:rPr>
        <w:t>ή/</w:t>
      </w:r>
      <w:r>
        <w:rPr>
          <w:color w:val="000000"/>
          <w:lang w:val="el-GR"/>
        </w:rPr>
        <w:t>και εικονικών εξυπηρετητών.</w:t>
      </w:r>
    </w:p>
    <w:p w14:paraId="47E0F6CE" w14:textId="01E35A3A" w:rsidR="008458AA" w:rsidRPr="00FB4226" w:rsidRDefault="008458AA" w:rsidP="003E46EC">
      <w:pPr>
        <w:pStyle w:val="aff"/>
        <w:numPr>
          <w:ilvl w:val="0"/>
          <w:numId w:val="38"/>
        </w:numPr>
        <w:suppressAutoHyphens w:val="0"/>
        <w:spacing w:after="240"/>
        <w:rPr>
          <w:color w:val="000000"/>
          <w:lang w:val="el-GR"/>
        </w:rPr>
      </w:pPr>
      <w:r>
        <w:rPr>
          <w:color w:val="000000"/>
          <w:lang w:val="el-GR"/>
        </w:rPr>
        <w:t>Υπηρεσίες</w:t>
      </w:r>
      <w:r w:rsidRPr="00BE5B92">
        <w:rPr>
          <w:color w:val="000000"/>
          <w:lang w:val="el-GR"/>
        </w:rPr>
        <w:t xml:space="preserve"> </w:t>
      </w:r>
      <w:r>
        <w:rPr>
          <w:color w:val="000000"/>
          <w:lang w:val="el-GR"/>
        </w:rPr>
        <w:t>μετάπτωσης</w:t>
      </w:r>
      <w:r w:rsidRPr="00BE5B92">
        <w:rPr>
          <w:color w:val="000000"/>
          <w:lang w:val="el-GR"/>
        </w:rPr>
        <w:t xml:space="preserve"> </w:t>
      </w:r>
      <w:r>
        <w:rPr>
          <w:color w:val="000000"/>
          <w:lang w:val="el-GR"/>
        </w:rPr>
        <w:t>σε</w:t>
      </w:r>
      <w:r w:rsidRPr="00BE5B92">
        <w:rPr>
          <w:color w:val="000000"/>
          <w:lang w:val="el-GR"/>
        </w:rPr>
        <w:t xml:space="preserve"> </w:t>
      </w:r>
      <w:r>
        <w:rPr>
          <w:color w:val="000000"/>
          <w:lang w:val="el-GR"/>
        </w:rPr>
        <w:t>δημόσια</w:t>
      </w:r>
      <w:r w:rsidRPr="00BE5B92">
        <w:rPr>
          <w:color w:val="000000"/>
          <w:lang w:val="el-GR"/>
        </w:rPr>
        <w:t xml:space="preserve"> </w:t>
      </w:r>
      <w:proofErr w:type="spellStart"/>
      <w:r w:rsidR="006F0911">
        <w:rPr>
          <w:color w:val="000000"/>
          <w:lang w:val="el-GR"/>
        </w:rPr>
        <w:t>νεφοϋπολογιστική</w:t>
      </w:r>
      <w:proofErr w:type="spellEnd"/>
      <w:r w:rsidR="006F0911" w:rsidRPr="00BE5B92">
        <w:rPr>
          <w:color w:val="000000"/>
          <w:lang w:val="el-GR"/>
        </w:rPr>
        <w:t xml:space="preserve"> </w:t>
      </w:r>
      <w:r>
        <w:rPr>
          <w:color w:val="000000"/>
          <w:lang w:val="el-GR"/>
        </w:rPr>
        <w:t>υποδομή</w:t>
      </w:r>
      <w:r w:rsidRPr="00BE5B92">
        <w:rPr>
          <w:color w:val="000000"/>
          <w:lang w:val="el-GR"/>
        </w:rPr>
        <w:t xml:space="preserve"> </w:t>
      </w:r>
      <w:r>
        <w:rPr>
          <w:color w:val="000000"/>
          <w:lang w:val="el-GR"/>
        </w:rPr>
        <w:t xml:space="preserve">για </w:t>
      </w:r>
      <w:r w:rsidRPr="00B37658">
        <w:rPr>
          <w:color w:val="000000"/>
          <w:lang w:val="el-GR"/>
        </w:rPr>
        <w:t xml:space="preserve"> </w:t>
      </w:r>
      <w:r>
        <w:rPr>
          <w:color w:val="000000"/>
          <w:lang w:val="el-GR"/>
        </w:rPr>
        <w:t xml:space="preserve">άνω των χιλίων (1000) φυσικών </w:t>
      </w:r>
      <w:r w:rsidR="00D409CE">
        <w:rPr>
          <w:color w:val="000000"/>
          <w:lang w:val="el-GR"/>
        </w:rPr>
        <w:t>ή/</w:t>
      </w:r>
      <w:r>
        <w:rPr>
          <w:color w:val="000000"/>
          <w:lang w:val="el-GR"/>
        </w:rPr>
        <w:t>και εικονικών εξυπηρετητών.</w:t>
      </w:r>
      <w:r w:rsidRPr="00A22777">
        <w:rPr>
          <w:color w:val="000000"/>
          <w:lang w:val="el-GR"/>
        </w:rPr>
        <w:t xml:space="preserve"> </w:t>
      </w:r>
    </w:p>
    <w:p w14:paraId="1C69121B" w14:textId="77777777" w:rsidR="008458AA" w:rsidRPr="00FB4226" w:rsidRDefault="008458AA" w:rsidP="008458AA">
      <w:pPr>
        <w:suppressAutoHyphens w:val="0"/>
        <w:spacing w:after="240"/>
        <w:rPr>
          <w:color w:val="000000"/>
          <w:lang w:val="el-GR"/>
        </w:rPr>
      </w:pPr>
      <w:r>
        <w:rPr>
          <w:b/>
          <w:bCs/>
          <w:color w:val="000000"/>
          <w:lang w:val="el-GR"/>
        </w:rPr>
        <w:t>Α3.</w:t>
      </w:r>
      <w:r w:rsidRPr="00FB4226">
        <w:rPr>
          <w:b/>
          <w:bCs/>
          <w:color w:val="000000"/>
          <w:lang w:val="el-GR"/>
        </w:rPr>
        <w:t xml:space="preserve"> </w:t>
      </w:r>
      <w:r>
        <w:rPr>
          <w:b/>
          <w:bCs/>
          <w:color w:val="000000"/>
          <w:lang w:val="el-GR"/>
        </w:rPr>
        <w:t>Μία</w:t>
      </w:r>
      <w:r w:rsidRPr="00FB4226">
        <w:rPr>
          <w:b/>
          <w:bCs/>
          <w:color w:val="000000"/>
          <w:lang w:val="el-GR"/>
        </w:rPr>
        <w:t xml:space="preserve"> σ</w:t>
      </w:r>
      <w:r>
        <w:rPr>
          <w:b/>
          <w:bCs/>
          <w:color w:val="000000"/>
          <w:lang w:val="el-GR"/>
        </w:rPr>
        <w:t>ύμβαση</w:t>
      </w:r>
      <w:r w:rsidRPr="00FB4226">
        <w:rPr>
          <w:color w:val="000000"/>
          <w:lang w:val="el-GR"/>
        </w:rPr>
        <w:t xml:space="preserve"> για φορείς </w:t>
      </w:r>
      <w:r w:rsidRPr="00FB4226">
        <w:rPr>
          <w:b/>
          <w:bCs/>
          <w:color w:val="000000"/>
          <w:lang w:val="el-GR"/>
        </w:rPr>
        <w:t>του Δημοσίου ή του Ιδιωτικού Τομέα</w:t>
      </w:r>
      <w:r w:rsidRPr="00FB4226">
        <w:rPr>
          <w:color w:val="000000"/>
          <w:lang w:val="el-GR"/>
        </w:rPr>
        <w:t xml:space="preserve"> με αντικείμενο που θα πρέπει να καλύπτει: </w:t>
      </w:r>
    </w:p>
    <w:p w14:paraId="05E8646A" w14:textId="11D9F1B3" w:rsidR="008458AA" w:rsidRPr="00FB4226" w:rsidRDefault="008458AA" w:rsidP="003E46EC">
      <w:pPr>
        <w:pStyle w:val="aff"/>
        <w:numPr>
          <w:ilvl w:val="0"/>
          <w:numId w:val="39"/>
        </w:numPr>
        <w:suppressAutoHyphens w:val="0"/>
        <w:spacing w:after="240"/>
        <w:rPr>
          <w:color w:val="000000"/>
          <w:lang w:val="el-GR"/>
        </w:rPr>
      </w:pPr>
      <w:r>
        <w:rPr>
          <w:color w:val="000000"/>
          <w:lang w:val="el-GR"/>
        </w:rPr>
        <w:t>Παροχή τεχνολογικών υπηρεσιών ανάλυσης σχεδιασμού και υλοποίησης μετάπτωσης άνω των 200 Βάσεων Δεδομένων (</w:t>
      </w:r>
      <w:r w:rsidR="00DE501C">
        <w:rPr>
          <w:color w:val="000000"/>
          <w:lang w:val="el-GR"/>
        </w:rPr>
        <w:t xml:space="preserve">ενδεικτικά </w:t>
      </w:r>
      <w:proofErr w:type="spellStart"/>
      <w:r>
        <w:rPr>
          <w:color w:val="000000"/>
          <w:lang w:val="el-GR"/>
        </w:rPr>
        <w:t>Oracle</w:t>
      </w:r>
      <w:proofErr w:type="spellEnd"/>
      <w:r>
        <w:rPr>
          <w:color w:val="000000"/>
          <w:lang w:val="el-GR"/>
        </w:rPr>
        <w:t xml:space="preserve">, </w:t>
      </w:r>
      <w:proofErr w:type="spellStart"/>
      <w:r>
        <w:rPr>
          <w:color w:val="000000"/>
          <w:lang w:val="el-GR"/>
        </w:rPr>
        <w:t>Postgres</w:t>
      </w:r>
      <w:proofErr w:type="spellEnd"/>
      <w:r>
        <w:rPr>
          <w:color w:val="000000"/>
          <w:lang w:val="el-GR"/>
        </w:rPr>
        <w:t xml:space="preserve">, </w:t>
      </w:r>
      <w:r w:rsidR="00DE501C">
        <w:rPr>
          <w:color w:val="000000"/>
          <w:lang w:val="en-US"/>
        </w:rPr>
        <w:t>MS</w:t>
      </w:r>
      <w:r w:rsidR="00DE501C" w:rsidRPr="0029319A">
        <w:rPr>
          <w:color w:val="000000"/>
          <w:lang w:val="el-GR"/>
        </w:rPr>
        <w:t xml:space="preserve"> </w:t>
      </w:r>
      <w:r>
        <w:rPr>
          <w:color w:val="000000"/>
          <w:lang w:val="el-GR"/>
        </w:rPr>
        <w:t>SQL ή ισοδύναμες ) σε δημόσιο ή ιδιωτικό νέφος</w:t>
      </w:r>
    </w:p>
    <w:p w14:paraId="3F60D860" w14:textId="391497C4" w:rsidR="008458AA" w:rsidRDefault="008458AA" w:rsidP="008458AA">
      <w:pPr>
        <w:suppressAutoHyphens w:val="0"/>
        <w:spacing w:after="240"/>
        <w:rPr>
          <w:color w:val="000000"/>
          <w:lang w:val="el-GR"/>
        </w:rPr>
      </w:pPr>
      <w:r w:rsidRPr="00FB4226">
        <w:rPr>
          <w:lang w:val="el-GR"/>
        </w:rPr>
        <w:t xml:space="preserve">Ένα από τα ανωτέρα έργα </w:t>
      </w:r>
      <w:r>
        <w:rPr>
          <w:lang w:val="el-GR"/>
        </w:rPr>
        <w:t xml:space="preserve">των παραγράφων A1,A2,Α3 </w:t>
      </w:r>
      <w:r w:rsidRPr="00FB4226">
        <w:rPr>
          <w:lang w:val="el-GR"/>
        </w:rPr>
        <w:t xml:space="preserve">απαιτείται να έχει συμβατικό τίμημα χωρίς ΦΠΑ, κατ’ ελάχιστον ίσο με το </w:t>
      </w:r>
      <w:r w:rsidRPr="00FB4226">
        <w:rPr>
          <w:b/>
          <w:bCs/>
          <w:lang w:val="el-GR"/>
        </w:rPr>
        <w:t>5%</w:t>
      </w:r>
      <w:r w:rsidRPr="00FB4226">
        <w:rPr>
          <w:lang w:val="el-GR"/>
        </w:rPr>
        <w:t xml:space="preserve"> τ</w:t>
      </w:r>
      <w:r w:rsidRPr="00FB4226">
        <w:rPr>
          <w:color w:val="000000"/>
          <w:lang w:val="el-GR"/>
        </w:rPr>
        <w:t xml:space="preserve">ου προϋπολογισμού της παρούσας σύμβασης, χωρίς ΦΠΑ και χωρίς το δικαίωμα προαίρεσης. Το σύνολο των ανωτέρω έργων </w:t>
      </w:r>
      <w:r>
        <w:rPr>
          <w:lang w:val="el-GR"/>
        </w:rPr>
        <w:t xml:space="preserve">των παραγράφων A1,A2,Α3 </w:t>
      </w:r>
      <w:r w:rsidRPr="00FB4226">
        <w:rPr>
          <w:color w:val="000000"/>
          <w:lang w:val="el-GR"/>
        </w:rPr>
        <w:t xml:space="preserve">απαιτείται να έχει αθροιστικά συμβατικό τίμημα χωρίς ΦΠΑ κατ’ ελάχιστον ίσο με </w:t>
      </w:r>
      <w:r w:rsidRPr="00FB4226">
        <w:rPr>
          <w:lang w:val="el-GR"/>
        </w:rPr>
        <w:t xml:space="preserve">το </w:t>
      </w:r>
      <w:r w:rsidRPr="00FB4226">
        <w:rPr>
          <w:b/>
          <w:bCs/>
          <w:lang w:val="el-GR"/>
        </w:rPr>
        <w:t>1</w:t>
      </w:r>
      <w:r>
        <w:rPr>
          <w:b/>
          <w:bCs/>
          <w:lang w:val="el-GR"/>
        </w:rPr>
        <w:t>0</w:t>
      </w:r>
      <w:r w:rsidRPr="00FB4226">
        <w:rPr>
          <w:b/>
          <w:bCs/>
          <w:lang w:val="el-GR"/>
        </w:rPr>
        <w:t>%</w:t>
      </w:r>
      <w:r w:rsidRPr="00FB4226">
        <w:rPr>
          <w:lang w:val="el-GR"/>
        </w:rPr>
        <w:t xml:space="preserve"> του </w:t>
      </w:r>
      <w:r w:rsidRPr="00FB4226">
        <w:rPr>
          <w:color w:val="000000"/>
          <w:lang w:val="el-GR"/>
        </w:rPr>
        <w:t>προϋπολογισμού της παρούσας σύμβασης, χωρίς ΦΠΑ χωρίς το δικαίωμα προαίρεσης.</w:t>
      </w:r>
    </w:p>
    <w:p w14:paraId="0159B89D" w14:textId="0A0926A9" w:rsidR="008458AA" w:rsidRPr="00FB4226" w:rsidRDefault="00F42BFC" w:rsidP="008458AA">
      <w:pPr>
        <w:suppressAutoHyphens w:val="0"/>
        <w:spacing w:after="240"/>
        <w:rPr>
          <w:color w:val="000000"/>
          <w:lang w:val="el-GR"/>
        </w:rPr>
      </w:pPr>
      <w:r w:rsidRPr="00F42BFC">
        <w:rPr>
          <w:color w:val="000000"/>
          <w:lang w:val="el-GR"/>
        </w:rPr>
        <w:t xml:space="preserve">Μία τουλάχιστον από τις ανωτέρω Α1,Α2,Α3 συμβάσεις να περιλαμβάνει και υλοποίηση στην προτεινόμενη από τον Ανάδοχο πλατφόρμα Δημοσίου Υπολογιστικού Νέφους. </w:t>
      </w:r>
    </w:p>
    <w:p w14:paraId="6A0C1B6D" w14:textId="242D04E5" w:rsidR="008458AA" w:rsidRPr="00E7424B" w:rsidRDefault="008458AA" w:rsidP="008458AA">
      <w:pPr>
        <w:suppressAutoHyphens w:val="0"/>
        <w:spacing w:after="240"/>
        <w:rPr>
          <w:color w:val="000000"/>
          <w:lang w:val="el-GR"/>
        </w:rPr>
      </w:pPr>
      <w:r w:rsidRPr="00FB4226">
        <w:rPr>
          <w:color w:val="000000"/>
          <w:lang w:val="el-GR"/>
        </w:rPr>
        <w:t xml:space="preserve">Σε περίπτωση που κάποια από τα ανωτέρω έργα έχουν υλοποιηθεί από τον υποψήφιο (ή τον δανείζοντα εμπειρία) ως μέλος ένωσης, </w:t>
      </w:r>
      <w:proofErr w:type="spellStart"/>
      <w:r w:rsidR="00686745" w:rsidRPr="00FB4226">
        <w:rPr>
          <w:color w:val="000000"/>
          <w:lang w:val="el-GR"/>
        </w:rPr>
        <w:t>προσμετράτ</w:t>
      </w:r>
      <w:r w:rsidR="004337F3">
        <w:rPr>
          <w:color w:val="000000"/>
          <w:lang w:val="el-GR"/>
        </w:rPr>
        <w:t>αι</w:t>
      </w:r>
      <w:proofErr w:type="spellEnd"/>
      <w:r w:rsidRPr="00FB4226">
        <w:rPr>
          <w:color w:val="000000"/>
          <w:lang w:val="el-GR"/>
        </w:rPr>
        <w:t xml:space="preserve"> μόνο το τίμημα που αντιστοιχεί στο ποσοστό συμμετοχής του.</w:t>
      </w:r>
    </w:p>
    <w:p w14:paraId="2472112F" w14:textId="77777777" w:rsidR="008458AA" w:rsidRDefault="008458AA" w:rsidP="008458AA">
      <w:pPr>
        <w:rPr>
          <w:lang w:val="el-GR"/>
        </w:rPr>
      </w:pPr>
      <w:r w:rsidRPr="00165142">
        <w:rPr>
          <w:b/>
          <w:lang w:val="el-GR"/>
        </w:rPr>
        <w:t>Β.</w:t>
      </w:r>
      <w:r w:rsidRPr="00165142">
        <w:rPr>
          <w:lang w:val="el-GR"/>
        </w:rPr>
        <w:t xml:space="preserve"> να κατέχουν </w:t>
      </w:r>
      <w:r w:rsidRPr="00165142">
        <w:rPr>
          <w:b/>
          <w:lang w:val="el-GR"/>
        </w:rPr>
        <w:t>πιστοποίηση ικανότητας</w:t>
      </w:r>
      <w:r w:rsidRPr="00A71DCA">
        <w:rPr>
          <w:b/>
          <w:lang w:val="el-GR"/>
        </w:rPr>
        <w:t xml:space="preserve"> </w:t>
      </w:r>
      <w:proofErr w:type="spellStart"/>
      <w:r w:rsidRPr="00A71DCA">
        <w:rPr>
          <w:b/>
          <w:lang w:val="el-GR"/>
        </w:rPr>
        <w:t>ανωτάτου</w:t>
      </w:r>
      <w:proofErr w:type="spellEnd"/>
      <w:r w:rsidRPr="00A71DCA">
        <w:rPr>
          <w:b/>
          <w:lang w:val="el-GR"/>
        </w:rPr>
        <w:t xml:space="preserve"> επιπέδου</w:t>
      </w:r>
      <w:r>
        <w:rPr>
          <w:b/>
          <w:lang w:val="el-GR"/>
        </w:rPr>
        <w:t xml:space="preserve"> (π.χ. απαιτείται </w:t>
      </w:r>
      <w:proofErr w:type="spellStart"/>
      <w:r>
        <w:rPr>
          <w:b/>
          <w:lang w:val="el-GR"/>
        </w:rPr>
        <w:t>Gold</w:t>
      </w:r>
      <w:proofErr w:type="spellEnd"/>
      <w:r>
        <w:rPr>
          <w:b/>
          <w:lang w:val="el-GR"/>
        </w:rPr>
        <w:t xml:space="preserve"> μεταξύ Silver και </w:t>
      </w:r>
      <w:proofErr w:type="spellStart"/>
      <w:r>
        <w:rPr>
          <w:b/>
          <w:lang w:val="el-GR"/>
        </w:rPr>
        <w:t>Gold</w:t>
      </w:r>
      <w:proofErr w:type="spellEnd"/>
      <w:r>
        <w:rPr>
          <w:b/>
          <w:lang w:val="el-GR"/>
        </w:rPr>
        <w:t xml:space="preserve"> πιστοποιήσεων, απαιτείται </w:t>
      </w:r>
      <w:proofErr w:type="spellStart"/>
      <w:r>
        <w:rPr>
          <w:b/>
          <w:lang w:val="el-GR"/>
        </w:rPr>
        <w:t>Premier</w:t>
      </w:r>
      <w:proofErr w:type="spellEnd"/>
      <w:r>
        <w:rPr>
          <w:b/>
          <w:lang w:val="el-GR"/>
        </w:rPr>
        <w:t xml:space="preserve"> μεταξύ Standard, </w:t>
      </w:r>
      <w:proofErr w:type="spellStart"/>
      <w:r>
        <w:rPr>
          <w:b/>
          <w:lang w:val="el-GR"/>
        </w:rPr>
        <w:t>Advanced</w:t>
      </w:r>
      <w:proofErr w:type="spellEnd"/>
      <w:r>
        <w:rPr>
          <w:b/>
          <w:lang w:val="el-GR"/>
        </w:rPr>
        <w:t xml:space="preserve"> και </w:t>
      </w:r>
      <w:proofErr w:type="spellStart"/>
      <w:r>
        <w:rPr>
          <w:b/>
          <w:lang w:val="el-GR"/>
        </w:rPr>
        <w:t>Premier</w:t>
      </w:r>
      <w:proofErr w:type="spellEnd"/>
      <w:r>
        <w:rPr>
          <w:b/>
          <w:lang w:val="el-GR"/>
        </w:rPr>
        <w:t xml:space="preserve"> πιστοποιήσεων)</w:t>
      </w:r>
      <w:r w:rsidRPr="00165142">
        <w:rPr>
          <w:lang w:val="el-GR"/>
        </w:rPr>
        <w:t xml:space="preserve"> από τον </w:t>
      </w:r>
      <w:proofErr w:type="spellStart"/>
      <w:r w:rsidRPr="00165142">
        <w:rPr>
          <w:lang w:val="el-GR"/>
        </w:rPr>
        <w:t>πάροχο</w:t>
      </w:r>
      <w:proofErr w:type="spellEnd"/>
      <w:r w:rsidRPr="00165142">
        <w:rPr>
          <w:lang w:val="el-GR"/>
        </w:rPr>
        <w:t xml:space="preserve"> της υποδομής δημοσίου υπολογιστικού νέφους που θα προσφέρουν, κατ’ ελάχιστον στις παρακάτω περιοχές:</w:t>
      </w:r>
    </w:p>
    <w:p w14:paraId="470A0493" w14:textId="77777777" w:rsidR="008458AA" w:rsidRPr="00165142" w:rsidRDefault="008458AA" w:rsidP="003E46EC">
      <w:pPr>
        <w:pStyle w:val="aff"/>
        <w:numPr>
          <w:ilvl w:val="0"/>
          <w:numId w:val="40"/>
        </w:numPr>
        <w:rPr>
          <w:lang w:val="el-GR"/>
        </w:rPr>
      </w:pPr>
      <w:r w:rsidRPr="00165142">
        <w:rPr>
          <w:lang w:val="el-GR"/>
        </w:rPr>
        <w:lastRenderedPageBreak/>
        <w:t>Ανάπτυξη εφαρμογής</w:t>
      </w:r>
      <w:r w:rsidRPr="00FB4226">
        <w:rPr>
          <w:lang w:val="el-GR"/>
        </w:rPr>
        <w:t xml:space="preserve"> (</w:t>
      </w:r>
      <w:r w:rsidRPr="00165142">
        <w:rPr>
          <w:lang w:val="en-US"/>
        </w:rPr>
        <w:t>Application</w:t>
      </w:r>
      <w:r w:rsidRPr="00FB4226">
        <w:rPr>
          <w:lang w:val="el-GR"/>
        </w:rPr>
        <w:t xml:space="preserve"> </w:t>
      </w:r>
      <w:r w:rsidRPr="00165142">
        <w:rPr>
          <w:lang w:val="en-US"/>
        </w:rPr>
        <w:t>Development</w:t>
      </w:r>
      <w:r w:rsidRPr="00FB4226">
        <w:rPr>
          <w:lang w:val="el-GR"/>
        </w:rPr>
        <w:t>)</w:t>
      </w:r>
      <w:r w:rsidRPr="00165142">
        <w:rPr>
          <w:lang w:val="el-GR"/>
        </w:rPr>
        <w:t xml:space="preserve"> ή ισοδύναμη</w:t>
      </w:r>
    </w:p>
    <w:p w14:paraId="665E66B3" w14:textId="77777777" w:rsidR="008458AA" w:rsidRPr="00165142" w:rsidRDefault="008458AA" w:rsidP="003E46EC">
      <w:pPr>
        <w:pStyle w:val="aff"/>
        <w:numPr>
          <w:ilvl w:val="0"/>
          <w:numId w:val="40"/>
        </w:numPr>
        <w:rPr>
          <w:lang w:val="el-GR"/>
        </w:rPr>
      </w:pPr>
      <w:r w:rsidRPr="00165142">
        <w:rPr>
          <w:lang w:val="el-GR"/>
        </w:rPr>
        <w:t>Κέντρο δεδομένων</w:t>
      </w:r>
      <w:r w:rsidRPr="00FB4226">
        <w:rPr>
          <w:lang w:val="el-GR"/>
        </w:rPr>
        <w:t xml:space="preserve"> (</w:t>
      </w:r>
      <w:r w:rsidRPr="00165142">
        <w:rPr>
          <w:lang w:val="en-US"/>
        </w:rPr>
        <w:t>Datacenter</w:t>
      </w:r>
      <w:r w:rsidRPr="00FB4226">
        <w:rPr>
          <w:lang w:val="el-GR"/>
        </w:rPr>
        <w:t>)</w:t>
      </w:r>
      <w:r w:rsidRPr="00165142">
        <w:rPr>
          <w:lang w:val="el-GR"/>
        </w:rPr>
        <w:t xml:space="preserve"> ή ισοδύναμη</w:t>
      </w:r>
    </w:p>
    <w:p w14:paraId="4E96BF10" w14:textId="77777777" w:rsidR="008458AA" w:rsidRPr="00165142" w:rsidRDefault="008458AA" w:rsidP="003E46EC">
      <w:pPr>
        <w:pStyle w:val="aff"/>
        <w:numPr>
          <w:ilvl w:val="0"/>
          <w:numId w:val="40"/>
        </w:numPr>
        <w:rPr>
          <w:lang w:val="el-GR"/>
        </w:rPr>
      </w:pPr>
      <w:r w:rsidRPr="00165142">
        <w:rPr>
          <w:lang w:val="el-GR"/>
        </w:rPr>
        <w:t>Ενσωμάτωση εφαρμογών</w:t>
      </w:r>
      <w:r w:rsidRPr="0029319A">
        <w:rPr>
          <w:lang w:val="el-GR"/>
        </w:rPr>
        <w:t xml:space="preserve"> (</w:t>
      </w:r>
      <w:r w:rsidRPr="00165142">
        <w:rPr>
          <w:lang w:val="en-US"/>
        </w:rPr>
        <w:t>Application</w:t>
      </w:r>
      <w:r w:rsidRPr="0029319A">
        <w:rPr>
          <w:lang w:val="el-GR"/>
        </w:rPr>
        <w:t xml:space="preserve"> </w:t>
      </w:r>
      <w:r w:rsidRPr="00165142">
        <w:rPr>
          <w:lang w:val="en-US"/>
        </w:rPr>
        <w:t>Integration</w:t>
      </w:r>
      <w:r w:rsidRPr="0029319A">
        <w:rPr>
          <w:lang w:val="el-GR"/>
        </w:rPr>
        <w:t>)</w:t>
      </w:r>
      <w:r w:rsidRPr="00165142">
        <w:rPr>
          <w:lang w:val="el-GR"/>
        </w:rPr>
        <w:t xml:space="preserve"> ή ισοδύναμη</w:t>
      </w:r>
    </w:p>
    <w:p w14:paraId="082CA115" w14:textId="77777777" w:rsidR="008458AA" w:rsidRPr="00165142" w:rsidRDefault="008458AA" w:rsidP="003E46EC">
      <w:pPr>
        <w:pStyle w:val="aff"/>
        <w:numPr>
          <w:ilvl w:val="0"/>
          <w:numId w:val="40"/>
        </w:numPr>
        <w:rPr>
          <w:lang w:val="el-GR"/>
        </w:rPr>
      </w:pPr>
      <w:proofErr w:type="spellStart"/>
      <w:r w:rsidRPr="00165142">
        <w:rPr>
          <w:lang w:val="el-GR"/>
        </w:rPr>
        <w:t>DevOps</w:t>
      </w:r>
      <w:proofErr w:type="spellEnd"/>
      <w:r w:rsidRPr="00165142">
        <w:rPr>
          <w:lang w:val="el-GR"/>
        </w:rPr>
        <w:t xml:space="preserve"> ή ισοδύναμη</w:t>
      </w:r>
    </w:p>
    <w:p w14:paraId="332C550F" w14:textId="77777777" w:rsidR="008458AA" w:rsidRPr="00165142" w:rsidRDefault="008458AA" w:rsidP="003E46EC">
      <w:pPr>
        <w:pStyle w:val="aff"/>
        <w:numPr>
          <w:ilvl w:val="0"/>
          <w:numId w:val="40"/>
        </w:numPr>
        <w:rPr>
          <w:lang w:val="el-GR"/>
        </w:rPr>
      </w:pPr>
      <w:r w:rsidRPr="00165142">
        <w:rPr>
          <w:lang w:val="el-GR"/>
        </w:rPr>
        <w:t>Πλατφόρμα υπολογιστικού νέφους (</w:t>
      </w:r>
      <w:proofErr w:type="spellStart"/>
      <w:r w:rsidRPr="00165142">
        <w:rPr>
          <w:lang w:val="el-GR"/>
        </w:rPr>
        <w:t>Cloud</w:t>
      </w:r>
      <w:proofErr w:type="spellEnd"/>
      <w:r w:rsidRPr="00165142">
        <w:rPr>
          <w:lang w:val="el-GR"/>
        </w:rPr>
        <w:t xml:space="preserve"> </w:t>
      </w:r>
      <w:proofErr w:type="spellStart"/>
      <w:r w:rsidRPr="00165142">
        <w:rPr>
          <w:lang w:val="el-GR"/>
        </w:rPr>
        <w:t>Platform</w:t>
      </w:r>
      <w:proofErr w:type="spellEnd"/>
      <w:r w:rsidRPr="00165142">
        <w:rPr>
          <w:lang w:val="el-GR"/>
        </w:rPr>
        <w:t>) ή ισοδύναμη</w:t>
      </w:r>
    </w:p>
    <w:p w14:paraId="46C7DD4A" w14:textId="77777777" w:rsidR="008458AA" w:rsidRPr="00165142" w:rsidRDefault="008458AA" w:rsidP="003E46EC">
      <w:pPr>
        <w:pStyle w:val="aff"/>
        <w:numPr>
          <w:ilvl w:val="0"/>
          <w:numId w:val="40"/>
        </w:numPr>
        <w:rPr>
          <w:lang w:val="el-GR"/>
        </w:rPr>
      </w:pPr>
      <w:r w:rsidRPr="00165142">
        <w:rPr>
          <w:lang w:val="el-GR"/>
        </w:rPr>
        <w:t>Παραγωγικότητα πλατφόρμας υπολογιστικού νέφους (</w:t>
      </w:r>
      <w:proofErr w:type="spellStart"/>
      <w:r w:rsidRPr="00165142">
        <w:rPr>
          <w:lang w:val="el-GR"/>
        </w:rPr>
        <w:t>Cloud</w:t>
      </w:r>
      <w:proofErr w:type="spellEnd"/>
      <w:r w:rsidRPr="00165142">
        <w:rPr>
          <w:lang w:val="el-GR"/>
        </w:rPr>
        <w:t xml:space="preserve"> </w:t>
      </w:r>
      <w:proofErr w:type="spellStart"/>
      <w:r w:rsidRPr="00165142">
        <w:rPr>
          <w:lang w:val="el-GR"/>
        </w:rPr>
        <w:t>Productivity</w:t>
      </w:r>
      <w:proofErr w:type="spellEnd"/>
      <w:r w:rsidRPr="00165142">
        <w:rPr>
          <w:lang w:val="el-GR"/>
        </w:rPr>
        <w:t>) ή ισοδύναμη</w:t>
      </w:r>
    </w:p>
    <w:p w14:paraId="7C814C9A" w14:textId="77777777" w:rsidR="008458AA" w:rsidRPr="00165142" w:rsidRDefault="008458AA" w:rsidP="003E46EC">
      <w:pPr>
        <w:pStyle w:val="aff"/>
        <w:numPr>
          <w:ilvl w:val="0"/>
          <w:numId w:val="40"/>
        </w:numPr>
        <w:rPr>
          <w:lang w:val="el-GR"/>
        </w:rPr>
      </w:pPr>
      <w:r w:rsidRPr="00165142">
        <w:rPr>
          <w:lang w:val="el-GR"/>
        </w:rPr>
        <w:t>Μηνύματα (</w:t>
      </w:r>
      <w:proofErr w:type="spellStart"/>
      <w:r w:rsidRPr="00165142">
        <w:rPr>
          <w:lang w:val="el-GR"/>
        </w:rPr>
        <w:t>Messaging</w:t>
      </w:r>
      <w:proofErr w:type="spellEnd"/>
      <w:r w:rsidRPr="00165142">
        <w:rPr>
          <w:lang w:val="el-GR"/>
        </w:rPr>
        <w:t>) ή ισοδύναμη</w:t>
      </w:r>
    </w:p>
    <w:p w14:paraId="07649F4B" w14:textId="77777777" w:rsidR="008458AA" w:rsidRPr="00165142" w:rsidRDefault="008458AA" w:rsidP="003E46EC">
      <w:pPr>
        <w:pStyle w:val="aff"/>
        <w:numPr>
          <w:ilvl w:val="0"/>
          <w:numId w:val="40"/>
        </w:numPr>
        <w:rPr>
          <w:lang w:val="el-GR"/>
        </w:rPr>
      </w:pPr>
      <w:r w:rsidRPr="00165142">
        <w:rPr>
          <w:lang w:val="el-GR"/>
        </w:rPr>
        <w:t>Ασφάλεια (</w:t>
      </w:r>
      <w:proofErr w:type="spellStart"/>
      <w:r w:rsidRPr="00165142">
        <w:rPr>
          <w:lang w:val="el-GR"/>
        </w:rPr>
        <w:t>Security</w:t>
      </w:r>
      <w:proofErr w:type="spellEnd"/>
      <w:r w:rsidRPr="00165142">
        <w:rPr>
          <w:lang w:val="el-GR"/>
        </w:rPr>
        <w:t>) ή ισοδύναμη</w:t>
      </w:r>
    </w:p>
    <w:p w14:paraId="3A3FB0BA" w14:textId="77777777" w:rsidR="008458AA" w:rsidRPr="00165142" w:rsidRDefault="008458AA" w:rsidP="003E46EC">
      <w:pPr>
        <w:pStyle w:val="aff"/>
        <w:numPr>
          <w:ilvl w:val="0"/>
          <w:numId w:val="40"/>
        </w:numPr>
        <w:rPr>
          <w:lang w:val="el-GR"/>
        </w:rPr>
      </w:pPr>
      <w:proofErr w:type="spellStart"/>
      <w:r w:rsidRPr="00165142">
        <w:rPr>
          <w:lang w:val="el-GR"/>
        </w:rPr>
        <w:t>Data</w:t>
      </w:r>
      <w:proofErr w:type="spellEnd"/>
      <w:r w:rsidRPr="00165142">
        <w:rPr>
          <w:lang w:val="el-GR"/>
        </w:rPr>
        <w:t xml:space="preserve"> </w:t>
      </w:r>
      <w:proofErr w:type="spellStart"/>
      <w:r w:rsidRPr="00165142">
        <w:rPr>
          <w:lang w:val="el-GR"/>
        </w:rPr>
        <w:t>Analytics</w:t>
      </w:r>
      <w:proofErr w:type="spellEnd"/>
      <w:r w:rsidRPr="00165142">
        <w:rPr>
          <w:lang w:val="el-GR"/>
        </w:rPr>
        <w:t xml:space="preserve"> ή ισοδύναμη</w:t>
      </w:r>
    </w:p>
    <w:p w14:paraId="386B970D" w14:textId="77777777" w:rsidR="008458AA" w:rsidRPr="00165142" w:rsidRDefault="008458AA" w:rsidP="003E46EC">
      <w:pPr>
        <w:pStyle w:val="aff"/>
        <w:numPr>
          <w:ilvl w:val="0"/>
          <w:numId w:val="40"/>
        </w:numPr>
        <w:rPr>
          <w:lang w:val="el-GR"/>
        </w:rPr>
      </w:pPr>
      <w:r w:rsidRPr="00165142">
        <w:rPr>
          <w:lang w:val="el-GR"/>
        </w:rPr>
        <w:t>Πλατφόρμα δεδομένων (</w:t>
      </w:r>
      <w:proofErr w:type="spellStart"/>
      <w:r w:rsidRPr="00165142">
        <w:rPr>
          <w:lang w:val="el-GR"/>
        </w:rPr>
        <w:t>Data</w:t>
      </w:r>
      <w:proofErr w:type="spellEnd"/>
      <w:r w:rsidRPr="00165142">
        <w:rPr>
          <w:lang w:val="el-GR"/>
        </w:rPr>
        <w:t xml:space="preserve"> </w:t>
      </w:r>
      <w:proofErr w:type="spellStart"/>
      <w:r w:rsidRPr="00165142">
        <w:rPr>
          <w:lang w:val="el-GR"/>
        </w:rPr>
        <w:t>Platform</w:t>
      </w:r>
      <w:proofErr w:type="spellEnd"/>
      <w:r w:rsidRPr="00165142">
        <w:rPr>
          <w:lang w:val="el-GR"/>
        </w:rPr>
        <w:t>) ή ισοδύναμη</w:t>
      </w:r>
    </w:p>
    <w:p w14:paraId="128EB281" w14:textId="77777777" w:rsidR="008458AA" w:rsidRPr="00E80E48" w:rsidRDefault="008458AA" w:rsidP="003E46EC">
      <w:pPr>
        <w:pStyle w:val="aff"/>
        <w:numPr>
          <w:ilvl w:val="0"/>
          <w:numId w:val="40"/>
        </w:numPr>
        <w:rPr>
          <w:lang w:val="en-US"/>
        </w:rPr>
      </w:pPr>
      <w:r w:rsidRPr="00FB4226">
        <w:rPr>
          <w:lang w:val="en-US"/>
        </w:rPr>
        <w:t xml:space="preserve">Windows </w:t>
      </w:r>
      <w:r w:rsidRPr="00165142">
        <w:rPr>
          <w:lang w:val="el-GR"/>
        </w:rPr>
        <w:t>και</w:t>
      </w:r>
      <w:r w:rsidRPr="00FB4226">
        <w:rPr>
          <w:lang w:val="en-US"/>
        </w:rPr>
        <w:t xml:space="preserve"> </w:t>
      </w:r>
      <w:r w:rsidRPr="00165142">
        <w:rPr>
          <w:lang w:val="el-GR"/>
        </w:rPr>
        <w:t>συσκευές</w:t>
      </w:r>
      <w:r w:rsidRPr="00FB4226">
        <w:rPr>
          <w:lang w:val="en-US"/>
        </w:rPr>
        <w:t xml:space="preserve"> (Windows and Devices) </w:t>
      </w:r>
      <w:r w:rsidRPr="00165142">
        <w:rPr>
          <w:lang w:val="el-GR"/>
        </w:rPr>
        <w:t>ή</w:t>
      </w:r>
      <w:r w:rsidRPr="00FB4226">
        <w:rPr>
          <w:lang w:val="en-US"/>
        </w:rPr>
        <w:t xml:space="preserve"> </w:t>
      </w:r>
      <w:r w:rsidRPr="00165142">
        <w:rPr>
          <w:lang w:val="el-GR"/>
        </w:rPr>
        <w:t>ισοδύναμη</w:t>
      </w:r>
    </w:p>
    <w:p w14:paraId="0762BE1B" w14:textId="77777777" w:rsidR="008458AA" w:rsidRPr="00E80E48" w:rsidRDefault="008458AA" w:rsidP="008458AA">
      <w:pPr>
        <w:ind w:left="360"/>
        <w:rPr>
          <w:lang w:val="el-GR"/>
        </w:rPr>
      </w:pPr>
      <w:r w:rsidRPr="005D15D1">
        <w:rPr>
          <w:lang w:val="el-GR"/>
        </w:rPr>
        <w:t xml:space="preserve">Οι θυγατρικές εταιρείες ή υποκαταστήματα πολυεθνικών εταιρειών μπορούν να  προσκομίσουν τις </w:t>
      </w:r>
      <w:r w:rsidRPr="00E95058">
        <w:rPr>
          <w:lang w:val="el-GR"/>
        </w:rPr>
        <w:t xml:space="preserve">ανωτέρω πιστοποιήσεις των μητρικών </w:t>
      </w:r>
      <w:r>
        <w:rPr>
          <w:lang w:val="el-GR"/>
        </w:rPr>
        <w:t xml:space="preserve">τους </w:t>
      </w:r>
      <w:r w:rsidRPr="005D15D1">
        <w:rPr>
          <w:lang w:val="el-GR"/>
        </w:rPr>
        <w:t>εταιρειών</w:t>
      </w:r>
      <w:r>
        <w:rPr>
          <w:lang w:val="el-GR"/>
        </w:rPr>
        <w:t>.</w:t>
      </w:r>
    </w:p>
    <w:p w14:paraId="7223D0F8" w14:textId="5F39F8C6" w:rsidR="008458AA" w:rsidRPr="00FB4226" w:rsidRDefault="008458AA" w:rsidP="008458AA">
      <w:pPr>
        <w:rPr>
          <w:lang w:val="el-GR"/>
        </w:rPr>
      </w:pPr>
      <w:r w:rsidRPr="00FB4226">
        <w:rPr>
          <w:b/>
          <w:bCs/>
          <w:lang w:val="el-GR"/>
        </w:rPr>
        <w:t>Γ.</w:t>
      </w:r>
      <w:r w:rsidRPr="00FB4226">
        <w:rPr>
          <w:lang w:val="el-GR"/>
        </w:rPr>
        <w:t xml:space="preserve"> Να κατέχουν πιστοποίηση</w:t>
      </w:r>
      <w:r>
        <w:rPr>
          <w:lang w:val="el-GR"/>
        </w:rPr>
        <w:t xml:space="preserve"> </w:t>
      </w:r>
      <w:r w:rsidRPr="00165142">
        <w:rPr>
          <w:lang w:val="el-GR"/>
        </w:rPr>
        <w:t xml:space="preserve">από τον </w:t>
      </w:r>
      <w:proofErr w:type="spellStart"/>
      <w:r w:rsidRPr="00165142">
        <w:rPr>
          <w:lang w:val="el-GR"/>
        </w:rPr>
        <w:t>πάροχο</w:t>
      </w:r>
      <w:proofErr w:type="spellEnd"/>
      <w:r w:rsidRPr="00165142">
        <w:rPr>
          <w:lang w:val="el-GR"/>
        </w:rPr>
        <w:t xml:space="preserve"> της υποδομής δημοσίου υπολογιστικού νέφους</w:t>
      </w:r>
      <w:r w:rsidR="004337F3">
        <w:rPr>
          <w:lang w:val="el-GR"/>
        </w:rPr>
        <w:t xml:space="preserve"> που θα προσφέρουν </w:t>
      </w:r>
      <w:r>
        <w:rPr>
          <w:lang w:val="el-GR"/>
        </w:rPr>
        <w:t>:</w:t>
      </w:r>
    </w:p>
    <w:p w14:paraId="5CABF780" w14:textId="735C5ECF" w:rsidR="00BA22C9" w:rsidRDefault="008458AA" w:rsidP="00BA22C9">
      <w:pPr>
        <w:pStyle w:val="aff"/>
        <w:numPr>
          <w:ilvl w:val="0"/>
          <w:numId w:val="41"/>
        </w:numPr>
        <w:rPr>
          <w:lang w:val="el-GR"/>
        </w:rPr>
      </w:pPr>
      <w:proofErr w:type="spellStart"/>
      <w:r w:rsidRPr="00FB4226">
        <w:rPr>
          <w:lang w:val="el-GR"/>
        </w:rPr>
        <w:t>Managed</w:t>
      </w:r>
      <w:proofErr w:type="spellEnd"/>
      <w:r w:rsidRPr="00FB4226">
        <w:rPr>
          <w:lang w:val="el-GR"/>
        </w:rPr>
        <w:t xml:space="preserve"> Services </w:t>
      </w:r>
      <w:proofErr w:type="spellStart"/>
      <w:r w:rsidRPr="00FB4226">
        <w:rPr>
          <w:lang w:val="el-GR"/>
        </w:rPr>
        <w:t>Provider</w:t>
      </w:r>
      <w:proofErr w:type="spellEnd"/>
      <w:r w:rsidRPr="00FB4226">
        <w:rPr>
          <w:lang w:val="el-GR"/>
        </w:rPr>
        <w:t xml:space="preserve"> </w:t>
      </w:r>
    </w:p>
    <w:p w14:paraId="480E0BF3" w14:textId="1833A249" w:rsidR="00BA22C9" w:rsidRPr="00BA22C9" w:rsidRDefault="00BA22C9" w:rsidP="00D82184">
      <w:pPr>
        <w:ind w:left="360"/>
        <w:rPr>
          <w:lang w:val="el-GR"/>
        </w:rPr>
      </w:pPr>
      <w:r w:rsidRPr="00BA22C9">
        <w:rPr>
          <w:lang w:val="el-GR"/>
        </w:rPr>
        <w:t xml:space="preserve">Οι θυγατρικές εταιρείες ή υποκαταστήματα πολυεθνικών εταιρειών μπορούν να  προσκομίσουν </w:t>
      </w:r>
      <w:r w:rsidR="005777DC">
        <w:rPr>
          <w:lang w:val="el-GR"/>
        </w:rPr>
        <w:t>την</w:t>
      </w:r>
      <w:r w:rsidRPr="00BA22C9">
        <w:rPr>
          <w:lang w:val="el-GR"/>
        </w:rPr>
        <w:t xml:space="preserve"> ανωτέρω πιστοπο</w:t>
      </w:r>
      <w:r w:rsidR="005777DC">
        <w:rPr>
          <w:lang w:val="el-GR"/>
        </w:rPr>
        <w:t>ίηση</w:t>
      </w:r>
      <w:r w:rsidRPr="00BA22C9">
        <w:rPr>
          <w:lang w:val="el-GR"/>
        </w:rPr>
        <w:t xml:space="preserve"> των μητρικών τους εταιρειών.</w:t>
      </w:r>
    </w:p>
    <w:p w14:paraId="37AF9FF5" w14:textId="77777777" w:rsidR="00BA22C9" w:rsidRPr="00BA22C9" w:rsidRDefault="00BA22C9" w:rsidP="00D82184">
      <w:pPr>
        <w:pStyle w:val="aff"/>
        <w:rPr>
          <w:lang w:val="el-GR"/>
        </w:rPr>
      </w:pPr>
    </w:p>
    <w:p w14:paraId="515F669D" w14:textId="77777777" w:rsidR="00CC2818" w:rsidRPr="006E6191" w:rsidRDefault="00CC2818" w:rsidP="00CC2818">
      <w:pPr>
        <w:pStyle w:val="4"/>
        <w:rPr>
          <w:lang w:val="el-GR" w:eastAsia="en-US"/>
        </w:rPr>
      </w:pPr>
      <w:bookmarkStart w:id="69" w:name="_Ref87458161"/>
      <w:bookmarkStart w:id="70" w:name="_Ref87458165"/>
      <w:bookmarkStart w:id="71" w:name="_Toc112836313"/>
      <w:bookmarkEnd w:id="68"/>
      <w:r w:rsidRPr="00CC2818">
        <w:rPr>
          <w:lang w:val="el-GR" w:eastAsia="en-US"/>
        </w:rPr>
        <w:t>Επαγγελματική Ικανότητα – Ομάδα Έργου</w:t>
      </w:r>
      <w:bookmarkEnd w:id="69"/>
      <w:bookmarkEnd w:id="70"/>
      <w:bookmarkEnd w:id="71"/>
    </w:p>
    <w:p w14:paraId="65864951" w14:textId="77777777" w:rsidR="008458AA" w:rsidRPr="00E7424B" w:rsidRDefault="008458AA" w:rsidP="008458AA">
      <w:pPr>
        <w:rPr>
          <w:lang w:val="el-GR"/>
        </w:rPr>
      </w:pPr>
      <w:bookmarkStart w:id="72" w:name="_Hlk87608244"/>
      <w:r w:rsidRPr="00E7424B">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 </w:t>
      </w:r>
    </w:p>
    <w:bookmarkEnd w:id="72"/>
    <w:p w14:paraId="6BB79538" w14:textId="77777777" w:rsidR="008458AA" w:rsidRPr="00E958F3" w:rsidRDefault="008458AA" w:rsidP="003E46EC">
      <w:pPr>
        <w:numPr>
          <w:ilvl w:val="0"/>
          <w:numId w:val="42"/>
        </w:numPr>
        <w:spacing w:after="160" w:line="259" w:lineRule="auto"/>
        <w:rPr>
          <w:lang w:val="el-GR"/>
        </w:rPr>
      </w:pPr>
      <w:r w:rsidRPr="00E95058">
        <w:rPr>
          <w:b/>
          <w:lang w:val="el-GR"/>
        </w:rPr>
        <w:t>ένας (1) Υπεύθυνος Έργου</w:t>
      </w:r>
      <w:r w:rsidRPr="00E95058">
        <w:rPr>
          <w:lang w:val="el-GR"/>
        </w:rPr>
        <w:t xml:space="preserve"> με τα ακόλουθα προσόντα και εμπειρίες:</w:t>
      </w:r>
    </w:p>
    <w:p w14:paraId="7CE47BA7" w14:textId="77777777" w:rsidR="008458AA" w:rsidRPr="00F57A52" w:rsidRDefault="008458AA" w:rsidP="003E46EC">
      <w:pPr>
        <w:numPr>
          <w:ilvl w:val="1"/>
          <w:numId w:val="42"/>
        </w:numPr>
        <w:spacing w:after="160" w:line="259" w:lineRule="auto"/>
        <w:rPr>
          <w:lang w:val="el-GR"/>
        </w:rPr>
      </w:pPr>
      <w:r w:rsidRPr="00E80E48">
        <w:rPr>
          <w:lang w:val="el-GR"/>
        </w:rPr>
        <w:t xml:space="preserve">Δίπλωμα Σπουδών από Πανεπιστημιακό ή Τεχνολογικό Ίδρυμα Ανώτατης Εκπαίδευσης </w:t>
      </w:r>
      <w:r w:rsidRPr="00E95058">
        <w:rPr>
          <w:lang w:val="el-GR"/>
        </w:rPr>
        <w:t>σε ένα από τα ακόλουθα γνωστικά αντικείμενα: Πληροφορική, Θετικές Επιστήμες, Μηχανική (</w:t>
      </w:r>
      <w:r w:rsidRPr="00B61978">
        <w:t>engineering</w:t>
      </w:r>
      <w:r w:rsidRPr="00B66642">
        <w:rPr>
          <w:lang w:val="el-GR"/>
        </w:rPr>
        <w:t>), Διοίκηση Επιχειρήσεων.</w:t>
      </w:r>
    </w:p>
    <w:p w14:paraId="6468AEAD" w14:textId="77777777" w:rsidR="008458AA" w:rsidRPr="00E958F3" w:rsidRDefault="008458AA" w:rsidP="003E46EC">
      <w:pPr>
        <w:numPr>
          <w:ilvl w:val="1"/>
          <w:numId w:val="42"/>
        </w:numPr>
        <w:spacing w:after="160" w:line="259" w:lineRule="auto"/>
        <w:rPr>
          <w:lang w:val="el-GR"/>
        </w:rPr>
      </w:pPr>
      <w:r w:rsidRPr="00F57A52">
        <w:rPr>
          <w:lang w:val="el-GR"/>
        </w:rPr>
        <w:t xml:space="preserve">επαγγελματική εμπειρία τουλάχιστον </w:t>
      </w:r>
      <w:r w:rsidRPr="00F57A52">
        <w:rPr>
          <w:b/>
          <w:lang w:val="el-GR"/>
        </w:rPr>
        <w:t>δώδεκα (1</w:t>
      </w:r>
      <w:r w:rsidRPr="00E80E48">
        <w:rPr>
          <w:b/>
          <w:lang w:val="el-GR"/>
        </w:rPr>
        <w:t>2</w:t>
      </w:r>
      <w:r w:rsidRPr="00E95058">
        <w:rPr>
          <w:b/>
          <w:lang w:val="el-GR"/>
        </w:rPr>
        <w:t>) ετών</w:t>
      </w:r>
      <w:r w:rsidRPr="00E958F3">
        <w:rPr>
          <w:lang w:val="el-GR"/>
        </w:rPr>
        <w:t xml:space="preserve"> σε Διαχείριση Έργων Πληροφορικής</w:t>
      </w:r>
    </w:p>
    <w:p w14:paraId="1F020A2D" w14:textId="1915452F" w:rsidR="008458AA" w:rsidRPr="0096271C" w:rsidRDefault="008458AA" w:rsidP="008458AA">
      <w:pPr>
        <w:spacing w:after="160" w:line="259" w:lineRule="auto"/>
        <w:ind w:left="1553"/>
        <w:rPr>
          <w:lang w:val="en-US"/>
        </w:rPr>
      </w:pPr>
      <w:r w:rsidRPr="00E958F3">
        <w:rPr>
          <w:lang w:val="el-GR"/>
        </w:rPr>
        <w:t>Πιστοποίηση</w:t>
      </w:r>
      <w:r w:rsidRPr="00E958F3">
        <w:rPr>
          <w:lang w:val="en-US"/>
        </w:rPr>
        <w:t xml:space="preserve"> </w:t>
      </w:r>
      <w:r w:rsidRPr="00E958F3">
        <w:t>PMP (P</w:t>
      </w:r>
      <w:proofErr w:type="spellStart"/>
      <w:r w:rsidRPr="00E958F3">
        <w:rPr>
          <w:lang w:val="en-US"/>
        </w:rPr>
        <w:t>roject</w:t>
      </w:r>
      <w:proofErr w:type="spellEnd"/>
      <w:r w:rsidRPr="00E958F3">
        <w:rPr>
          <w:lang w:val="en-US"/>
        </w:rPr>
        <w:t xml:space="preserve"> Management Professional</w:t>
      </w:r>
      <w:r w:rsidRPr="00E958F3">
        <w:t xml:space="preserve"> </w:t>
      </w:r>
      <w:r w:rsidRPr="002A0743">
        <w:rPr>
          <w:lang w:val="el-GR"/>
        </w:rPr>
        <w:t>του</w:t>
      </w:r>
      <w:r w:rsidRPr="000C4701">
        <w:rPr>
          <w:lang w:val="en-US"/>
        </w:rPr>
        <w:t xml:space="preserve"> </w:t>
      </w:r>
      <w:r w:rsidRPr="000C4701">
        <w:t xml:space="preserve">Project Management </w:t>
      </w:r>
      <w:r w:rsidR="0043603A" w:rsidRPr="00DC1893">
        <w:t>Institute</w:t>
      </w:r>
      <w:r w:rsidRPr="00DC1893">
        <w:rPr>
          <w:lang w:val="en-US"/>
        </w:rPr>
        <w:t xml:space="preserve"> </w:t>
      </w:r>
      <w:r w:rsidRPr="00DC1893">
        <w:t>)</w:t>
      </w:r>
      <w:r w:rsidRPr="00DC1893">
        <w:rPr>
          <w:lang w:val="en-US"/>
        </w:rPr>
        <w:t xml:space="preserve"> </w:t>
      </w:r>
      <w:r w:rsidRPr="00DC1893">
        <w:rPr>
          <w:lang w:val="el-GR"/>
        </w:rPr>
        <w:t>ή</w:t>
      </w:r>
      <w:r w:rsidRPr="00DC1893">
        <w:rPr>
          <w:lang w:val="en-US"/>
        </w:rPr>
        <w:t xml:space="preserve"> </w:t>
      </w:r>
      <w:r w:rsidRPr="00DC1893">
        <w:rPr>
          <w:lang w:val="el-GR"/>
        </w:rPr>
        <w:t>αντίστοιχη</w:t>
      </w:r>
      <w:r w:rsidRPr="00DC1893">
        <w:rPr>
          <w:lang w:val="en-US"/>
        </w:rPr>
        <w:t xml:space="preserve"> (</w:t>
      </w:r>
      <w:r w:rsidRPr="00DC1893">
        <w:rPr>
          <w:lang w:val="el-GR"/>
        </w:rPr>
        <w:t>π</w:t>
      </w:r>
      <w:r w:rsidRPr="00DC1893">
        <w:rPr>
          <w:lang w:val="en-US"/>
        </w:rPr>
        <w:t>.</w:t>
      </w:r>
      <w:r w:rsidRPr="00DC1893">
        <w:rPr>
          <w:lang w:val="el-GR"/>
        </w:rPr>
        <w:t>χ</w:t>
      </w:r>
      <w:r w:rsidRPr="00DC1893">
        <w:rPr>
          <w:lang w:val="en-US"/>
        </w:rPr>
        <w:t>. PRINCE2)</w:t>
      </w:r>
    </w:p>
    <w:p w14:paraId="2C4D2655" w14:textId="77777777" w:rsidR="008458AA" w:rsidRPr="0096271C" w:rsidRDefault="008458AA" w:rsidP="003E46EC">
      <w:pPr>
        <w:numPr>
          <w:ilvl w:val="1"/>
          <w:numId w:val="42"/>
        </w:numPr>
        <w:spacing w:after="160" w:line="259" w:lineRule="auto"/>
        <w:rPr>
          <w:lang w:val="el-GR"/>
        </w:rPr>
      </w:pPr>
      <w:r w:rsidRPr="0096271C">
        <w:rPr>
          <w:lang w:val="el-GR"/>
        </w:rPr>
        <w:t>Άριστη γνώση της  Ελληνικής γλώσσας.</w:t>
      </w:r>
    </w:p>
    <w:p w14:paraId="26C45762" w14:textId="77777777" w:rsidR="008458AA" w:rsidRPr="007A6B2A" w:rsidRDefault="008458AA" w:rsidP="003E46EC">
      <w:pPr>
        <w:numPr>
          <w:ilvl w:val="0"/>
          <w:numId w:val="42"/>
        </w:numPr>
        <w:spacing w:after="160" w:line="259" w:lineRule="auto"/>
        <w:rPr>
          <w:lang w:val="el-GR"/>
        </w:rPr>
      </w:pPr>
      <w:r w:rsidRPr="007A6B2A">
        <w:rPr>
          <w:b/>
          <w:lang w:val="el-GR"/>
        </w:rPr>
        <w:t>ένας (1) Αναπληρωτής Υπεύθυνος Έργου</w:t>
      </w:r>
      <w:r w:rsidRPr="007A6B2A">
        <w:rPr>
          <w:lang w:val="el-GR"/>
        </w:rPr>
        <w:t xml:space="preserve"> με τα ακόλουθα προσόντα και εμπειρίες:</w:t>
      </w:r>
    </w:p>
    <w:p w14:paraId="55590F89" w14:textId="77777777" w:rsidR="008458AA" w:rsidRPr="00DC1893" w:rsidRDefault="008458AA" w:rsidP="003E46EC">
      <w:pPr>
        <w:numPr>
          <w:ilvl w:val="1"/>
          <w:numId w:val="42"/>
        </w:numPr>
        <w:spacing w:after="160" w:line="259" w:lineRule="auto"/>
        <w:rPr>
          <w:lang w:val="el-GR"/>
        </w:rPr>
      </w:pPr>
      <w:r w:rsidRPr="0096271C">
        <w:rPr>
          <w:lang w:val="el-GR"/>
        </w:rPr>
        <w:t xml:space="preserve">Δίπλωμα Σπουδών </w:t>
      </w:r>
      <w:r w:rsidRPr="002D6C32">
        <w:rPr>
          <w:lang w:val="el-GR"/>
        </w:rPr>
        <w:t xml:space="preserve">από Πανεπιστημιακό ή Τεχνολογικό Ίδρυμα Ανώτατης Εκπαίδευσης </w:t>
      </w:r>
      <w:r w:rsidRPr="00DC1893">
        <w:rPr>
          <w:lang w:val="el-GR"/>
        </w:rPr>
        <w:t>σε ένα από τα ακόλουθα γνωστικά αντικείμενα: Πληροφορική, Θετικές Επιστήμες, Μηχανική (</w:t>
      </w:r>
      <w:r w:rsidRPr="00DC1893">
        <w:t>engineering</w:t>
      </w:r>
      <w:r w:rsidRPr="00DC1893">
        <w:rPr>
          <w:lang w:val="el-GR"/>
        </w:rPr>
        <w:t>), Διοίκηση Επιχειρήσεων.</w:t>
      </w:r>
    </w:p>
    <w:p w14:paraId="54B5D8CE" w14:textId="77777777" w:rsidR="008458AA" w:rsidRPr="00DC1893" w:rsidRDefault="008458AA" w:rsidP="003E46EC">
      <w:pPr>
        <w:numPr>
          <w:ilvl w:val="1"/>
          <w:numId w:val="42"/>
        </w:numPr>
        <w:spacing w:after="160" w:line="259" w:lineRule="auto"/>
        <w:rPr>
          <w:lang w:val="el-GR"/>
        </w:rPr>
      </w:pPr>
      <w:r w:rsidRPr="00DC1893">
        <w:rPr>
          <w:lang w:val="el-GR"/>
        </w:rPr>
        <w:t xml:space="preserve">Επαγγελματική εμπειρία τουλάχιστον </w:t>
      </w:r>
      <w:r w:rsidRPr="00DC1893">
        <w:rPr>
          <w:b/>
          <w:lang w:val="el-GR"/>
        </w:rPr>
        <w:t>οκτώ (8) ετών</w:t>
      </w:r>
      <w:r w:rsidRPr="00DC1893">
        <w:rPr>
          <w:lang w:val="el-GR"/>
        </w:rPr>
        <w:t xml:space="preserve"> σε Διαχείριση Έργων Πληροφορικής.</w:t>
      </w:r>
    </w:p>
    <w:p w14:paraId="5F4B2F1A" w14:textId="77777777" w:rsidR="008458AA" w:rsidRPr="00A71DCA" w:rsidRDefault="008458AA" w:rsidP="003E46EC">
      <w:pPr>
        <w:numPr>
          <w:ilvl w:val="1"/>
          <w:numId w:val="42"/>
        </w:numPr>
        <w:spacing w:after="160" w:line="259" w:lineRule="auto"/>
        <w:rPr>
          <w:lang w:val="el-GR"/>
        </w:rPr>
      </w:pPr>
      <w:r w:rsidRPr="00A71DCA">
        <w:rPr>
          <w:lang w:val="el-GR"/>
        </w:rPr>
        <w:t>Άριστη γνώση της  Ελληνικής γλώσσας.</w:t>
      </w:r>
    </w:p>
    <w:p w14:paraId="625AD13C" w14:textId="77777777" w:rsidR="008458AA" w:rsidRPr="00E80E48" w:rsidRDefault="008458AA" w:rsidP="003E46EC">
      <w:pPr>
        <w:numPr>
          <w:ilvl w:val="0"/>
          <w:numId w:val="42"/>
        </w:numPr>
        <w:spacing w:after="160" w:line="259" w:lineRule="auto"/>
        <w:rPr>
          <w:lang w:val="el-GR"/>
        </w:rPr>
      </w:pPr>
      <w:r w:rsidRPr="00E80E48">
        <w:rPr>
          <w:b/>
          <w:lang w:val="el-GR"/>
        </w:rPr>
        <w:lastRenderedPageBreak/>
        <w:t>ένας (1) Επικεφαλής Αρχιτέκτονας (</w:t>
      </w:r>
      <w:r w:rsidRPr="00E80E48">
        <w:rPr>
          <w:b/>
        </w:rPr>
        <w:t>Chief</w:t>
      </w:r>
      <w:r w:rsidRPr="00E80E48">
        <w:rPr>
          <w:b/>
          <w:lang w:val="el-GR"/>
        </w:rPr>
        <w:t xml:space="preserve"> </w:t>
      </w:r>
      <w:r w:rsidRPr="00E80E48">
        <w:rPr>
          <w:b/>
        </w:rPr>
        <w:t>Architect</w:t>
      </w:r>
      <w:r w:rsidRPr="00E80E48">
        <w:rPr>
          <w:b/>
          <w:lang w:val="el-GR"/>
        </w:rPr>
        <w:t>)</w:t>
      </w:r>
      <w:r w:rsidRPr="00E80E48">
        <w:rPr>
          <w:lang w:val="el-GR"/>
        </w:rPr>
        <w:t xml:space="preserve"> με τα ακόλουθα προσόντα και εμπειρίες:</w:t>
      </w:r>
    </w:p>
    <w:p w14:paraId="5119CE00" w14:textId="77777777" w:rsidR="008458AA" w:rsidRPr="00E80E48" w:rsidRDefault="008458AA" w:rsidP="003E46EC">
      <w:pPr>
        <w:numPr>
          <w:ilvl w:val="1"/>
          <w:numId w:val="42"/>
        </w:numPr>
        <w:spacing w:after="160" w:line="259" w:lineRule="auto"/>
        <w:rPr>
          <w:lang w:val="el-GR"/>
        </w:rPr>
      </w:pPr>
      <w:r w:rsidRPr="00E80E48">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E80E48">
        <w:t>engineering</w:t>
      </w:r>
      <w:r w:rsidRPr="00E80E48">
        <w:rPr>
          <w:lang w:val="el-GR"/>
        </w:rPr>
        <w:t>).</w:t>
      </w:r>
    </w:p>
    <w:p w14:paraId="6600C2B8" w14:textId="77777777" w:rsidR="008458AA" w:rsidRPr="00E80E48" w:rsidRDefault="008458AA" w:rsidP="003E46EC">
      <w:pPr>
        <w:numPr>
          <w:ilvl w:val="1"/>
          <w:numId w:val="42"/>
        </w:numPr>
        <w:spacing w:after="160" w:line="259" w:lineRule="auto"/>
        <w:rPr>
          <w:lang w:val="el-GR"/>
        </w:rPr>
      </w:pPr>
      <w:r w:rsidRPr="00E80E48">
        <w:rPr>
          <w:lang w:val="el-GR"/>
        </w:rPr>
        <w:t xml:space="preserve">Επαγγελματική εμπειρία τουλάχιστον </w:t>
      </w:r>
      <w:r w:rsidRPr="00E80E48">
        <w:rPr>
          <w:b/>
          <w:lang w:val="el-GR"/>
        </w:rPr>
        <w:t>δέκα (10)</w:t>
      </w:r>
      <w:r w:rsidRPr="00E80E48">
        <w:rPr>
          <w:lang w:val="el-GR"/>
        </w:rPr>
        <w:t xml:space="preserve"> ετών σε θέσεις καθορισμού αρχιτεκτονικής πληροφοριακών συστημάτων.</w:t>
      </w:r>
    </w:p>
    <w:p w14:paraId="463AFC30" w14:textId="50AA9F99" w:rsidR="008458AA" w:rsidRPr="00E80E48" w:rsidRDefault="008458AA" w:rsidP="003E46EC">
      <w:pPr>
        <w:numPr>
          <w:ilvl w:val="1"/>
          <w:numId w:val="42"/>
        </w:numPr>
        <w:spacing w:after="160" w:line="259" w:lineRule="auto"/>
      </w:pPr>
      <w:proofErr w:type="spellStart"/>
      <w:r w:rsidRPr="00E80E48">
        <w:t>Πιστο</w:t>
      </w:r>
      <w:proofErr w:type="spellEnd"/>
      <w:r w:rsidRPr="00E80E48">
        <w:t>ποίηση Certified Architect Professional (Open CA Level 2 or Level 3)</w:t>
      </w:r>
      <w:r w:rsidRPr="00E80E48">
        <w:rPr>
          <w:lang w:val="en-US"/>
        </w:rPr>
        <w:t xml:space="preserve"> </w:t>
      </w:r>
      <w:r w:rsidRPr="00E80E48">
        <w:rPr>
          <w:lang w:val="el-GR"/>
        </w:rPr>
        <w:t>ή</w:t>
      </w:r>
      <w:r w:rsidRPr="00E80E48">
        <w:rPr>
          <w:lang w:val="en-US"/>
        </w:rPr>
        <w:t xml:space="preserve"> </w:t>
      </w:r>
      <w:r w:rsidRPr="00E80E48">
        <w:rPr>
          <w:lang w:val="el-GR"/>
        </w:rPr>
        <w:t>αντίστοιχη</w:t>
      </w:r>
      <w:r w:rsidRPr="00E80E48">
        <w:rPr>
          <w:lang w:val="en-US"/>
        </w:rPr>
        <w:t xml:space="preserve"> (</w:t>
      </w:r>
      <w:r w:rsidRPr="00E80E48">
        <w:rPr>
          <w:lang w:val="el-GR"/>
        </w:rPr>
        <w:t>π</w:t>
      </w:r>
      <w:r w:rsidRPr="00E80E48">
        <w:rPr>
          <w:lang w:val="en-US"/>
        </w:rPr>
        <w:t>.</w:t>
      </w:r>
      <w:r w:rsidRPr="00E80E48">
        <w:rPr>
          <w:lang w:val="el-GR"/>
        </w:rPr>
        <w:t>χ</w:t>
      </w:r>
      <w:r w:rsidRPr="00E80E48">
        <w:rPr>
          <w:lang w:val="en-US"/>
        </w:rPr>
        <w:t xml:space="preserve">. </w:t>
      </w:r>
      <w:r w:rsidRPr="00E80E48">
        <w:t>TOGAF 9,</w:t>
      </w:r>
      <w:r w:rsidRPr="00E80E48">
        <w:rPr>
          <w:lang w:val="en-US"/>
        </w:rPr>
        <w:t xml:space="preserve"> </w:t>
      </w:r>
      <w:proofErr w:type="spellStart"/>
      <w:r w:rsidRPr="00E80E48">
        <w:rPr>
          <w:lang w:val="en-US"/>
        </w:rPr>
        <w:t>ComPTIA</w:t>
      </w:r>
      <w:proofErr w:type="spellEnd"/>
      <w:r w:rsidRPr="00E80E48">
        <w:rPr>
          <w:lang w:val="en-US"/>
        </w:rPr>
        <w:t xml:space="preserve"> Cloud+)</w:t>
      </w:r>
    </w:p>
    <w:p w14:paraId="5FE99421" w14:textId="77777777" w:rsidR="008458AA" w:rsidRPr="00E80E48" w:rsidRDefault="008458AA" w:rsidP="003E46EC">
      <w:pPr>
        <w:numPr>
          <w:ilvl w:val="1"/>
          <w:numId w:val="42"/>
        </w:numPr>
        <w:spacing w:after="160" w:line="259" w:lineRule="auto"/>
        <w:rPr>
          <w:lang w:val="el-GR"/>
        </w:rPr>
      </w:pPr>
      <w:r w:rsidRPr="00E80E48">
        <w:rPr>
          <w:lang w:val="el-GR"/>
        </w:rPr>
        <w:t>Άριστη γνώση της  Ελληνικής γλώσσας.</w:t>
      </w:r>
    </w:p>
    <w:p w14:paraId="42575F36" w14:textId="1C6BC88A" w:rsidR="008458AA" w:rsidRPr="00A71DCA" w:rsidRDefault="00686745" w:rsidP="003E46EC">
      <w:pPr>
        <w:pStyle w:val="aff"/>
        <w:numPr>
          <w:ilvl w:val="0"/>
          <w:numId w:val="42"/>
        </w:numPr>
        <w:spacing w:after="160" w:line="259" w:lineRule="auto"/>
        <w:rPr>
          <w:lang w:val="el-GR"/>
        </w:rPr>
      </w:pPr>
      <w:r>
        <w:rPr>
          <w:b/>
          <w:bCs/>
          <w:lang w:val="el-GR"/>
        </w:rPr>
        <w:t>Τ</w:t>
      </w:r>
      <w:r w:rsidR="008458AA" w:rsidRPr="00A71DCA">
        <w:rPr>
          <w:b/>
          <w:bCs/>
          <w:lang w:val="el-GR"/>
        </w:rPr>
        <w:t xml:space="preserve">έσσερις (4) Διαχειριστές Δημόσιου Υπολογιστικού Νέφους </w:t>
      </w:r>
      <w:r w:rsidR="008458AA" w:rsidRPr="00A71DCA">
        <w:rPr>
          <w:lang w:val="el-GR"/>
        </w:rPr>
        <w:t xml:space="preserve">με τα ακόλουθα προσόντα και εμπειρίες, </w:t>
      </w:r>
    </w:p>
    <w:p w14:paraId="2CEC7F79" w14:textId="77777777" w:rsidR="008458AA" w:rsidRPr="00A71DCA" w:rsidRDefault="008458AA" w:rsidP="003E46EC">
      <w:pPr>
        <w:numPr>
          <w:ilvl w:val="1"/>
          <w:numId w:val="42"/>
        </w:numPr>
        <w:spacing w:after="160" w:line="259" w:lineRule="auto"/>
        <w:rPr>
          <w:lang w:val="el-GR"/>
        </w:rPr>
      </w:pPr>
      <w:r w:rsidRPr="00A71DCA">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A71DCA">
        <w:t>engineering</w:t>
      </w:r>
      <w:r w:rsidRPr="00A71DCA">
        <w:rPr>
          <w:lang w:val="el-GR"/>
        </w:rPr>
        <w:t>).</w:t>
      </w:r>
    </w:p>
    <w:p w14:paraId="07E30B2B" w14:textId="77777777" w:rsidR="008458AA" w:rsidRPr="00A71DCA" w:rsidRDefault="008458AA" w:rsidP="003E46EC">
      <w:pPr>
        <w:numPr>
          <w:ilvl w:val="1"/>
          <w:numId w:val="42"/>
        </w:numPr>
        <w:spacing w:after="160" w:line="259" w:lineRule="auto"/>
        <w:rPr>
          <w:lang w:val="el-GR"/>
        </w:rPr>
      </w:pPr>
      <w:r w:rsidRPr="00A71DCA">
        <w:rPr>
          <w:lang w:val="el-GR"/>
        </w:rPr>
        <w:t xml:space="preserve">Επαγγελματική εμπειρία τουλάχιστον </w:t>
      </w:r>
      <w:r w:rsidRPr="00A71DCA">
        <w:rPr>
          <w:b/>
          <w:lang w:val="el-GR"/>
        </w:rPr>
        <w:t>τεσσάρων (4)</w:t>
      </w:r>
      <w:r w:rsidRPr="00A71DCA">
        <w:rPr>
          <w:lang w:val="el-GR"/>
        </w:rPr>
        <w:t xml:space="preserve"> ετών σε υλοποίηση, διαχείριση και παρακολούθηση υποδομών υπολογιστικού νέφους. </w:t>
      </w:r>
    </w:p>
    <w:p w14:paraId="2C302BAB" w14:textId="77777777" w:rsidR="008458AA" w:rsidRPr="00A71DCA" w:rsidRDefault="008458AA" w:rsidP="003E46EC">
      <w:pPr>
        <w:numPr>
          <w:ilvl w:val="1"/>
          <w:numId w:val="42"/>
        </w:numPr>
        <w:spacing w:after="160" w:line="259" w:lineRule="auto"/>
        <w:rPr>
          <w:lang w:val="el-GR"/>
        </w:rPr>
      </w:pPr>
      <w:r w:rsidRPr="00A71DCA">
        <w:rPr>
          <w:lang w:val="el-GR"/>
        </w:rPr>
        <w:t>Θα πρέπει να διαθέτουν τουλάχιστον σχετική πιστοποίηση Διαχειριστή (</w:t>
      </w:r>
      <w:r w:rsidRPr="00A71DCA">
        <w:t>Administrator</w:t>
      </w:r>
      <w:r w:rsidRPr="00A71DCA">
        <w:rPr>
          <w:lang w:val="el-GR"/>
        </w:rPr>
        <w:t>) στην προσφερόμενη πλατφόρμα δημόσιου υπολογιστικού νέφους</w:t>
      </w:r>
    </w:p>
    <w:p w14:paraId="4F07F7B1" w14:textId="77777777" w:rsidR="008458AA" w:rsidRPr="00A71DCA" w:rsidRDefault="008458AA" w:rsidP="003E46EC">
      <w:pPr>
        <w:numPr>
          <w:ilvl w:val="1"/>
          <w:numId w:val="42"/>
        </w:numPr>
        <w:spacing w:after="160" w:line="259" w:lineRule="auto"/>
        <w:rPr>
          <w:lang w:val="el-GR"/>
        </w:rPr>
      </w:pPr>
      <w:r w:rsidRPr="00A71DCA">
        <w:rPr>
          <w:lang w:val="el-GR"/>
        </w:rPr>
        <w:t>Οι ανωτέρω ανθρώπινοι πόροι θα εκτελέσουν τις υπηρεσίες επιτόπιας υποστήριξης</w:t>
      </w:r>
    </w:p>
    <w:p w14:paraId="09081C92" w14:textId="77777777" w:rsidR="008458AA" w:rsidRPr="0096271C" w:rsidRDefault="008458AA" w:rsidP="003E46EC">
      <w:pPr>
        <w:numPr>
          <w:ilvl w:val="0"/>
          <w:numId w:val="42"/>
        </w:numPr>
        <w:spacing w:after="160" w:line="259" w:lineRule="auto"/>
        <w:rPr>
          <w:lang w:val="el-GR"/>
        </w:rPr>
      </w:pPr>
      <w:r w:rsidRPr="0096271C">
        <w:rPr>
          <w:b/>
          <w:lang w:val="el-GR"/>
        </w:rPr>
        <w:t xml:space="preserve">Ένας (1) </w:t>
      </w:r>
      <w:r w:rsidRPr="0096271C">
        <w:rPr>
          <w:b/>
        </w:rPr>
        <w:t>Cloud</w:t>
      </w:r>
      <w:r w:rsidRPr="0096271C">
        <w:rPr>
          <w:b/>
          <w:lang w:val="el-GR"/>
        </w:rPr>
        <w:t xml:space="preserve"> </w:t>
      </w:r>
      <w:r w:rsidRPr="0096271C">
        <w:rPr>
          <w:b/>
        </w:rPr>
        <w:t>Solution</w:t>
      </w:r>
      <w:r w:rsidRPr="0096271C">
        <w:rPr>
          <w:b/>
          <w:lang w:val="el-GR"/>
        </w:rPr>
        <w:t xml:space="preserve"> </w:t>
      </w:r>
      <w:r w:rsidRPr="0096271C">
        <w:rPr>
          <w:b/>
        </w:rPr>
        <w:t>Architect</w:t>
      </w:r>
      <w:r w:rsidRPr="0096271C">
        <w:rPr>
          <w:b/>
          <w:lang w:val="el-GR"/>
        </w:rPr>
        <w:t xml:space="preserve"> </w:t>
      </w:r>
      <w:r w:rsidRPr="0096271C">
        <w:rPr>
          <w:lang w:val="el-GR"/>
        </w:rPr>
        <w:t>με τα ακόλουθα προσόντα και εμπειρίες:</w:t>
      </w:r>
    </w:p>
    <w:p w14:paraId="173CCE74" w14:textId="77777777" w:rsidR="008458AA" w:rsidRPr="0096271C" w:rsidRDefault="008458AA" w:rsidP="003E46EC">
      <w:pPr>
        <w:numPr>
          <w:ilvl w:val="1"/>
          <w:numId w:val="42"/>
        </w:numPr>
        <w:spacing w:after="160" w:line="259" w:lineRule="auto"/>
        <w:rPr>
          <w:lang w:val="el-GR"/>
        </w:rPr>
      </w:pPr>
      <w:r w:rsidRPr="0096271C">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96271C">
        <w:t>engineering</w:t>
      </w:r>
      <w:r w:rsidRPr="0096271C">
        <w:rPr>
          <w:lang w:val="el-GR"/>
        </w:rPr>
        <w:t>).</w:t>
      </w:r>
    </w:p>
    <w:p w14:paraId="12C90193" w14:textId="77777777" w:rsidR="008458AA" w:rsidRPr="0096271C" w:rsidRDefault="008458AA" w:rsidP="003E46EC">
      <w:pPr>
        <w:numPr>
          <w:ilvl w:val="1"/>
          <w:numId w:val="42"/>
        </w:numPr>
        <w:spacing w:after="160" w:line="259" w:lineRule="auto"/>
        <w:rPr>
          <w:lang w:val="el-GR"/>
        </w:rPr>
      </w:pPr>
      <w:r w:rsidRPr="0096271C">
        <w:rPr>
          <w:lang w:val="el-GR"/>
        </w:rPr>
        <w:t xml:space="preserve">Επαγγελματική εμπειρία τουλάχιστον </w:t>
      </w:r>
      <w:r w:rsidRPr="0096271C">
        <w:rPr>
          <w:b/>
          <w:lang w:val="el-GR"/>
        </w:rPr>
        <w:t>οκτώ (8) ετών</w:t>
      </w:r>
      <w:r w:rsidRPr="0096271C">
        <w:rPr>
          <w:lang w:val="el-GR"/>
        </w:rPr>
        <w:t xml:space="preserve"> σε σχεδιασμό, και υλοποίηση αρχιτεκτονικής πληροφοριακών συστημάτων, εκ των οποίων τουλάχιστον τέσσερα (4) έτη σε σχεδιασμό και υλοποίηση υποδομών υπολογιστικού νέφους.</w:t>
      </w:r>
    </w:p>
    <w:p w14:paraId="444E182E" w14:textId="77777777" w:rsidR="008458AA" w:rsidRPr="0096271C" w:rsidRDefault="008458AA" w:rsidP="003E46EC">
      <w:pPr>
        <w:numPr>
          <w:ilvl w:val="1"/>
          <w:numId w:val="42"/>
        </w:numPr>
        <w:spacing w:after="160" w:line="259" w:lineRule="auto"/>
        <w:rPr>
          <w:lang w:val="el-GR"/>
        </w:rPr>
      </w:pPr>
      <w:r w:rsidRPr="0096271C">
        <w:rPr>
          <w:lang w:val="el-GR"/>
        </w:rPr>
        <w:t>Θα πρέπει να διαθέτει τουλάχιστον σχετική πιστοποίηση Αρχιτέκτονα (</w:t>
      </w:r>
      <w:r w:rsidRPr="0096271C">
        <w:t>A</w:t>
      </w:r>
      <w:proofErr w:type="spellStart"/>
      <w:r w:rsidRPr="0096271C">
        <w:rPr>
          <w:lang w:val="en-US"/>
        </w:rPr>
        <w:t>rchitect</w:t>
      </w:r>
      <w:proofErr w:type="spellEnd"/>
      <w:r w:rsidRPr="0096271C">
        <w:rPr>
          <w:lang w:val="el-GR"/>
        </w:rPr>
        <w:t>) στην προσφερόμενη πλατφόρμα δημόσιου υπολογιστικού νέφους</w:t>
      </w:r>
    </w:p>
    <w:p w14:paraId="0DBF111A" w14:textId="77777777" w:rsidR="008458AA" w:rsidRPr="0096271C" w:rsidRDefault="008458AA" w:rsidP="003E46EC">
      <w:pPr>
        <w:numPr>
          <w:ilvl w:val="0"/>
          <w:numId w:val="42"/>
        </w:numPr>
        <w:spacing w:after="160" w:line="259" w:lineRule="auto"/>
        <w:rPr>
          <w:lang w:val="el-GR"/>
        </w:rPr>
      </w:pPr>
      <w:r w:rsidRPr="0096271C">
        <w:rPr>
          <w:b/>
          <w:lang w:val="el-GR"/>
        </w:rPr>
        <w:t xml:space="preserve">Ένας (1) </w:t>
      </w:r>
      <w:r w:rsidRPr="0096271C">
        <w:rPr>
          <w:b/>
        </w:rPr>
        <w:t>Data</w:t>
      </w:r>
      <w:r w:rsidRPr="0096271C">
        <w:rPr>
          <w:b/>
          <w:lang w:val="el-GR"/>
        </w:rPr>
        <w:t xml:space="preserve"> </w:t>
      </w:r>
      <w:r w:rsidRPr="0096271C">
        <w:rPr>
          <w:b/>
        </w:rPr>
        <w:t>Architect</w:t>
      </w:r>
      <w:r w:rsidRPr="0096271C">
        <w:rPr>
          <w:b/>
          <w:lang w:val="el-GR"/>
        </w:rPr>
        <w:t xml:space="preserve"> </w:t>
      </w:r>
      <w:r w:rsidRPr="0096271C">
        <w:rPr>
          <w:lang w:val="el-GR"/>
        </w:rPr>
        <w:t>με τα ακόλουθα προσόντα και εμπειρίες:</w:t>
      </w:r>
    </w:p>
    <w:p w14:paraId="75FFBBCE" w14:textId="77777777" w:rsidR="008458AA" w:rsidRPr="0096271C" w:rsidRDefault="008458AA" w:rsidP="003E46EC">
      <w:pPr>
        <w:numPr>
          <w:ilvl w:val="1"/>
          <w:numId w:val="42"/>
        </w:numPr>
        <w:spacing w:after="160" w:line="259" w:lineRule="auto"/>
        <w:rPr>
          <w:lang w:val="el-GR"/>
        </w:rPr>
      </w:pPr>
      <w:r w:rsidRPr="0096271C">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96271C">
        <w:t>engineering</w:t>
      </w:r>
      <w:r w:rsidRPr="0096271C">
        <w:rPr>
          <w:lang w:val="el-GR"/>
        </w:rPr>
        <w:t>).</w:t>
      </w:r>
    </w:p>
    <w:p w14:paraId="6ED4C8DE" w14:textId="77777777" w:rsidR="008458AA" w:rsidRPr="0096271C" w:rsidRDefault="008458AA" w:rsidP="003E46EC">
      <w:pPr>
        <w:numPr>
          <w:ilvl w:val="1"/>
          <w:numId w:val="42"/>
        </w:numPr>
        <w:spacing w:after="160" w:line="259" w:lineRule="auto"/>
        <w:rPr>
          <w:lang w:val="el-GR"/>
        </w:rPr>
      </w:pPr>
      <w:r w:rsidRPr="0096271C">
        <w:rPr>
          <w:lang w:val="el-GR"/>
        </w:rPr>
        <w:t xml:space="preserve">Επαγγελματική εμπειρία τουλάχιστον </w:t>
      </w:r>
      <w:r w:rsidRPr="0096271C">
        <w:rPr>
          <w:b/>
          <w:lang w:val="el-GR"/>
        </w:rPr>
        <w:t>οκτώ (8) ετών</w:t>
      </w:r>
      <w:r w:rsidRPr="0096271C">
        <w:rPr>
          <w:lang w:val="el-GR"/>
        </w:rPr>
        <w:t xml:space="preserve"> στην Διαχείριση Βάσεων Δεδομένων</w:t>
      </w:r>
    </w:p>
    <w:p w14:paraId="742AD060" w14:textId="77777777" w:rsidR="008458AA" w:rsidRPr="0096271C" w:rsidRDefault="008458AA" w:rsidP="003E46EC">
      <w:pPr>
        <w:numPr>
          <w:ilvl w:val="1"/>
          <w:numId w:val="42"/>
        </w:numPr>
        <w:spacing w:after="160" w:line="259" w:lineRule="auto"/>
        <w:rPr>
          <w:lang w:val="el-GR"/>
        </w:rPr>
      </w:pPr>
      <w:r w:rsidRPr="0096271C">
        <w:rPr>
          <w:lang w:val="el-GR"/>
        </w:rPr>
        <w:lastRenderedPageBreak/>
        <w:t>Θα πρέπει να διαθέτει τουλάχιστον σχετική πιστοποίηση Δεδομένων (</w:t>
      </w:r>
      <w:r w:rsidRPr="0096271C">
        <w:rPr>
          <w:lang w:val="en-US"/>
        </w:rPr>
        <w:t>Data</w:t>
      </w:r>
      <w:r w:rsidRPr="0096271C">
        <w:rPr>
          <w:lang w:val="el-GR"/>
        </w:rPr>
        <w:t>) στην προσφερόμενη πλατφόρμα δημόσιου υπολογιστικού νέφους</w:t>
      </w:r>
    </w:p>
    <w:p w14:paraId="04892789" w14:textId="77777777" w:rsidR="008458AA" w:rsidRPr="00151D37" w:rsidRDefault="008458AA" w:rsidP="003E46EC">
      <w:pPr>
        <w:numPr>
          <w:ilvl w:val="0"/>
          <w:numId w:val="42"/>
        </w:numPr>
        <w:spacing w:after="160" w:line="259" w:lineRule="auto"/>
        <w:rPr>
          <w:lang w:val="el-GR"/>
        </w:rPr>
      </w:pPr>
      <w:r w:rsidRPr="00151D37">
        <w:rPr>
          <w:b/>
          <w:lang w:val="el-GR"/>
        </w:rPr>
        <w:t xml:space="preserve">Ένας (1) </w:t>
      </w:r>
      <w:r w:rsidRPr="00151D37">
        <w:rPr>
          <w:b/>
        </w:rPr>
        <w:t>DevOps</w:t>
      </w:r>
      <w:r w:rsidRPr="00151D37">
        <w:rPr>
          <w:b/>
          <w:lang w:val="el-GR"/>
        </w:rPr>
        <w:t xml:space="preserve"> </w:t>
      </w:r>
      <w:r w:rsidRPr="00151D37">
        <w:rPr>
          <w:b/>
        </w:rPr>
        <w:t>Architect</w:t>
      </w:r>
      <w:r w:rsidRPr="00151D37">
        <w:rPr>
          <w:b/>
          <w:lang w:val="el-GR"/>
        </w:rPr>
        <w:t xml:space="preserve"> </w:t>
      </w:r>
      <w:r w:rsidRPr="00151D37">
        <w:rPr>
          <w:lang w:val="el-GR"/>
        </w:rPr>
        <w:t>με τα ακόλουθα προσόντα και εμπειρίες:</w:t>
      </w:r>
    </w:p>
    <w:p w14:paraId="1CBE6892" w14:textId="77777777" w:rsidR="008458AA" w:rsidRPr="00151D37" w:rsidRDefault="008458AA" w:rsidP="003E46EC">
      <w:pPr>
        <w:numPr>
          <w:ilvl w:val="1"/>
          <w:numId w:val="42"/>
        </w:numPr>
        <w:spacing w:after="160" w:line="259" w:lineRule="auto"/>
        <w:rPr>
          <w:lang w:val="el-GR"/>
        </w:rPr>
      </w:pPr>
      <w:r w:rsidRPr="00151D37">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151D37">
        <w:t>engineering</w:t>
      </w:r>
      <w:r w:rsidRPr="00151D37">
        <w:rPr>
          <w:lang w:val="el-GR"/>
        </w:rPr>
        <w:t>).</w:t>
      </w:r>
    </w:p>
    <w:p w14:paraId="4FBE6C8C" w14:textId="77777777" w:rsidR="008458AA" w:rsidRPr="00151D37" w:rsidRDefault="008458AA" w:rsidP="003E46EC">
      <w:pPr>
        <w:numPr>
          <w:ilvl w:val="1"/>
          <w:numId w:val="42"/>
        </w:numPr>
        <w:spacing w:after="160" w:line="259" w:lineRule="auto"/>
        <w:rPr>
          <w:lang w:val="el-GR"/>
        </w:rPr>
      </w:pPr>
      <w:r w:rsidRPr="00151D37">
        <w:rPr>
          <w:lang w:val="el-GR"/>
        </w:rPr>
        <w:t xml:space="preserve">Επαγγελματική εμπειρία τουλάχιστον </w:t>
      </w:r>
      <w:r w:rsidRPr="00151D37">
        <w:rPr>
          <w:b/>
          <w:lang w:val="el-GR"/>
        </w:rPr>
        <w:t>οκτώ (8) ετών</w:t>
      </w:r>
      <w:r w:rsidRPr="00151D37">
        <w:rPr>
          <w:lang w:val="el-GR"/>
        </w:rPr>
        <w:t xml:space="preserve"> σε σχεδιασμό, και υλοποίηση πληροφοριακών συστημάτων, εκ των οποίων τουλάχιστον τρία (3) έτη σε </w:t>
      </w:r>
      <w:r w:rsidRPr="00151D37">
        <w:rPr>
          <w:lang w:val="en-US"/>
        </w:rPr>
        <w:t>DevOps</w:t>
      </w:r>
      <w:r w:rsidRPr="00151D37">
        <w:rPr>
          <w:lang w:val="el-GR"/>
        </w:rPr>
        <w:t>.</w:t>
      </w:r>
    </w:p>
    <w:p w14:paraId="575729F3" w14:textId="77777777" w:rsidR="008458AA" w:rsidRPr="00151D37" w:rsidRDefault="008458AA" w:rsidP="003E46EC">
      <w:pPr>
        <w:numPr>
          <w:ilvl w:val="0"/>
          <w:numId w:val="42"/>
        </w:numPr>
        <w:spacing w:after="160" w:line="259" w:lineRule="auto"/>
        <w:rPr>
          <w:lang w:val="el-GR"/>
        </w:rPr>
      </w:pPr>
      <w:r w:rsidRPr="00151D37">
        <w:rPr>
          <w:b/>
          <w:bCs/>
          <w:lang w:val="el-GR"/>
        </w:rPr>
        <w:t>Ένας (1) Υπεύθυνος Ασφάλειας πληροφοριακών και δικτυακών συστημάτων (</w:t>
      </w:r>
      <w:r w:rsidRPr="00151D37">
        <w:rPr>
          <w:b/>
          <w:bCs/>
        </w:rPr>
        <w:t>Infrastructure</w:t>
      </w:r>
      <w:r w:rsidRPr="00151D37">
        <w:rPr>
          <w:b/>
          <w:bCs/>
          <w:lang w:val="el-GR"/>
        </w:rPr>
        <w:t xml:space="preserve"> &amp; </w:t>
      </w:r>
      <w:r w:rsidRPr="00151D37">
        <w:rPr>
          <w:b/>
          <w:bCs/>
        </w:rPr>
        <w:t>Information</w:t>
      </w:r>
      <w:r w:rsidRPr="00151D37">
        <w:rPr>
          <w:b/>
          <w:bCs/>
          <w:lang w:val="el-GR"/>
        </w:rPr>
        <w:t xml:space="preserve"> </w:t>
      </w:r>
      <w:r w:rsidRPr="00151D37">
        <w:rPr>
          <w:b/>
          <w:bCs/>
        </w:rPr>
        <w:t>Security</w:t>
      </w:r>
      <w:r>
        <w:rPr>
          <w:b/>
          <w:bCs/>
          <w:lang w:val="el-GR"/>
        </w:rPr>
        <w:t xml:space="preserve"> </w:t>
      </w:r>
      <w:r>
        <w:rPr>
          <w:b/>
          <w:bCs/>
          <w:lang w:val="en-US"/>
        </w:rPr>
        <w:t>Expert</w:t>
      </w:r>
      <w:r w:rsidRPr="00151D37">
        <w:rPr>
          <w:b/>
          <w:bCs/>
          <w:lang w:val="el-GR"/>
        </w:rPr>
        <w:t>)</w:t>
      </w:r>
      <w:r w:rsidRPr="00151D37">
        <w:rPr>
          <w:b/>
          <w:lang w:val="el-GR"/>
        </w:rPr>
        <w:t xml:space="preserve"> </w:t>
      </w:r>
      <w:r w:rsidRPr="00151D37">
        <w:rPr>
          <w:lang w:val="el-GR"/>
        </w:rPr>
        <w:t>με τα ακόλουθα προσόντα και εμπειρίες:</w:t>
      </w:r>
    </w:p>
    <w:p w14:paraId="45F1291E" w14:textId="77777777" w:rsidR="008458AA" w:rsidRPr="00151D37" w:rsidRDefault="008458AA" w:rsidP="003E46EC">
      <w:pPr>
        <w:numPr>
          <w:ilvl w:val="1"/>
          <w:numId w:val="42"/>
        </w:numPr>
        <w:spacing w:after="160" w:line="259" w:lineRule="auto"/>
        <w:rPr>
          <w:lang w:val="el-GR"/>
        </w:rPr>
      </w:pPr>
      <w:r w:rsidRPr="00151D37">
        <w:rPr>
          <w:lang w:val="el-GR"/>
        </w:rPr>
        <w:t>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151D37">
        <w:t>engineering</w:t>
      </w:r>
      <w:r w:rsidRPr="00151D37">
        <w:rPr>
          <w:lang w:val="el-GR"/>
        </w:rPr>
        <w:t>).</w:t>
      </w:r>
    </w:p>
    <w:p w14:paraId="4FC33592" w14:textId="77777777" w:rsidR="008458AA" w:rsidRPr="00151D37" w:rsidRDefault="008458AA" w:rsidP="003E46EC">
      <w:pPr>
        <w:numPr>
          <w:ilvl w:val="1"/>
          <w:numId w:val="42"/>
        </w:numPr>
        <w:spacing w:after="160" w:line="259" w:lineRule="auto"/>
        <w:rPr>
          <w:lang w:val="el-GR"/>
        </w:rPr>
      </w:pPr>
      <w:r w:rsidRPr="00151D37">
        <w:rPr>
          <w:lang w:val="el-GR"/>
        </w:rPr>
        <w:t xml:space="preserve">Επαγγελματική εμπειρία τουλάχιστον </w:t>
      </w:r>
      <w:r w:rsidRPr="00151D37">
        <w:rPr>
          <w:b/>
          <w:lang w:val="el-GR"/>
        </w:rPr>
        <w:t>οκτώ (8) ετών</w:t>
      </w:r>
      <w:r w:rsidRPr="00151D37">
        <w:rPr>
          <w:lang w:val="el-GR"/>
        </w:rPr>
        <w:t xml:space="preserve"> στην υλοποίηση λύσεων </w:t>
      </w:r>
      <w:proofErr w:type="spellStart"/>
      <w:r w:rsidRPr="00151D37">
        <w:rPr>
          <w:lang w:val="el-GR"/>
        </w:rPr>
        <w:t>Κυβερνοασφάλειας</w:t>
      </w:r>
      <w:proofErr w:type="spellEnd"/>
      <w:r w:rsidRPr="00151D37">
        <w:rPr>
          <w:lang w:val="el-GR"/>
        </w:rPr>
        <w:t xml:space="preserve"> και στην εφαρμογή ρυθμίσεων ασφαλείας σε </w:t>
      </w:r>
      <w:r w:rsidRPr="00030AF0">
        <w:rPr>
          <w:lang w:val="el-GR"/>
        </w:rPr>
        <w:t>Πλατφόρμα δημόσιου υπολογιστικού νέφους</w:t>
      </w:r>
    </w:p>
    <w:p w14:paraId="0EEAFB6F" w14:textId="77777777" w:rsidR="008458AA" w:rsidRPr="0096271C" w:rsidRDefault="008458AA" w:rsidP="003E46EC">
      <w:pPr>
        <w:numPr>
          <w:ilvl w:val="1"/>
          <w:numId w:val="42"/>
        </w:numPr>
        <w:spacing w:after="160" w:line="259" w:lineRule="auto"/>
        <w:rPr>
          <w:lang w:val="el-GR"/>
        </w:rPr>
      </w:pPr>
      <w:r w:rsidRPr="0096271C">
        <w:rPr>
          <w:lang w:val="el-GR"/>
        </w:rPr>
        <w:t xml:space="preserve"> Θα πρέπει να διαθέτει τουλάχιστον σχετική πιστοποίηση Ασφάλειας (</w:t>
      </w:r>
      <w:r w:rsidRPr="0096271C">
        <w:rPr>
          <w:lang w:val="en-US"/>
        </w:rPr>
        <w:t>Security</w:t>
      </w:r>
      <w:r w:rsidRPr="0096271C">
        <w:rPr>
          <w:lang w:val="el-GR"/>
        </w:rPr>
        <w:t>) στην προσφερόμενη πλατφόρμα δημόσιου υπολογιστικού νέφους</w:t>
      </w:r>
    </w:p>
    <w:p w14:paraId="4481F231" w14:textId="77777777" w:rsidR="008458AA" w:rsidRPr="00397A12" w:rsidRDefault="008458AA" w:rsidP="008458AA">
      <w:pPr>
        <w:spacing w:after="160" w:line="259" w:lineRule="auto"/>
        <w:rPr>
          <w:lang w:val="el-GR"/>
        </w:rPr>
      </w:pPr>
      <w:r w:rsidRPr="00397A12">
        <w:rPr>
          <w:lang w:val="el-GR"/>
        </w:rPr>
        <w:t>Οι ανωτέρω υπεύθυνοι πρέπει να είναι διαφορετικά πρόσωπα για κάθε ρόλο και δεν επιτρέπεται ένα άτομο να καλύπτει δύο ρόλους.</w:t>
      </w:r>
    </w:p>
    <w:p w14:paraId="33C2B840" w14:textId="5FDF01E1" w:rsidR="008338F0" w:rsidRPr="001F4428" w:rsidRDefault="003355E7" w:rsidP="003E46EC">
      <w:pPr>
        <w:pStyle w:val="3"/>
        <w:numPr>
          <w:ilvl w:val="2"/>
          <w:numId w:val="10"/>
        </w:numPr>
        <w:ind w:left="720"/>
        <w:rPr>
          <w:lang w:val="el-GR"/>
        </w:rPr>
      </w:pPr>
      <w:bookmarkStart w:id="73" w:name="_Toc112836314"/>
      <w:bookmarkStart w:id="74" w:name="_Ref496541343"/>
      <w:bookmarkStart w:id="75" w:name="_Ref496541651"/>
      <w:r w:rsidRPr="001F4428">
        <w:rPr>
          <w:lang w:val="el-GR"/>
        </w:rPr>
        <w:t>Πρότυπα διασφάλισης ποιότητας</w:t>
      </w:r>
      <w:bookmarkEnd w:id="73"/>
      <w:r w:rsidRPr="001F4428">
        <w:rPr>
          <w:lang w:val="el-GR"/>
        </w:rPr>
        <w:t xml:space="preserve"> </w:t>
      </w:r>
      <w:bookmarkEnd w:id="74"/>
      <w:bookmarkEnd w:id="75"/>
    </w:p>
    <w:p w14:paraId="73CCE210" w14:textId="77777777" w:rsidR="008458AA" w:rsidRPr="00F140BC" w:rsidRDefault="008458AA" w:rsidP="008458AA">
      <w:pPr>
        <w:rPr>
          <w:lang w:val="el-GR"/>
        </w:rPr>
      </w:pPr>
      <w:r w:rsidRPr="00A71DCA">
        <w:rPr>
          <w:lang w:val="el-GR"/>
        </w:rPr>
        <w:t>Οι οικονομικοί φορείς (σε περίπτωση ένωσης, όλα τα μέλη αυτής)</w:t>
      </w:r>
      <w:r w:rsidRPr="0070378E">
        <w:rPr>
          <w:lang w:val="el-GR"/>
        </w:rPr>
        <w:t xml:space="preserve">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κάτωθι πεδία εφαρμογής:</w:t>
      </w:r>
    </w:p>
    <w:p w14:paraId="16096977" w14:textId="600BE32E" w:rsidR="008458AA" w:rsidRPr="007A6B2A" w:rsidRDefault="008458AA" w:rsidP="003E46EC">
      <w:pPr>
        <w:numPr>
          <w:ilvl w:val="0"/>
          <w:numId w:val="46"/>
        </w:numPr>
        <w:pBdr>
          <w:top w:val="nil"/>
          <w:left w:val="nil"/>
          <w:bottom w:val="nil"/>
          <w:right w:val="nil"/>
          <w:between w:val="nil"/>
        </w:pBdr>
        <w:spacing w:after="0"/>
        <w:rPr>
          <w:color w:val="000000"/>
          <w:lang w:val="el-GR"/>
        </w:rPr>
      </w:pPr>
      <w:r w:rsidRPr="007A6B2A">
        <w:rPr>
          <w:color w:val="000000"/>
          <w:lang w:val="el-GR"/>
        </w:rPr>
        <w:t>Ι</w:t>
      </w:r>
      <w:r>
        <w:rPr>
          <w:color w:val="000000"/>
        </w:rPr>
        <w:t>SO</w:t>
      </w:r>
      <w:r w:rsidRPr="007A6B2A">
        <w:rPr>
          <w:color w:val="000000"/>
          <w:lang w:val="el-GR"/>
        </w:rPr>
        <w:t xml:space="preserve"> 9001:2015 </w:t>
      </w:r>
      <w:r w:rsidR="0043603A" w:rsidRPr="007A6B2A">
        <w:rPr>
          <w:color w:val="000000"/>
          <w:lang w:val="el-GR"/>
        </w:rPr>
        <w:t xml:space="preserve">ή μεταγενέστερης έκδοσής του </w:t>
      </w:r>
      <w:r w:rsidRPr="007A6B2A">
        <w:rPr>
          <w:color w:val="000000"/>
          <w:lang w:val="el-GR"/>
        </w:rPr>
        <w:t xml:space="preserve">ή ισοδύναμο </w:t>
      </w:r>
      <w:r w:rsidRPr="005F14FA">
        <w:rPr>
          <w:lang w:val="el-GR"/>
        </w:rPr>
        <w:t>σε δραστηριότητες υπηρεσιών υποδομών ή συστημάτων πληροφορικής και επικοινωνιών</w:t>
      </w:r>
      <w:r w:rsidRPr="007A6B2A">
        <w:rPr>
          <w:color w:val="000000"/>
          <w:lang w:val="el-GR"/>
        </w:rPr>
        <w:t xml:space="preserve">, </w:t>
      </w:r>
    </w:p>
    <w:p w14:paraId="021FB235" w14:textId="43174403" w:rsidR="008458AA" w:rsidRDefault="008458AA" w:rsidP="003E46EC">
      <w:pPr>
        <w:numPr>
          <w:ilvl w:val="0"/>
          <w:numId w:val="46"/>
        </w:numPr>
        <w:pBdr>
          <w:top w:val="nil"/>
          <w:left w:val="nil"/>
          <w:bottom w:val="nil"/>
          <w:right w:val="nil"/>
          <w:between w:val="nil"/>
        </w:pBdr>
        <w:rPr>
          <w:color w:val="000000"/>
          <w:lang w:val="el-GR"/>
        </w:rPr>
      </w:pPr>
      <w:r>
        <w:rPr>
          <w:color w:val="000000"/>
        </w:rPr>
        <w:t>ISO</w:t>
      </w:r>
      <w:r w:rsidRPr="007A6B2A">
        <w:rPr>
          <w:color w:val="000000"/>
          <w:lang w:val="el-GR"/>
        </w:rPr>
        <w:t xml:space="preserve"> 27001:2013 </w:t>
      </w:r>
      <w:r w:rsidR="0043603A" w:rsidRPr="007A6B2A">
        <w:rPr>
          <w:color w:val="000000"/>
          <w:lang w:val="el-GR"/>
        </w:rPr>
        <w:t xml:space="preserve">ή μεταγενέστερης έκδοσής του </w:t>
      </w:r>
      <w:r w:rsidRPr="007A6B2A">
        <w:rPr>
          <w:color w:val="000000"/>
          <w:lang w:val="el-GR"/>
        </w:rPr>
        <w:t xml:space="preserve">ή ισοδύναμο στο πεδίο εφαρμογής της ασφάλειας πληροφοριών </w:t>
      </w:r>
    </w:p>
    <w:p w14:paraId="150442AB" w14:textId="77777777" w:rsidR="008458AA" w:rsidRPr="005F14FA" w:rsidRDefault="008458AA" w:rsidP="003E46EC">
      <w:pPr>
        <w:numPr>
          <w:ilvl w:val="0"/>
          <w:numId w:val="46"/>
        </w:numPr>
        <w:pBdr>
          <w:top w:val="nil"/>
          <w:left w:val="nil"/>
          <w:bottom w:val="nil"/>
          <w:right w:val="nil"/>
          <w:between w:val="nil"/>
        </w:pBdr>
        <w:rPr>
          <w:color w:val="000000"/>
          <w:lang w:val="el-GR"/>
        </w:rPr>
      </w:pPr>
      <w:r w:rsidRPr="005F14FA">
        <w:rPr>
          <w:lang w:val="el-GR"/>
        </w:rPr>
        <w:t xml:space="preserve">Σύστημα διαχείρισης υπηρεσιών πληροφορικής </w:t>
      </w:r>
      <w:r>
        <w:rPr>
          <w:lang w:val="en-US"/>
        </w:rPr>
        <w:t>ISO</w:t>
      </w:r>
      <w:r w:rsidRPr="005F14FA">
        <w:rPr>
          <w:lang w:val="el-GR"/>
        </w:rPr>
        <w:t xml:space="preserve"> 20000-1: 2018</w:t>
      </w:r>
      <w:r>
        <w:rPr>
          <w:lang w:val="el-GR"/>
        </w:rPr>
        <w:t xml:space="preserve"> ή ισοδύναμο</w:t>
      </w:r>
    </w:p>
    <w:p w14:paraId="70ACF795" w14:textId="61C8F75F" w:rsidR="00C70B7E"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5C6CFB3" w14:textId="77777777" w:rsidR="00C37424" w:rsidRPr="008A366B" w:rsidRDefault="00C37424" w:rsidP="00C70B7E">
      <w:pPr>
        <w:rPr>
          <w:lang w:val="el-GR"/>
        </w:rPr>
      </w:pPr>
    </w:p>
    <w:p w14:paraId="1ACDD6DF" w14:textId="77777777" w:rsidR="008338F0" w:rsidRDefault="003355E7" w:rsidP="003E46EC">
      <w:pPr>
        <w:pStyle w:val="3"/>
        <w:numPr>
          <w:ilvl w:val="2"/>
          <w:numId w:val="10"/>
        </w:numPr>
        <w:ind w:left="720"/>
        <w:rPr>
          <w:lang w:val="el-GR"/>
        </w:rPr>
      </w:pPr>
      <w:bookmarkStart w:id="76" w:name="_Ref496541185"/>
      <w:bookmarkStart w:id="77" w:name="_Ref496541244"/>
      <w:bookmarkStart w:id="78" w:name="_Ref496541410"/>
      <w:bookmarkStart w:id="79" w:name="_Ref496541700"/>
      <w:bookmarkStart w:id="80" w:name="_Ref74505980"/>
      <w:bookmarkStart w:id="81" w:name="_Toc112836315"/>
      <w:r w:rsidRPr="00DD72A9">
        <w:rPr>
          <w:lang w:val="el-GR"/>
        </w:rPr>
        <w:lastRenderedPageBreak/>
        <w:t>Στήριξη στην ικανότητα τρίτων</w:t>
      </w:r>
      <w:bookmarkEnd w:id="76"/>
      <w:bookmarkEnd w:id="77"/>
      <w:bookmarkEnd w:id="78"/>
      <w:bookmarkEnd w:id="79"/>
      <w:r w:rsidRPr="00DD72A9">
        <w:rPr>
          <w:lang w:val="el-GR"/>
        </w:rPr>
        <w:t xml:space="preserve"> </w:t>
      </w:r>
      <w:r w:rsidR="0049631E" w:rsidRPr="00821852">
        <w:rPr>
          <w:lang w:val="el-GR"/>
        </w:rPr>
        <w:t>– Υπεργολαβία</w:t>
      </w:r>
      <w:bookmarkEnd w:id="80"/>
      <w:bookmarkEnd w:id="81"/>
    </w:p>
    <w:p w14:paraId="65B8F417" w14:textId="77777777" w:rsidR="0049631E" w:rsidRPr="00A334BA" w:rsidRDefault="0049631E" w:rsidP="00821852">
      <w:pPr>
        <w:pStyle w:val="4"/>
        <w:rPr>
          <w:lang w:val="el-GR"/>
        </w:rPr>
      </w:pPr>
      <w:bookmarkStart w:id="82" w:name="_Toc112836316"/>
      <w:r w:rsidRPr="00A334BA">
        <w:rPr>
          <w:lang w:val="el-GR"/>
        </w:rPr>
        <w:t>Στήριξη στην ικανότητα τρίτων</w:t>
      </w:r>
      <w:bookmarkEnd w:id="82"/>
    </w:p>
    <w:p w14:paraId="0378F059" w14:textId="79631723"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5790C">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25790C">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8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83"/>
    <w:p w14:paraId="67DFCF77" w14:textId="42F55EEA"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4B2183"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25790C">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84" w:name="_Toc112836317"/>
      <w:r w:rsidRPr="003C1E1A">
        <w:rPr>
          <w:lang w:val="el-GR"/>
        </w:rPr>
        <w:t>Υπεργολαβία</w:t>
      </w:r>
      <w:bookmarkEnd w:id="84"/>
      <w:r w:rsidRPr="003C1E1A">
        <w:rPr>
          <w:lang w:val="el-GR"/>
        </w:rPr>
        <w:t xml:space="preserve"> </w:t>
      </w:r>
    </w:p>
    <w:p w14:paraId="633050B2" w14:textId="12BD96F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5790C">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5790C">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3E46EC">
      <w:pPr>
        <w:pStyle w:val="3"/>
        <w:numPr>
          <w:ilvl w:val="2"/>
          <w:numId w:val="10"/>
        </w:numPr>
        <w:ind w:left="720"/>
        <w:rPr>
          <w:lang w:val="el-GR"/>
        </w:rPr>
      </w:pPr>
      <w:bookmarkStart w:id="85" w:name="_Toc112836318"/>
      <w:r w:rsidRPr="00603221">
        <w:rPr>
          <w:lang w:val="el-GR"/>
        </w:rPr>
        <w:t>Κανόνες απόδειξης ποιοτικής επιλογής</w:t>
      </w:r>
      <w:bookmarkEnd w:id="85"/>
    </w:p>
    <w:p w14:paraId="1DF38431" w14:textId="213F0041"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25790C">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5790C">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5790C">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w:t>
      </w:r>
      <w:r w:rsidRPr="0049623E">
        <w:rPr>
          <w:bCs/>
          <w:lang w:val="el-GR" w:eastAsia="ar-SA"/>
        </w:rPr>
        <w:lastRenderedPageBreak/>
        <w:t xml:space="preserve">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25790C">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572EFE52"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5790C">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5790C">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5790C">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5790C">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25790C">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25790C">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45D9F87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5790C">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5790C">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5790C">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8458AA" w:rsidRDefault="003355E7" w:rsidP="003A109E">
      <w:pPr>
        <w:pStyle w:val="4"/>
        <w:rPr>
          <w:rFonts w:cs="Tahoma"/>
          <w:szCs w:val="22"/>
          <w:lang w:val="el-GR"/>
        </w:rPr>
      </w:pPr>
      <w:bookmarkStart w:id="86" w:name="_Ref74505997"/>
      <w:bookmarkStart w:id="87" w:name="_Toc112836319"/>
      <w:r w:rsidRPr="00603221">
        <w:rPr>
          <w:rFonts w:cs="Tahoma"/>
          <w:szCs w:val="22"/>
          <w:lang w:val="el-GR"/>
        </w:rPr>
        <w:t>Προκαταρκτική απόδειξη κατά την υποβολή προσφορών</w:t>
      </w:r>
      <w:bookmarkEnd w:id="86"/>
      <w:bookmarkEnd w:id="87"/>
      <w:r w:rsidRPr="00603221">
        <w:rPr>
          <w:rFonts w:cs="Tahoma"/>
          <w:szCs w:val="22"/>
          <w:lang w:val="el-GR"/>
        </w:rPr>
        <w:t xml:space="preserve"> </w:t>
      </w:r>
    </w:p>
    <w:p w14:paraId="31F00A1A" w14:textId="1A1850EB"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5790C">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A42815" w:rsidRPr="00A42815">
        <w:rPr>
          <w:lang w:val="el-GR"/>
        </w:rPr>
        <w:t xml:space="preserve"> 2.2.4</w:t>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5790C">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5790C">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5790C">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5790C" w:rsidRPr="00603221">
        <w:rPr>
          <w:lang w:val="el-GR"/>
        </w:rPr>
        <w:t>ΕΥΡΩΠΑΙΚΟ ΕΝΙΑΙΟ ΕΓΓΡΑΦΟ ΣΥΜΒΑΣΗΣ (ΕΕΕΣ)</w:t>
      </w:r>
      <w:r w:rsidR="00AE32CA" w:rsidRPr="00603221">
        <w:rPr>
          <w:lang w:val="el-GR"/>
        </w:rPr>
        <w:fldChar w:fldCharType="end"/>
      </w:r>
      <w:r w:rsidR="00F120A4">
        <w:rPr>
          <w:lang w:val="el-GR"/>
        </w:rPr>
        <w:t xml:space="preserve"> </w:t>
      </w:r>
      <w:r w:rsidR="00F120A4" w:rsidRPr="00F120A4">
        <w:rPr>
          <w:lang w:val="el-GR"/>
        </w:rPr>
        <w:t>ΠΑΡΑΡΤΗΜΑ ΙΙI – ΕΥΡΩΠΑΙΚΟ ΕΝΙΑΙΟ ΕΓΓΡΑΦΟ ΣΥΜΒΑΣΗΣ (ΕΕΕΣ)</w:t>
      </w:r>
      <w:r w:rsidRPr="00143160">
        <w:rPr>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C21A713" w14:textId="77777777" w:rsidR="00D10670" w:rsidRDefault="00D10670" w:rsidP="00F64037">
      <w:pPr>
        <w:rPr>
          <w:lang w:val="el-GR"/>
        </w:rPr>
      </w:pPr>
    </w:p>
    <w:p w14:paraId="3E54FC9B" w14:textId="33180918"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w:t>
      </w:r>
      <w:r w:rsidRPr="003D62F0">
        <w:rPr>
          <w:lang w:val="el-GR"/>
        </w:rPr>
        <w:lastRenderedPageBreak/>
        <w:t>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C46BD06"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3A041A" w:rsidRPr="0029319A" w:rsidDel="003A041A">
        <w:rPr>
          <w:lang w:val="el-GR"/>
        </w:rPr>
        <w:t xml:space="preserve"> </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55A514F5"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2D0F59">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4"/>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50CE6A4B" w:rsidR="00C0210C" w:rsidRDefault="00C0210C" w:rsidP="00C0210C">
      <w:pPr>
        <w:pStyle w:val="4"/>
        <w:rPr>
          <w:rFonts w:ascii="Calibri" w:hAnsi="Calibri" w:cs="Calibri"/>
          <w:lang w:val="el-GR"/>
        </w:rPr>
      </w:pPr>
      <w:bookmarkStart w:id="88" w:name="_Toc74566838"/>
      <w:bookmarkStart w:id="89" w:name="_Toc74566839"/>
      <w:bookmarkStart w:id="90" w:name="_Toc74566840"/>
      <w:bookmarkStart w:id="91" w:name="_Toc74566841"/>
      <w:bookmarkStart w:id="92" w:name="_Toc74566842"/>
      <w:bookmarkStart w:id="93" w:name="_Toc74566843"/>
      <w:bookmarkStart w:id="94" w:name="_Toc74566844"/>
      <w:bookmarkStart w:id="95" w:name="_Toc74566845"/>
      <w:bookmarkStart w:id="96" w:name="_Toc74566846"/>
      <w:bookmarkStart w:id="97" w:name="_Toc74566847"/>
      <w:bookmarkStart w:id="98" w:name="_Toc74566848"/>
      <w:bookmarkStart w:id="99" w:name="_Toc74566849"/>
      <w:bookmarkStart w:id="100" w:name="_Hlk35420523"/>
      <w:bookmarkStart w:id="101" w:name="_Toc112836320"/>
      <w:bookmarkStart w:id="102" w:name="_Ref40957856"/>
      <w:bookmarkEnd w:id="88"/>
      <w:bookmarkEnd w:id="89"/>
      <w:bookmarkEnd w:id="90"/>
      <w:bookmarkEnd w:id="91"/>
      <w:bookmarkEnd w:id="92"/>
      <w:bookmarkEnd w:id="93"/>
      <w:bookmarkEnd w:id="94"/>
      <w:bookmarkEnd w:id="95"/>
      <w:bookmarkEnd w:id="96"/>
      <w:bookmarkEnd w:id="97"/>
      <w:bookmarkEnd w:id="98"/>
      <w:bookmarkEnd w:id="99"/>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5"/>
      </w:r>
      <w:bookmarkEnd w:id="100"/>
      <w:r w:rsidRPr="0077634D">
        <w:rPr>
          <w:rFonts w:ascii="Calibri" w:hAnsi="Calibri"/>
          <w:lang w:val="el-GR"/>
        </w:rPr>
        <w:t>-</w:t>
      </w:r>
      <w:bookmarkEnd w:id="101"/>
      <w:r w:rsidRPr="0077634D">
        <w:rPr>
          <w:rFonts w:ascii="Calibri" w:hAnsi="Calibri"/>
          <w:lang w:val="el-GR"/>
        </w:rPr>
        <w:t xml:space="preserve"> </w:t>
      </w:r>
      <w:bookmarkEnd w:id="102"/>
    </w:p>
    <w:p w14:paraId="25E723E4" w14:textId="38DCC3FA"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25790C">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w:t>
      </w:r>
      <w:r>
        <w:rPr>
          <w:bCs/>
          <w:lang w:val="el-GR"/>
        </w:rPr>
        <w:lastRenderedPageBreak/>
        <w:t>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508B1A0"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A5386E">
        <w:rPr>
          <w:bCs/>
          <w:lang w:val="el-GR"/>
        </w:rPr>
        <w:fldChar w:fldCharType="begin"/>
      </w:r>
      <w:r w:rsidR="00A5386E">
        <w:rPr>
          <w:bCs/>
          <w:lang w:val="el-GR"/>
        </w:rPr>
        <w:instrText xml:space="preserve"> REF _Ref87438545 \r \h </w:instrText>
      </w:r>
      <w:r w:rsidR="00A5386E">
        <w:rPr>
          <w:bCs/>
          <w:lang w:val="el-GR"/>
        </w:rPr>
      </w:r>
      <w:r w:rsidR="00A5386E">
        <w:rPr>
          <w:bCs/>
          <w:lang w:val="el-GR"/>
        </w:rPr>
        <w:fldChar w:fldCharType="separate"/>
      </w:r>
      <w:r w:rsidR="0025790C">
        <w:rPr>
          <w:bCs/>
          <w:lang w:val="el-GR"/>
        </w:rPr>
        <w:t>2.4</w:t>
      </w:r>
      <w:r w:rsidR="00A5386E">
        <w:rPr>
          <w:bCs/>
          <w:lang w:val="el-GR"/>
        </w:rPr>
        <w:fldChar w:fldCharType="end"/>
      </w:r>
      <w:r w:rsidR="00A5386E" w:rsidRPr="00A5386E">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25790C">
        <w:rPr>
          <w:bCs/>
          <w:lang w:val="el-GR"/>
        </w:rPr>
        <w:t>3.2</w:t>
      </w:r>
      <w:r>
        <w:rPr>
          <w:bCs/>
          <w:lang w:val="el-GR"/>
        </w:rPr>
        <w:fldChar w:fldCharType="end"/>
      </w:r>
      <w:r w:rsidRPr="00B76605">
        <w:rPr>
          <w:bCs/>
          <w:lang w:val="el-GR"/>
        </w:rPr>
        <w:t xml:space="preserve"> της παρούσας.</w:t>
      </w:r>
    </w:p>
    <w:p w14:paraId="014AEB59" w14:textId="3888F361" w:rsidR="00B9111A" w:rsidRPr="00BB06B6" w:rsidRDefault="005C10E1"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BC65C85" w:rsidR="00B9111A" w:rsidRPr="00C229F3" w:rsidRDefault="00B9111A" w:rsidP="00B9111A">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25790C">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7B07DD1"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5790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5790C">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144FF40D"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25790C">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21B8FAEB"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25790C">
        <w:rPr>
          <w:lang w:val="el-GR"/>
        </w:rPr>
        <w:t>2.2.3.1</w:t>
      </w:r>
      <w:r w:rsidRPr="00821852">
        <w:rPr>
          <w:lang w:val="el-GR"/>
        </w:rPr>
        <w:fldChar w:fldCharType="end"/>
      </w:r>
      <w:r w:rsidRPr="00C27CEC">
        <w:rPr>
          <w:color w:val="000000"/>
          <w:lang w:val="el-GR"/>
        </w:rPr>
        <w:t>,</w:t>
      </w:r>
    </w:p>
    <w:p w14:paraId="0FE55007" w14:textId="2A86F25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25790C">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7442D7F9" w14:textId="5B4E9D2F"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25790C">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335FD5">
        <w:rPr>
          <w:color w:val="000000"/>
          <w:lang w:val="el-GR"/>
        </w:rPr>
        <w:t>Α.Α.Δ.Ε.</w:t>
      </w:r>
    </w:p>
    <w:p w14:paraId="436458C7" w14:textId="43CCD134"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25790C">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4C6F17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25790C">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2D38A4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25790C">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03"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0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037AE148"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5790C">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42ECF5D"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25790C">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2F2D1769"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5790C">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5790C">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2DE43E70" w:rsidR="00614898" w:rsidRDefault="00614898" w:rsidP="00614898">
      <w:pPr>
        <w:tabs>
          <w:tab w:val="left" w:pos="1980"/>
        </w:tabs>
        <w:rPr>
          <w:color w:val="000000"/>
          <w:lang w:val="el-GR"/>
        </w:rPr>
      </w:pPr>
      <w:proofErr w:type="spellStart"/>
      <w:r>
        <w:rPr>
          <w:b/>
          <w:bCs/>
          <w:color w:val="000000"/>
          <w:lang w:val="en-US"/>
        </w:rPr>
        <w:lastRenderedPageBreak/>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5790C">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70BE77BF"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5790C">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5790C">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lastRenderedPageBreak/>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7EFD0DA0" w:rsidR="00A61AA7" w:rsidRPr="00603221" w:rsidRDefault="003355E7" w:rsidP="00A61AA7">
      <w:pPr>
        <w:rPr>
          <w:b/>
          <w:lang w:val="el-GR"/>
        </w:rPr>
      </w:pPr>
      <w:r w:rsidRPr="00603221">
        <w:rPr>
          <w:b/>
          <w:bCs/>
          <w:lang w:val="en-US"/>
        </w:rPr>
        <w:t>B</w:t>
      </w:r>
      <w:r w:rsidRPr="00603221">
        <w:rPr>
          <w:b/>
          <w:bCs/>
          <w:lang w:val="el-GR"/>
        </w:rPr>
        <w:t>.2.</w:t>
      </w:r>
      <w:r w:rsidRPr="00603221">
        <w:rPr>
          <w:b/>
          <w:lang w:val="el-GR"/>
        </w:rPr>
        <w:t xml:space="preserve"> Για την απόδειξη της απαίτησης της παραγράφου </w:t>
      </w:r>
      <w:r w:rsidR="00E23ACC" w:rsidRPr="00E23ACC">
        <w:rPr>
          <w:b/>
          <w:lang w:val="el-GR"/>
        </w:rPr>
        <w:t>2.2.4</w:t>
      </w:r>
      <w:r w:rsidR="00C27E6E" w:rsidRPr="00C27E6E">
        <w:rPr>
          <w:b/>
          <w:lang w:val="el-GR"/>
        </w:rPr>
        <w:t xml:space="preserve"> </w:t>
      </w:r>
      <w:r w:rsidRPr="00603221">
        <w:rPr>
          <w:b/>
          <w:lang w:val="el-GR"/>
        </w:rPr>
        <w:t xml:space="preserve">(απόδειξη καταλληλόλητας για την άσκηση επαγγελματικής δραστηριότητας) </w:t>
      </w:r>
      <w:bookmarkStart w:id="104" w:name="_Hlk67663604"/>
      <w:r w:rsidR="00A61AA7" w:rsidRPr="00603221">
        <w:rPr>
          <w:b/>
          <w:lang w:val="el-GR"/>
        </w:rPr>
        <w:t xml:space="preserve">οι οικονομικοί φορείς </w:t>
      </w:r>
      <w:bookmarkEnd w:id="104"/>
      <w:r w:rsidR="00A61AA7" w:rsidRPr="00603221">
        <w:rPr>
          <w:b/>
          <w:lang w:val="el-GR"/>
        </w:rPr>
        <w:t>προσκομίζουν τα αναφερόμενα στον κατωτέρω πίνακα  :</w:t>
      </w:r>
    </w:p>
    <w:p w14:paraId="61686EB1" w14:textId="25F7731F"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C7A23"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1C273115"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335FD5">
              <w:rPr>
                <w:rFonts w:cs="Tahoma"/>
                <w:b/>
                <w:bCs/>
                <w:sz w:val="22"/>
                <w:szCs w:val="22"/>
              </w:rPr>
              <w:t xml:space="preserve"> </w:t>
            </w:r>
            <w:r w:rsidR="00335FD5" w:rsidRPr="00335FD5">
              <w:rPr>
                <w:rFonts w:cs="Tahoma"/>
                <w:b/>
                <w:bCs/>
                <w:sz w:val="22"/>
                <w:szCs w:val="22"/>
              </w:rPr>
              <w:t>παροχή υπηρεσιών στον τομέα των Τεχνολογιών Πληροφορικής και Επικοινωνιών</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C7A23"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w:t>
            </w:r>
            <w:r w:rsidRPr="00872F65">
              <w:rPr>
                <w:lang w:val="el-GR"/>
              </w:rPr>
              <w:lastRenderedPageBreak/>
              <w:t>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3D0DE879" w:rsidR="00D05C7B" w:rsidRPr="00603221" w:rsidRDefault="00872F65" w:rsidP="0081639A">
            <w:pPr>
              <w:autoSpaceDE w:val="0"/>
              <w:autoSpaceDN w:val="0"/>
              <w:adjustRightInd w:val="0"/>
              <w:spacing w:after="0"/>
              <w:rPr>
                <w:lang w:val="el-GR" w:eastAsia="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05"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5"/>
    <w:p w14:paraId="36F608EF" w14:textId="77777777" w:rsidR="00270326" w:rsidRPr="00603221" w:rsidRDefault="00270326">
      <w:pPr>
        <w:rPr>
          <w:lang w:val="el-GR"/>
        </w:rPr>
      </w:pPr>
    </w:p>
    <w:p w14:paraId="17C17E23" w14:textId="10CA410F"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25790C">
        <w:rPr>
          <w:b/>
          <w:lang w:val="el-GR"/>
        </w:rPr>
        <w:t>2.2.5</w:t>
      </w:r>
      <w:r w:rsidR="00B622FA" w:rsidRPr="00603221">
        <w:rPr>
          <w:b/>
          <w:lang w:val="el-GR"/>
        </w:rPr>
        <w:fldChar w:fldCharType="end"/>
      </w:r>
      <w:r w:rsidRPr="00603221">
        <w:rPr>
          <w:b/>
          <w:lang w:val="el-GR"/>
        </w:rPr>
        <w:t xml:space="preserve"> </w:t>
      </w:r>
      <w:bookmarkStart w:id="10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C7A23" w14:paraId="364D20BB" w14:textId="77777777" w:rsidTr="009C5EA6">
        <w:trPr>
          <w:trHeight w:val="711"/>
        </w:trPr>
        <w:tc>
          <w:tcPr>
            <w:tcW w:w="675" w:type="dxa"/>
            <w:shd w:val="clear" w:color="auto" w:fill="D9D9D9"/>
          </w:tcPr>
          <w:bookmarkEnd w:id="106"/>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16D18A9" w14:textId="35A0994B" w:rsidR="0081639A" w:rsidRPr="0081639A" w:rsidRDefault="0081639A" w:rsidP="0081639A">
            <w:pPr>
              <w:rPr>
                <w:b/>
                <w:lang w:val="el-GR" w:eastAsia="el-GR"/>
              </w:rPr>
            </w:pPr>
            <w:r w:rsidRPr="0081639A">
              <w:rPr>
                <w:b/>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w:t>
            </w:r>
            <w:r w:rsidRPr="007833DB">
              <w:rPr>
                <w:b/>
                <w:lang w:val="el-GR" w:eastAsia="el-GR"/>
              </w:rPr>
              <w:t xml:space="preserve">τρεις (3) τελευταίες οικονομικές χρήσεις </w:t>
            </w:r>
            <w:r w:rsidR="00D10670" w:rsidRPr="007833DB">
              <w:rPr>
                <w:b/>
                <w:lang w:val="el-GR" w:eastAsia="el-GR"/>
              </w:rPr>
              <w:t>(2019-2020-2021)</w:t>
            </w:r>
            <w:r w:rsidR="00D10670" w:rsidRPr="00234806">
              <w:rPr>
                <w:b/>
                <w:lang w:val="el-GR" w:eastAsia="el-GR"/>
              </w:rPr>
              <w:t xml:space="preserve"> </w:t>
            </w:r>
            <w:r w:rsidRPr="0081639A">
              <w:rPr>
                <w:b/>
                <w:lang w:val="el-GR" w:eastAsia="el-GR"/>
              </w:rPr>
              <w:t>ή, τις οικονομικές χρήσεις κατά τις οποίες ο οικονομικός φορέας δραστηριοποιείται, αν είναι λιγότερες από τρεις</w:t>
            </w:r>
            <w:r w:rsidR="00D10670" w:rsidRPr="00234806">
              <w:rPr>
                <w:b/>
                <w:lang w:val="el-GR" w:eastAsia="el-GR"/>
              </w:rPr>
              <w:t>,</w:t>
            </w:r>
            <w:r w:rsidRPr="0081639A">
              <w:rPr>
                <w:b/>
                <w:lang w:val="el-GR" w:eastAsia="el-GR"/>
              </w:rPr>
              <w:t xml:space="preserve"> κατ’ ελάχιστον ίσο με το κατ’ ελάχιστον ίσο με το 200% του προϋπολογισμού του υπό ανάθεση Έργου μη περιλαμβανομένου του ΦΠΑ και του δικαιώματος προαίρεσης.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C7A23"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6119F8E5" w:rsidR="00D56132" w:rsidRPr="00603221" w:rsidRDefault="00540A73" w:rsidP="0081639A">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2631F5D5"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25790C">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C7A23"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48C28EC0"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25790C">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C7A23" w14:paraId="22AA5E17" w14:textId="77777777" w:rsidTr="009C5EA6">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5E36CB6C" w:rsidR="007340CA" w:rsidRPr="00603221" w:rsidRDefault="007340CA" w:rsidP="009C5EA6">
            <w:pPr>
              <w:pStyle w:val="Tabletext"/>
              <w:jc w:val="both"/>
              <w:rPr>
                <w:rFonts w:cs="Tahoma"/>
                <w:sz w:val="22"/>
                <w:szCs w:val="22"/>
              </w:rPr>
            </w:pPr>
            <w:bookmarkStart w:id="107" w:name="_Hlk87610049"/>
            <w:r w:rsidRPr="00603221">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C7A23"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DC7A23"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11FA2">
              <w:rPr>
                <w:lang w:val="el-GR"/>
              </w:rPr>
              <w:t xml:space="preserve">όπου </w:t>
            </w:r>
            <w:r w:rsidRPr="00611FA2">
              <w:rPr>
                <w:b/>
                <w:lang w:val="el-GR"/>
              </w:rPr>
              <w:t>«ΣΤΟΙΧΕΙΟ ΤΕΚΜΗΡΙΩΣΗΣ»</w:t>
            </w:r>
            <w:r w:rsidRPr="00603221">
              <w:t xml:space="preserve">: </w:t>
            </w:r>
          </w:p>
          <w:p w14:paraId="17BFB45B" w14:textId="77777777" w:rsidR="007340CA" w:rsidRPr="00603221" w:rsidRDefault="007340CA" w:rsidP="003E46EC">
            <w:pPr>
              <w:numPr>
                <w:ilvl w:val="0"/>
                <w:numId w:val="9"/>
              </w:numPr>
              <w:suppressAutoHyphens w:val="0"/>
              <w:ind w:left="419" w:hanging="357"/>
              <w:rPr>
                <w:lang w:val="el-GR"/>
              </w:rPr>
            </w:pPr>
            <w:bookmarkStart w:id="108" w:name="_Hlk87610064"/>
            <w:bookmarkEnd w:id="107"/>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44020E03" w:rsidR="007340CA" w:rsidRPr="00603221" w:rsidRDefault="007340CA" w:rsidP="003E46EC">
            <w:pPr>
              <w:numPr>
                <w:ilvl w:val="0"/>
                <w:numId w:val="9"/>
              </w:numPr>
              <w:suppressAutoHyphens w:val="0"/>
              <w:ind w:left="419" w:hanging="357"/>
              <w:rPr>
                <w:lang w:val="el-GR"/>
              </w:rPr>
            </w:pPr>
            <w:r w:rsidRPr="00603221">
              <w:rPr>
                <w:lang w:val="el-GR"/>
              </w:rPr>
              <w:t>Εάν ο Πελάτης είναι ιδιώτης, ως στοιχείο τεκμηρίωσης</w:t>
            </w:r>
            <w:r w:rsidR="00B71F71">
              <w:rPr>
                <w:lang w:val="el-GR"/>
              </w:rPr>
              <w:t xml:space="preserve"> υποβάλλονται</w:t>
            </w:r>
            <w:r w:rsidRPr="00603221">
              <w:rPr>
                <w:lang w:val="el-GR"/>
              </w:rPr>
              <w:t xml:space="preserve"> </w:t>
            </w:r>
            <w:r w:rsidR="00B71F71">
              <w:rPr>
                <w:lang w:val="el-GR"/>
              </w:rPr>
              <w:t>β</w:t>
            </w:r>
            <w:r w:rsidR="00B71F71" w:rsidRPr="00B71F71">
              <w:rPr>
                <w:lang w:val="el-GR"/>
              </w:rPr>
              <w:t>εβαιώσεις καλής εκτέλεσης</w:t>
            </w:r>
            <w:r w:rsidR="00B71F71">
              <w:rPr>
                <w:lang w:val="el-GR"/>
              </w:rPr>
              <w:t xml:space="preserve"> </w:t>
            </w:r>
            <w:r w:rsidR="00B71F71" w:rsidRPr="00B71F71">
              <w:rPr>
                <w:lang w:val="el-GR"/>
              </w:rPr>
              <w:t>καθώς και τις σχετικές συμβάσεις στην περίπτωση από τα παραπάνω πρωτόκολλα- βεβαιώσεις δεν αποδεικνύονται με σαφήνεια τα ζητούμενα στην παράγραφο 2.2.6</w:t>
            </w:r>
          </w:p>
          <w:bookmarkEnd w:id="108"/>
          <w:p w14:paraId="57DBB48D" w14:textId="77777777" w:rsidR="007340CA" w:rsidRPr="00603221" w:rsidRDefault="007340CA" w:rsidP="009C5EA6">
            <w:pPr>
              <w:pStyle w:val="Tabletext"/>
              <w:spacing w:line="276" w:lineRule="auto"/>
              <w:jc w:val="both"/>
              <w:rPr>
                <w:rFonts w:cs="Tahoma"/>
                <w:sz w:val="22"/>
                <w:szCs w:val="22"/>
              </w:rPr>
            </w:pPr>
          </w:p>
        </w:tc>
      </w:tr>
      <w:tr w:rsidR="00135A3A" w:rsidRPr="00DC7A23"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1339A71" w14:textId="4384B541" w:rsidR="0081639A" w:rsidRDefault="00135A3A" w:rsidP="0081639A">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E23ACC" w:rsidRPr="00E23ACC">
              <w:rPr>
                <w:b/>
                <w:bCs/>
                <w:lang w:val="el-GR" w:eastAsia="el-GR"/>
              </w:rPr>
              <w:t>2.2.6.2</w:t>
            </w:r>
            <w:r>
              <w:rPr>
                <w:b/>
                <w:bCs/>
                <w:lang w:val="el-GR" w:eastAsia="el-GR"/>
              </w:rPr>
              <w:t xml:space="preserve">. </w:t>
            </w:r>
          </w:p>
          <w:p w14:paraId="41DF397C" w14:textId="46792956" w:rsidR="00135A3A" w:rsidRPr="00603221" w:rsidRDefault="00135A3A" w:rsidP="0081639A">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C7A23"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DC7A23"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C7A23"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DC7A23"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DC7A23"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DC7A23"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DC7A23"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DC7A23"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DC7A23"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DC7A23"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DC7A23"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DC7A23"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C7A23"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DC7A23"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DC7A23"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DC7A23"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4C7FC57C" w:rsidR="00135A3A" w:rsidRPr="00603221" w:rsidRDefault="00135A3A" w:rsidP="003329FF">
            <w:pPr>
              <w:suppressAutoHyphens w:val="0"/>
              <w:autoSpaceDE w:val="0"/>
              <w:autoSpaceDN w:val="0"/>
              <w:adjustRightInd w:val="0"/>
              <w:spacing w:after="70"/>
              <w:jc w:val="left"/>
              <w:rPr>
                <w:lang w:val="el-GR" w:eastAsia="el-GR"/>
              </w:rPr>
            </w:pPr>
            <w:bookmarkStart w:id="109" w:name="_Hlk87610598"/>
            <w:r w:rsidRPr="00603221">
              <w:rPr>
                <w:lang w:val="el-GR" w:eastAsia="el-GR"/>
              </w:rPr>
              <w:t>Βιογραφικά σημειώματα της Ομάδας Έργου</w:t>
            </w:r>
            <w:bookmarkEnd w:id="109"/>
            <w:r w:rsidRPr="00603221">
              <w:rPr>
                <w:lang w:val="el-GR" w:eastAsia="el-GR"/>
              </w:rPr>
              <w:t xml:space="preserve">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25790C" w:rsidRPr="00234806">
              <w:rPr>
                <w:lang w:val="el-GR"/>
              </w:rPr>
              <w:t xml:space="preserve">ΠΑΡΑΡΤΗΜΑ </w:t>
            </w:r>
            <w:r w:rsidR="0025790C" w:rsidRPr="0025790C">
              <w:t>Ι</w:t>
            </w:r>
            <w:r w:rsidR="0025790C" w:rsidRPr="00234806">
              <w:t>V</w:t>
            </w:r>
            <w:r w:rsidR="0025790C" w:rsidRPr="00234806">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7FD2F795"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25790C">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r w:rsidR="0032474D">
        <w:rPr>
          <w:b/>
          <w:lang w:val="el-GR"/>
        </w:rPr>
        <w:t xml:space="preserve">πιστοποιητικά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C7A23"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0394F96" w14:textId="77777777" w:rsidR="0081639A" w:rsidRPr="007A6B2A" w:rsidRDefault="0081639A" w:rsidP="003E46EC">
            <w:pPr>
              <w:numPr>
                <w:ilvl w:val="0"/>
                <w:numId w:val="46"/>
              </w:numPr>
              <w:pBdr>
                <w:top w:val="nil"/>
                <w:left w:val="nil"/>
                <w:bottom w:val="nil"/>
                <w:right w:val="nil"/>
                <w:between w:val="nil"/>
              </w:pBdr>
              <w:spacing w:after="0"/>
              <w:rPr>
                <w:color w:val="000000"/>
                <w:lang w:val="el-GR"/>
              </w:rPr>
            </w:pPr>
            <w:r w:rsidRPr="007A6B2A">
              <w:rPr>
                <w:color w:val="000000"/>
                <w:lang w:val="el-GR"/>
              </w:rPr>
              <w:t>Ι</w:t>
            </w:r>
            <w:r>
              <w:rPr>
                <w:color w:val="000000"/>
              </w:rPr>
              <w:t>SO</w:t>
            </w:r>
            <w:r w:rsidRPr="007A6B2A">
              <w:rPr>
                <w:color w:val="000000"/>
                <w:lang w:val="el-GR"/>
              </w:rPr>
              <w:t xml:space="preserve"> 9001:2015 ή ισοδύναμο ή μεταγενέστερης έκδοσής του στα πεδία εφαρμογής του σχεδιασμού, ανάπτυξης, εγκατάστασης και συντήρησης  ολοκληρωμένων πληροφοριακών συστημάτων, </w:t>
            </w:r>
          </w:p>
          <w:p w14:paraId="61AF2D3E" w14:textId="77777777" w:rsidR="0081639A" w:rsidRDefault="0081639A" w:rsidP="003E46EC">
            <w:pPr>
              <w:numPr>
                <w:ilvl w:val="0"/>
                <w:numId w:val="46"/>
              </w:numPr>
              <w:pBdr>
                <w:top w:val="nil"/>
                <w:left w:val="nil"/>
                <w:bottom w:val="nil"/>
                <w:right w:val="nil"/>
                <w:between w:val="nil"/>
              </w:pBdr>
              <w:rPr>
                <w:color w:val="000000"/>
                <w:lang w:val="el-GR"/>
              </w:rPr>
            </w:pPr>
            <w:r>
              <w:rPr>
                <w:color w:val="000000"/>
              </w:rPr>
              <w:lastRenderedPageBreak/>
              <w:t>ISO</w:t>
            </w:r>
            <w:r w:rsidRPr="007A6B2A">
              <w:rPr>
                <w:color w:val="000000"/>
                <w:lang w:val="el-GR"/>
              </w:rPr>
              <w:t xml:space="preserve"> 27001:2013 ή ισοδύναμο ή μεταγενέστερης έκδοσής του στο πεδίο εφαρμογής της ασφάλειας πληροφοριών </w:t>
            </w:r>
          </w:p>
          <w:p w14:paraId="4EAD635F" w14:textId="4CC87E28" w:rsidR="00EA633E" w:rsidRPr="007A6B2A" w:rsidRDefault="00EA633E" w:rsidP="003E46EC">
            <w:pPr>
              <w:numPr>
                <w:ilvl w:val="0"/>
                <w:numId w:val="46"/>
              </w:numPr>
              <w:pBdr>
                <w:top w:val="nil"/>
                <w:left w:val="nil"/>
                <w:bottom w:val="nil"/>
                <w:right w:val="nil"/>
                <w:between w:val="nil"/>
              </w:pBdr>
              <w:rPr>
                <w:color w:val="000000"/>
                <w:lang w:val="el-GR"/>
              </w:rPr>
            </w:pPr>
            <w:r w:rsidRPr="00EA633E">
              <w:rPr>
                <w:color w:val="000000"/>
                <w:lang w:val="el-GR"/>
              </w:rPr>
              <w:t>Σύστημα διαχείρισης υπηρεσιών πληροφορικής ISO 20000-1: 2018 ή ισοδύναμο</w:t>
            </w:r>
          </w:p>
          <w:p w14:paraId="3B49B35E" w14:textId="18679831" w:rsidR="00BD358F" w:rsidRPr="00603221" w:rsidRDefault="0081639A" w:rsidP="0081639A">
            <w:pPr>
              <w:autoSpaceDE w:val="0"/>
              <w:autoSpaceDN w:val="0"/>
              <w:adjustRightInd w:val="0"/>
              <w:rPr>
                <w:lang w:val="el-GR" w:eastAsia="el-GR"/>
              </w:rPr>
            </w:pPr>
            <w:r w:rsidRPr="007A6B2A">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DC7A23"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4C726A33"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937769">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34806">
        <w:rPr>
          <w:b/>
          <w:bCs/>
          <w:lang w:val="el-GR"/>
        </w:rPr>
        <w:t>Β.8.</w:t>
      </w:r>
      <w:r w:rsidRPr="007E3175">
        <w:rPr>
          <w:lang w:val="el-GR"/>
        </w:rPr>
        <w:t xml:space="preserve"> Οι ε</w:t>
      </w:r>
      <w:r w:rsidRPr="00821852">
        <w:rPr>
          <w:lang w:val="el-GR"/>
        </w:rPr>
        <w:t xml:space="preserve">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5CF20E43"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06B2970" w:rsidR="002B2F6A" w:rsidRDefault="003355E7" w:rsidP="002B2F6A">
      <w:pPr>
        <w:rPr>
          <w:lang w:val="el-GR"/>
        </w:rPr>
      </w:pPr>
      <w:r w:rsidRPr="00234806">
        <w:rPr>
          <w:b/>
          <w:bCs/>
          <w:lang w:val="el-GR"/>
        </w:rPr>
        <w:t>Β.</w:t>
      </w:r>
      <w:r w:rsidR="007E3175" w:rsidRPr="00234806">
        <w:rPr>
          <w:b/>
          <w:bCs/>
          <w:lang w:val="el-GR"/>
        </w:rPr>
        <w:t>9</w:t>
      </w:r>
      <w:r w:rsidRPr="00234806">
        <w:rPr>
          <w:b/>
          <w:bCs/>
          <w:lang w:val="el-GR"/>
        </w:rPr>
        <w:t>.</w:t>
      </w:r>
      <w:r w:rsidRPr="00234806">
        <w:rPr>
          <w:lang w:val="el-GR"/>
        </w:rPr>
        <w:t xml:space="preserve"> </w:t>
      </w:r>
      <w:r w:rsidR="002B2F6A" w:rsidRPr="00234806">
        <w:rPr>
          <w:lang w:val="el-GR"/>
        </w:rPr>
        <w:t>Στην</w:t>
      </w:r>
      <w:r w:rsidR="002B2F6A" w:rsidRPr="002B2F6A">
        <w:rPr>
          <w:lang w:val="el-GR"/>
        </w:rPr>
        <w:t xml:space="preserve">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F877222" w:rsidR="002B2F6A" w:rsidRDefault="002B2F6A" w:rsidP="002B2F6A">
      <w:pPr>
        <w:rPr>
          <w:color w:val="000000"/>
          <w:lang w:val="el-GR"/>
        </w:rPr>
      </w:pPr>
      <w:r w:rsidRPr="002B2F6A">
        <w:rPr>
          <w:lang w:val="el-GR"/>
        </w:rPr>
        <w:lastRenderedPageBreak/>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r w:rsidR="00B36339" w:rsidRPr="002B2F6A">
        <w:rPr>
          <w:lang w:val="el-GR"/>
        </w:rPr>
        <w:t>σύμβαση.</w:t>
      </w:r>
      <w:r w:rsidR="00B36339">
        <w:rPr>
          <w:color w:val="000000"/>
          <w:lang w:val="el-GR"/>
        </w:rPr>
        <w:t xml:space="preserve"> Σε</w:t>
      </w:r>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A219AB5" w:rsidR="00EB1543" w:rsidRPr="00603221" w:rsidRDefault="00EB1543" w:rsidP="00EB1543">
      <w:pPr>
        <w:rPr>
          <w:color w:val="000000"/>
          <w:lang w:val="el-GR"/>
        </w:rPr>
      </w:pPr>
      <w:r w:rsidRPr="00603221">
        <w:rPr>
          <w:b/>
          <w:bCs/>
          <w:lang w:val="el-GR"/>
        </w:rPr>
        <w:t>Β.</w:t>
      </w:r>
      <w:r w:rsidR="007E3175">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625C64C0" w:rsidR="002B2F6A" w:rsidRPr="00611572" w:rsidRDefault="002B2F6A" w:rsidP="002B2F6A">
      <w:pPr>
        <w:rPr>
          <w:b/>
          <w:bCs/>
          <w:lang w:val="el-GR"/>
        </w:rPr>
      </w:pPr>
      <w:r>
        <w:rPr>
          <w:b/>
          <w:bCs/>
          <w:lang w:val="el-GR"/>
        </w:rPr>
        <w:t>Β.</w:t>
      </w:r>
      <w:r w:rsidR="007E3175">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3E46EC">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4A597D7E" w:rsidR="00C40FB9" w:rsidRPr="00611FA2" w:rsidRDefault="002B2F6A" w:rsidP="003E46EC">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611FA2">
        <w:rPr>
          <w:b/>
          <w:bCs/>
          <w:lang w:val="el-GR"/>
        </w:rPr>
        <w:t>τους</w:t>
      </w:r>
    </w:p>
    <w:p w14:paraId="06DE3421" w14:textId="77777777" w:rsidR="00611FA2" w:rsidRPr="00603221" w:rsidRDefault="00611FA2" w:rsidP="00611FA2">
      <w:p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110" w:name="_Toc112836321"/>
      <w:r w:rsidRPr="00603221">
        <w:rPr>
          <w:rFonts w:cs="Tahoma"/>
          <w:lang w:val="el-GR"/>
        </w:rPr>
        <w:t>Κριτήρια Ανάθεσης</w:t>
      </w:r>
      <w:bookmarkEnd w:id="110"/>
      <w:r w:rsidRPr="00603221">
        <w:rPr>
          <w:rFonts w:cs="Tahoma"/>
          <w:lang w:val="el-GR"/>
        </w:rPr>
        <w:t xml:space="preserve"> </w:t>
      </w:r>
    </w:p>
    <w:p w14:paraId="6A9A94FD" w14:textId="77777777" w:rsidR="008338F0" w:rsidRPr="00603221" w:rsidRDefault="003355E7" w:rsidP="003E46EC">
      <w:pPr>
        <w:pStyle w:val="3"/>
        <w:numPr>
          <w:ilvl w:val="2"/>
          <w:numId w:val="10"/>
        </w:numPr>
        <w:ind w:left="720"/>
        <w:rPr>
          <w:lang w:val="el-GR"/>
        </w:rPr>
      </w:pPr>
      <w:bookmarkStart w:id="111" w:name="_Ref496542191"/>
      <w:bookmarkStart w:id="112" w:name="_Toc112836322"/>
      <w:r w:rsidRPr="00603221">
        <w:rPr>
          <w:lang w:val="el-GR"/>
        </w:rPr>
        <w:t>Κριτήριο ανάθεσης</w:t>
      </w:r>
      <w:bookmarkEnd w:id="111"/>
      <w:bookmarkEnd w:id="112"/>
    </w:p>
    <w:p w14:paraId="21BD3734" w14:textId="77777777" w:rsidR="00EE7654" w:rsidRPr="007A6B2A" w:rsidRDefault="00EE7654" w:rsidP="00EE7654">
      <w:pPr>
        <w:rPr>
          <w:i/>
          <w:color w:val="5B9BD5"/>
          <w:lang w:val="el-GR"/>
        </w:rPr>
      </w:pPr>
      <w:r w:rsidRPr="007A6B2A">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1FCB6C9" w14:textId="77777777" w:rsidR="00EE7654" w:rsidRPr="00611FA2" w:rsidRDefault="00EE7654" w:rsidP="00EE7654">
      <w:pPr>
        <w:rPr>
          <w:b/>
          <w:u w:val="single"/>
          <w:lang w:val="el-GR"/>
        </w:rPr>
      </w:pPr>
      <w:r w:rsidRPr="00611FA2">
        <w:rPr>
          <w:b/>
          <w:u w:val="single"/>
          <w:lang w:val="el-GR"/>
        </w:rPr>
        <w:t xml:space="preserve">Διευκρινίσεις: </w:t>
      </w:r>
    </w:p>
    <w:p w14:paraId="66FD1F8C" w14:textId="0D91F70A" w:rsidR="00EE7654" w:rsidRPr="00503A5D" w:rsidRDefault="00EE7654" w:rsidP="003E46EC">
      <w:pPr>
        <w:numPr>
          <w:ilvl w:val="0"/>
          <w:numId w:val="50"/>
        </w:numPr>
        <w:rPr>
          <w:lang w:val="el-GR"/>
        </w:rPr>
      </w:pPr>
      <w:r w:rsidRPr="00503A5D">
        <w:rPr>
          <w:lang w:val="el-GR"/>
        </w:rPr>
        <w:t xml:space="preserve">Το κόστος (χωρίς ΦΠΑ) των </w:t>
      </w:r>
      <w:proofErr w:type="spellStart"/>
      <w:r w:rsidRPr="00503A5D">
        <w:rPr>
          <w:lang w:val="el-GR"/>
        </w:rPr>
        <w:t>Hyper-Converged</w:t>
      </w:r>
      <w:proofErr w:type="spellEnd"/>
      <w:r w:rsidRPr="00503A5D">
        <w:rPr>
          <w:lang w:val="el-GR"/>
        </w:rPr>
        <w:t xml:space="preserve"> Τοπικών Υποδομών στα Κέντρα Δεδομένων της Γ.Γ.Π.Σ.Δ.Δ. και της ΗΔΙΚΑ με επέκταση στο υπολογιστικό νέφος όπως φαίνεται στον πίνακα της Οικονομικής προσφοράς δεν μπορεί να ξεπερνά το </w:t>
      </w:r>
      <w:r w:rsidR="007619E9" w:rsidRPr="00503A5D">
        <w:rPr>
          <w:lang w:val="el-GR"/>
        </w:rPr>
        <w:t>5</w:t>
      </w:r>
      <w:r w:rsidRPr="00503A5D">
        <w:rPr>
          <w:lang w:val="el-GR"/>
        </w:rPr>
        <w:t>% του συνολικού κόστους (χωρίς ΦΠΑ) της προσφοράς του Αναδόχου</w:t>
      </w:r>
      <w:r w:rsidR="00264B84" w:rsidRPr="00503A5D">
        <w:rPr>
          <w:lang w:val="el-GR"/>
        </w:rPr>
        <w:t>.</w:t>
      </w:r>
    </w:p>
    <w:p w14:paraId="17B03898" w14:textId="33BEF394" w:rsidR="00EE7654" w:rsidRPr="00503A5D" w:rsidRDefault="00EE7654" w:rsidP="003E46EC">
      <w:pPr>
        <w:numPr>
          <w:ilvl w:val="0"/>
          <w:numId w:val="50"/>
        </w:numPr>
        <w:rPr>
          <w:lang w:val="el-GR"/>
        </w:rPr>
      </w:pPr>
      <w:r w:rsidRPr="00503A5D">
        <w:rPr>
          <w:lang w:val="el-GR"/>
        </w:rPr>
        <w:t>Το κόστος (χωρίς ΦΠΑ)  της εκπόνησης της Μελέτης Εφαρμογής δεν μπορεί να ξεπερνά το 0,</w:t>
      </w:r>
      <w:r w:rsidR="00FF238A" w:rsidRPr="00503A5D">
        <w:rPr>
          <w:lang w:val="el-GR"/>
        </w:rPr>
        <w:t>5</w:t>
      </w:r>
      <w:r w:rsidRPr="00503A5D">
        <w:rPr>
          <w:lang w:val="el-GR"/>
        </w:rPr>
        <w:t>% του συνολικού κόστους (χωρίς ΦΠΑ) της προσφοράς του Αναδόχου</w:t>
      </w:r>
      <w:r w:rsidR="00264B84" w:rsidRPr="00503A5D">
        <w:rPr>
          <w:lang w:val="el-GR"/>
        </w:rPr>
        <w:t>.</w:t>
      </w:r>
      <w:r w:rsidRPr="00503A5D">
        <w:rPr>
          <w:lang w:val="el-GR"/>
        </w:rPr>
        <w:t xml:space="preserve"> </w:t>
      </w:r>
    </w:p>
    <w:p w14:paraId="5E77E6EC" w14:textId="77777777" w:rsidR="00EE7654" w:rsidRPr="00B36339" w:rsidRDefault="00EE7654" w:rsidP="00EE7654">
      <w:pPr>
        <w:ind w:left="720"/>
        <w:rPr>
          <w:highlight w:val="yellow"/>
          <w:lang w:val="el-GR"/>
        </w:rPr>
      </w:pPr>
    </w:p>
    <w:p w14:paraId="38E2E56B" w14:textId="77777777" w:rsidR="00EE7654" w:rsidRPr="007A6B2A" w:rsidRDefault="00EE7654" w:rsidP="00EE7654">
      <w:pPr>
        <w:spacing w:after="40"/>
        <w:rPr>
          <w:i/>
          <w:color w:val="5B9BD5"/>
          <w:lang w:val="el-GR"/>
        </w:rPr>
      </w:pPr>
    </w:p>
    <w:tbl>
      <w:tblPr>
        <w:tblW w:w="9736" w:type="dxa"/>
        <w:tblLook w:val="04A0" w:firstRow="1" w:lastRow="0" w:firstColumn="1" w:lastColumn="0" w:noHBand="0" w:noVBand="1"/>
      </w:tblPr>
      <w:tblGrid>
        <w:gridCol w:w="1344"/>
        <w:gridCol w:w="4752"/>
        <w:gridCol w:w="1794"/>
        <w:gridCol w:w="1846"/>
      </w:tblGrid>
      <w:tr w:rsidR="00EE7654" w:rsidRPr="00DC7A23" w14:paraId="1FEA65A7" w14:textId="77777777" w:rsidTr="00835D3F">
        <w:trPr>
          <w:trHeight w:val="855"/>
        </w:trPr>
        <w:tc>
          <w:tcPr>
            <w:tcW w:w="13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88131C" w14:textId="77777777" w:rsidR="00EE7654" w:rsidRPr="001D4721" w:rsidRDefault="00EE7654" w:rsidP="00835D3F">
            <w:pPr>
              <w:suppressAutoHyphens w:val="0"/>
              <w:spacing w:after="0"/>
              <w:rPr>
                <w:b/>
                <w:bCs/>
                <w:color w:val="000000"/>
              </w:rPr>
            </w:pPr>
            <w:r w:rsidRPr="001D4721">
              <w:rPr>
                <w:b/>
                <w:bCs/>
                <w:color w:val="000000"/>
              </w:rPr>
              <w:t>ΚΡΙΤΗΡΙΟ</w:t>
            </w:r>
          </w:p>
        </w:tc>
        <w:tc>
          <w:tcPr>
            <w:tcW w:w="4752" w:type="dxa"/>
            <w:tcBorders>
              <w:top w:val="single" w:sz="4" w:space="0" w:color="auto"/>
              <w:left w:val="nil"/>
              <w:bottom w:val="single" w:sz="4" w:space="0" w:color="auto"/>
              <w:right w:val="single" w:sz="4" w:space="0" w:color="auto"/>
            </w:tcBorders>
            <w:shd w:val="clear" w:color="000000" w:fill="D9D9D9"/>
            <w:vAlign w:val="center"/>
            <w:hideMark/>
          </w:tcPr>
          <w:p w14:paraId="4651FFD3" w14:textId="77777777" w:rsidR="00EE7654" w:rsidRPr="001D4721" w:rsidRDefault="00EE7654" w:rsidP="00835D3F">
            <w:pPr>
              <w:suppressAutoHyphens w:val="0"/>
              <w:spacing w:after="0"/>
              <w:rPr>
                <w:b/>
                <w:bCs/>
                <w:color w:val="000000"/>
              </w:rPr>
            </w:pPr>
            <w:r w:rsidRPr="001D4721">
              <w:rPr>
                <w:b/>
                <w:bCs/>
                <w:color w:val="000000"/>
              </w:rPr>
              <w:t>ΠΕΡΙΓΡΑΦΗ</w:t>
            </w:r>
          </w:p>
        </w:tc>
        <w:tc>
          <w:tcPr>
            <w:tcW w:w="1794" w:type="dxa"/>
            <w:tcBorders>
              <w:top w:val="single" w:sz="4" w:space="0" w:color="auto"/>
              <w:left w:val="nil"/>
              <w:bottom w:val="single" w:sz="4" w:space="0" w:color="auto"/>
              <w:right w:val="single" w:sz="4" w:space="0" w:color="auto"/>
            </w:tcBorders>
            <w:shd w:val="clear" w:color="000000" w:fill="D9D9D9"/>
            <w:vAlign w:val="center"/>
            <w:hideMark/>
          </w:tcPr>
          <w:p w14:paraId="52D015CC" w14:textId="77777777" w:rsidR="00EE7654" w:rsidRPr="001D4721" w:rsidRDefault="00EE7654" w:rsidP="00835D3F">
            <w:pPr>
              <w:suppressAutoHyphens w:val="0"/>
              <w:spacing w:after="0"/>
              <w:jc w:val="center"/>
              <w:rPr>
                <w:b/>
                <w:bCs/>
                <w:color w:val="000000"/>
              </w:rPr>
            </w:pPr>
            <w:r w:rsidRPr="001D4721">
              <w:rPr>
                <w:b/>
                <w:bCs/>
                <w:color w:val="000000"/>
              </w:rPr>
              <w:t>ΣΥΝΤΕΛΕΣΤΗΣ ΒΑΡΥΤΗΤΑΣ</w:t>
            </w:r>
          </w:p>
        </w:tc>
        <w:tc>
          <w:tcPr>
            <w:tcW w:w="1846" w:type="dxa"/>
            <w:tcBorders>
              <w:top w:val="single" w:sz="4" w:space="0" w:color="auto"/>
              <w:left w:val="nil"/>
              <w:bottom w:val="single" w:sz="4" w:space="0" w:color="auto"/>
              <w:right w:val="single" w:sz="4" w:space="0" w:color="auto"/>
            </w:tcBorders>
            <w:shd w:val="clear" w:color="000000" w:fill="D9D9D9"/>
          </w:tcPr>
          <w:p w14:paraId="13E10C47" w14:textId="77777777" w:rsidR="00EE7654" w:rsidRDefault="00EE7654" w:rsidP="00835D3F">
            <w:pPr>
              <w:suppressAutoHyphens w:val="0"/>
              <w:spacing w:after="0"/>
              <w:jc w:val="center"/>
              <w:rPr>
                <w:b/>
                <w:bCs/>
                <w:color w:val="000000"/>
                <w:lang w:val="el-GR"/>
              </w:rPr>
            </w:pPr>
          </w:p>
          <w:p w14:paraId="3BA0B91D" w14:textId="77777777" w:rsidR="00EE7654" w:rsidRPr="00344E75" w:rsidRDefault="00EE7654" w:rsidP="00835D3F">
            <w:pPr>
              <w:suppressAutoHyphens w:val="0"/>
              <w:spacing w:after="0"/>
              <w:jc w:val="center"/>
              <w:rPr>
                <w:b/>
                <w:bCs/>
                <w:color w:val="000000"/>
                <w:lang w:val="el-GR"/>
              </w:rPr>
            </w:pPr>
            <w:r w:rsidRPr="00A83949">
              <w:rPr>
                <w:b/>
                <w:bCs/>
                <w:color w:val="000000"/>
                <w:lang w:val="el-GR"/>
              </w:rPr>
              <w:t xml:space="preserve">Παραπομπή σε παρ. </w:t>
            </w:r>
            <w:r w:rsidRPr="00A83949">
              <w:rPr>
                <w:b/>
                <w:bCs/>
                <w:color w:val="000000"/>
                <w:lang w:val="el-GR"/>
              </w:rPr>
              <w:lastRenderedPageBreak/>
              <w:t>απαίτησης της διακήρυξης</w:t>
            </w:r>
          </w:p>
        </w:tc>
      </w:tr>
      <w:tr w:rsidR="00EE7654" w:rsidRPr="00DC7A23" w14:paraId="7EC90BF5"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E4A8285" w14:textId="77777777" w:rsidR="00EE7654" w:rsidRPr="00344E75" w:rsidRDefault="00EE7654" w:rsidP="00835D3F">
            <w:pPr>
              <w:suppressAutoHyphens w:val="0"/>
              <w:spacing w:after="0"/>
              <w:rPr>
                <w:b/>
                <w:bCs/>
                <w:color w:val="000000"/>
                <w:lang w:val="el-GR"/>
              </w:rPr>
            </w:pPr>
            <w:r w:rsidRPr="00344E75">
              <w:rPr>
                <w:b/>
                <w:bCs/>
                <w:color w:val="000000"/>
                <w:lang w:val="el-GR"/>
              </w:rPr>
              <w:lastRenderedPageBreak/>
              <w:t>ΟΜΑΔΑ Α: Κατανόηση Περιβάλλοντος &amp; Ειδικών Απαιτήσεων</w:t>
            </w:r>
          </w:p>
        </w:tc>
        <w:tc>
          <w:tcPr>
            <w:tcW w:w="1846" w:type="dxa"/>
            <w:tcBorders>
              <w:top w:val="single" w:sz="4" w:space="0" w:color="auto"/>
              <w:left w:val="single" w:sz="4" w:space="0" w:color="auto"/>
              <w:bottom w:val="single" w:sz="4" w:space="0" w:color="auto"/>
              <w:right w:val="single" w:sz="4" w:space="0" w:color="auto"/>
            </w:tcBorders>
            <w:shd w:val="clear" w:color="000000" w:fill="D9D9D9"/>
          </w:tcPr>
          <w:p w14:paraId="0B7E13C4" w14:textId="77777777" w:rsidR="00EE7654" w:rsidRPr="00A879FC" w:rsidRDefault="00EE7654" w:rsidP="00835D3F">
            <w:pPr>
              <w:suppressAutoHyphens w:val="0"/>
              <w:spacing w:after="0"/>
              <w:rPr>
                <w:b/>
                <w:bCs/>
                <w:color w:val="000000"/>
                <w:lang w:val="el-GR"/>
              </w:rPr>
            </w:pPr>
          </w:p>
        </w:tc>
      </w:tr>
      <w:tr w:rsidR="00EE7654" w:rsidRPr="001D4721" w14:paraId="428D64F4" w14:textId="77777777" w:rsidTr="00835D3F">
        <w:trPr>
          <w:trHeight w:val="1710"/>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01DCBA55" w14:textId="77777777" w:rsidR="00EE7654" w:rsidRPr="001D4721" w:rsidRDefault="00EE7654" w:rsidP="00835D3F">
            <w:pPr>
              <w:suppressAutoHyphens w:val="0"/>
              <w:spacing w:after="0"/>
              <w:rPr>
                <w:color w:val="000000"/>
              </w:rPr>
            </w:pPr>
            <w:r w:rsidRPr="001D4721">
              <w:rPr>
                <w:color w:val="000000"/>
              </w:rPr>
              <w:t>A.1</w:t>
            </w:r>
          </w:p>
        </w:tc>
        <w:tc>
          <w:tcPr>
            <w:tcW w:w="4752" w:type="dxa"/>
            <w:tcBorders>
              <w:top w:val="nil"/>
              <w:left w:val="nil"/>
              <w:bottom w:val="single" w:sz="4" w:space="0" w:color="auto"/>
              <w:right w:val="single" w:sz="4" w:space="0" w:color="auto"/>
            </w:tcBorders>
            <w:shd w:val="clear" w:color="auto" w:fill="auto"/>
            <w:vAlign w:val="center"/>
            <w:hideMark/>
          </w:tcPr>
          <w:p w14:paraId="0BE4F9F7" w14:textId="02EF0983" w:rsidR="00EE7654" w:rsidRPr="00344E75" w:rsidRDefault="00EE7654" w:rsidP="00835D3F">
            <w:pPr>
              <w:suppressAutoHyphens w:val="0"/>
              <w:spacing w:after="0"/>
              <w:rPr>
                <w:color w:val="000000"/>
                <w:lang w:val="el-GR"/>
              </w:rPr>
            </w:pPr>
            <w:r w:rsidRPr="00344E75">
              <w:rPr>
                <w:color w:val="000000"/>
                <w:lang w:val="el-GR"/>
              </w:rPr>
              <w:t>Κατανόηση περιβάλλοντος και ειδικών απαιτήσεων</w:t>
            </w:r>
            <w:r w:rsidRPr="00344E75">
              <w:rPr>
                <w:color w:val="000000"/>
                <w:lang w:val="el-GR"/>
              </w:rPr>
              <w:br/>
              <w:t xml:space="preserve">- Σαφήνεια της πρότασης και κατανόηση του αντικειμένου, των στόχων και των ειδικών απαιτήσεων - ιδιαιτεροτήτων </w:t>
            </w:r>
            <w:r w:rsidRPr="00344E75">
              <w:rPr>
                <w:color w:val="000000"/>
                <w:lang w:val="el-GR"/>
              </w:rPr>
              <w:br/>
              <w:t>- Αναγνώριση κρίσιμων παραγόντων επιτυχίας</w:t>
            </w:r>
            <w:r w:rsidRPr="00344E75">
              <w:rPr>
                <w:color w:val="000000"/>
                <w:lang w:val="el-GR"/>
              </w:rPr>
              <w:br/>
              <w:t>- Εντοπισμός ενδεχόμενων προβλημάτων/κινδύνων και προτάσεις αντιμετώπισής αυτών</w:t>
            </w:r>
          </w:p>
        </w:tc>
        <w:tc>
          <w:tcPr>
            <w:tcW w:w="1794" w:type="dxa"/>
            <w:tcBorders>
              <w:top w:val="nil"/>
              <w:left w:val="nil"/>
              <w:bottom w:val="single" w:sz="4" w:space="0" w:color="auto"/>
              <w:right w:val="single" w:sz="4" w:space="0" w:color="auto"/>
            </w:tcBorders>
            <w:shd w:val="clear" w:color="auto" w:fill="auto"/>
            <w:vAlign w:val="center"/>
            <w:hideMark/>
          </w:tcPr>
          <w:p w14:paraId="6A563D37" w14:textId="77777777" w:rsidR="00EE7654" w:rsidRPr="001D4721" w:rsidRDefault="00EE7654" w:rsidP="00835D3F">
            <w:pPr>
              <w:suppressAutoHyphens w:val="0"/>
              <w:spacing w:after="0"/>
              <w:jc w:val="center"/>
              <w:rPr>
                <w:color w:val="000000"/>
              </w:rPr>
            </w:pPr>
            <w:r>
              <w:rPr>
                <w:color w:val="000000"/>
              </w:rPr>
              <w:t>3,0</w:t>
            </w:r>
            <w:r w:rsidRPr="001D4721">
              <w:rPr>
                <w:color w:val="000000"/>
              </w:rPr>
              <w:t>%</w:t>
            </w:r>
          </w:p>
        </w:tc>
        <w:tc>
          <w:tcPr>
            <w:tcW w:w="1846" w:type="dxa"/>
            <w:tcBorders>
              <w:top w:val="nil"/>
              <w:left w:val="nil"/>
              <w:bottom w:val="single" w:sz="4" w:space="0" w:color="auto"/>
              <w:right w:val="single" w:sz="4" w:space="0" w:color="auto"/>
            </w:tcBorders>
            <w:vAlign w:val="center"/>
          </w:tcPr>
          <w:p w14:paraId="09775891" w14:textId="77777777" w:rsidR="00EE7654" w:rsidRPr="001D4721" w:rsidDel="00C15B0D" w:rsidRDefault="00EE7654" w:rsidP="00835D3F">
            <w:pPr>
              <w:suppressAutoHyphens w:val="0"/>
              <w:spacing w:after="0"/>
              <w:jc w:val="center"/>
              <w:rPr>
                <w:color w:val="000000"/>
              </w:rPr>
            </w:pPr>
          </w:p>
        </w:tc>
      </w:tr>
      <w:tr w:rsidR="00EE7654" w:rsidRPr="001D4721" w14:paraId="7030EFA2"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66B9E9" w14:textId="77777777" w:rsidR="00EE7654" w:rsidRPr="00344E75" w:rsidRDefault="00EE7654" w:rsidP="00835D3F">
            <w:pPr>
              <w:suppressAutoHyphens w:val="0"/>
              <w:spacing w:after="0"/>
              <w:jc w:val="left"/>
              <w:rPr>
                <w:b/>
                <w:bCs/>
                <w:color w:val="000000"/>
                <w:lang w:val="el-GR"/>
              </w:rPr>
            </w:pPr>
            <w:r w:rsidRPr="00344E75">
              <w:rPr>
                <w:b/>
                <w:bCs/>
                <w:color w:val="000000"/>
                <w:lang w:val="el-GR"/>
              </w:rPr>
              <w:t xml:space="preserve">ΑΘΡΟΙΣΜΑ ΣΥΝΤΕΛΕΣΤΩΝ ΒΑΡΥΤΗΤΑΣ ΟΜΑΔΑΣ Α    </w:t>
            </w:r>
          </w:p>
        </w:tc>
        <w:tc>
          <w:tcPr>
            <w:tcW w:w="1794" w:type="dxa"/>
            <w:tcBorders>
              <w:top w:val="nil"/>
              <w:left w:val="nil"/>
              <w:bottom w:val="single" w:sz="4" w:space="0" w:color="auto"/>
              <w:right w:val="single" w:sz="4" w:space="0" w:color="auto"/>
            </w:tcBorders>
            <w:shd w:val="clear" w:color="000000" w:fill="D9D9D9"/>
            <w:vAlign w:val="center"/>
            <w:hideMark/>
          </w:tcPr>
          <w:p w14:paraId="10F6EE3F" w14:textId="77777777" w:rsidR="00EE7654" w:rsidRPr="001D4721" w:rsidRDefault="00EE7654" w:rsidP="00835D3F">
            <w:pPr>
              <w:suppressAutoHyphens w:val="0"/>
              <w:spacing w:after="0"/>
              <w:jc w:val="center"/>
              <w:rPr>
                <w:b/>
                <w:bCs/>
                <w:color w:val="000000"/>
              </w:rPr>
            </w:pPr>
            <w:r>
              <w:rPr>
                <w:b/>
                <w:bCs/>
                <w:color w:val="000000"/>
              </w:rPr>
              <w:t>3,0</w:t>
            </w:r>
            <w:r w:rsidRPr="001D4721">
              <w:rPr>
                <w:b/>
                <w:bCs/>
                <w:color w:val="000000"/>
              </w:rPr>
              <w:t>%</w:t>
            </w:r>
          </w:p>
        </w:tc>
        <w:tc>
          <w:tcPr>
            <w:tcW w:w="1846" w:type="dxa"/>
            <w:tcBorders>
              <w:top w:val="nil"/>
              <w:left w:val="nil"/>
              <w:bottom w:val="single" w:sz="4" w:space="0" w:color="auto"/>
              <w:right w:val="single" w:sz="4" w:space="0" w:color="auto"/>
            </w:tcBorders>
            <w:shd w:val="clear" w:color="000000" w:fill="D9D9D9"/>
            <w:vAlign w:val="center"/>
          </w:tcPr>
          <w:p w14:paraId="6C1EAF1D" w14:textId="77777777" w:rsidR="00EE7654" w:rsidRPr="001D4721" w:rsidDel="00C15B0D" w:rsidRDefault="00EE7654" w:rsidP="00835D3F">
            <w:pPr>
              <w:suppressAutoHyphens w:val="0"/>
              <w:spacing w:after="0"/>
              <w:jc w:val="center"/>
              <w:rPr>
                <w:b/>
                <w:bCs/>
                <w:color w:val="000000"/>
              </w:rPr>
            </w:pPr>
          </w:p>
        </w:tc>
      </w:tr>
      <w:tr w:rsidR="00EE7654" w:rsidRPr="00DC7A23" w14:paraId="01DE129A"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2065FCAF" w14:textId="77777777" w:rsidR="00EE7654" w:rsidRPr="00F4189A" w:rsidRDefault="00EE7654" w:rsidP="00835D3F">
            <w:pPr>
              <w:suppressAutoHyphens w:val="0"/>
              <w:spacing w:after="0"/>
              <w:rPr>
                <w:b/>
                <w:bCs/>
                <w:color w:val="000000"/>
                <w:lang w:val="el-GR"/>
              </w:rPr>
            </w:pPr>
            <w:r w:rsidRPr="00F4189A">
              <w:rPr>
                <w:b/>
                <w:bCs/>
                <w:color w:val="000000"/>
                <w:lang w:val="el-GR"/>
              </w:rPr>
              <w:t xml:space="preserve">ΟΜΑΔΑ </w:t>
            </w:r>
            <w:r w:rsidRPr="001D4721">
              <w:rPr>
                <w:b/>
                <w:bCs/>
                <w:color w:val="000000"/>
              </w:rPr>
              <w:t>B</w:t>
            </w:r>
            <w:r w:rsidRPr="00F4189A">
              <w:rPr>
                <w:b/>
                <w:bCs/>
                <w:color w:val="000000"/>
                <w:lang w:val="el-GR"/>
              </w:rPr>
              <w:t xml:space="preserve">: </w:t>
            </w:r>
            <w:r>
              <w:rPr>
                <w:b/>
                <w:bCs/>
                <w:color w:val="000000"/>
                <w:lang w:val="el-GR"/>
              </w:rPr>
              <w:t xml:space="preserve">Άδειες Υπηρεσιών </w:t>
            </w:r>
            <w:r>
              <w:rPr>
                <w:b/>
                <w:bCs/>
                <w:color w:val="000000"/>
              </w:rPr>
              <w:t>Public</w:t>
            </w:r>
            <w:r w:rsidRPr="00F4189A">
              <w:rPr>
                <w:b/>
                <w:bCs/>
                <w:color w:val="000000"/>
                <w:lang w:val="el-GR"/>
              </w:rPr>
              <w:t xml:space="preserve"> </w:t>
            </w:r>
            <w:r>
              <w:rPr>
                <w:b/>
                <w:bCs/>
                <w:color w:val="000000"/>
              </w:rPr>
              <w:t>Cloud</w:t>
            </w:r>
            <w:r w:rsidRPr="00F4189A">
              <w:rPr>
                <w:b/>
                <w:bCs/>
                <w:color w:val="000000"/>
                <w:lang w:val="el-GR"/>
              </w:rPr>
              <w:t xml:space="preserve"> </w:t>
            </w:r>
            <w:r>
              <w:rPr>
                <w:b/>
                <w:bCs/>
                <w:color w:val="000000"/>
                <w:lang w:val="el-GR"/>
              </w:rPr>
              <w:t xml:space="preserve">και </w:t>
            </w:r>
            <w:proofErr w:type="spellStart"/>
            <w:r w:rsidRPr="007B5066">
              <w:rPr>
                <w:b/>
                <w:bCs/>
                <w:color w:val="000000"/>
                <w:lang w:val="el-GR"/>
              </w:rPr>
              <w:t>Hyper-Converged</w:t>
            </w:r>
            <w:proofErr w:type="spellEnd"/>
            <w:r w:rsidRPr="007B5066">
              <w:rPr>
                <w:b/>
                <w:bCs/>
                <w:color w:val="000000"/>
                <w:lang w:val="el-GR"/>
              </w:rPr>
              <w:t xml:space="preserve"> Τοπικής Υποδομής με επέκταση στο υπολογιστικό νέφος</w:t>
            </w:r>
          </w:p>
        </w:tc>
        <w:tc>
          <w:tcPr>
            <w:tcW w:w="1846" w:type="dxa"/>
            <w:tcBorders>
              <w:top w:val="single" w:sz="4" w:space="0" w:color="auto"/>
              <w:left w:val="single" w:sz="4" w:space="0" w:color="auto"/>
              <w:bottom w:val="single" w:sz="4" w:space="0" w:color="auto"/>
              <w:right w:val="single" w:sz="4" w:space="0" w:color="auto"/>
            </w:tcBorders>
            <w:shd w:val="clear" w:color="000000" w:fill="D9D9D9"/>
            <w:vAlign w:val="center"/>
          </w:tcPr>
          <w:p w14:paraId="039B8F88" w14:textId="77777777" w:rsidR="00EE7654" w:rsidRPr="00A879FC" w:rsidRDefault="00EE7654" w:rsidP="00835D3F">
            <w:pPr>
              <w:suppressAutoHyphens w:val="0"/>
              <w:spacing w:after="0"/>
              <w:jc w:val="center"/>
              <w:rPr>
                <w:b/>
                <w:bCs/>
                <w:color w:val="000000"/>
                <w:lang w:val="el-GR"/>
              </w:rPr>
            </w:pPr>
          </w:p>
        </w:tc>
      </w:tr>
      <w:tr w:rsidR="00EE7654" w:rsidRPr="00DC7A23" w14:paraId="12DF954A"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3F7C4848" w14:textId="77777777" w:rsidR="00EE7654" w:rsidRPr="001D4721" w:rsidRDefault="00EE7654" w:rsidP="00835D3F">
            <w:pPr>
              <w:suppressAutoHyphens w:val="0"/>
              <w:spacing w:after="0"/>
              <w:ind w:firstLineChars="100" w:firstLine="220"/>
              <w:jc w:val="left"/>
              <w:rPr>
                <w:color w:val="000000"/>
              </w:rPr>
            </w:pPr>
            <w:r w:rsidRPr="001D4721">
              <w:rPr>
                <w:color w:val="000000"/>
              </w:rPr>
              <w:t>B.1</w:t>
            </w:r>
          </w:p>
        </w:tc>
        <w:tc>
          <w:tcPr>
            <w:tcW w:w="4752" w:type="dxa"/>
            <w:tcBorders>
              <w:top w:val="nil"/>
              <w:left w:val="nil"/>
              <w:bottom w:val="single" w:sz="4" w:space="0" w:color="auto"/>
              <w:right w:val="single" w:sz="4" w:space="0" w:color="auto"/>
            </w:tcBorders>
            <w:shd w:val="clear" w:color="auto" w:fill="auto"/>
            <w:vAlign w:val="center"/>
            <w:hideMark/>
          </w:tcPr>
          <w:p w14:paraId="1DEDBDB0" w14:textId="77777777" w:rsidR="00EE7654" w:rsidRPr="00611FA2" w:rsidRDefault="00EE7654" w:rsidP="00835D3F">
            <w:pPr>
              <w:suppressAutoHyphens w:val="0"/>
              <w:spacing w:after="0"/>
              <w:rPr>
                <w:color w:val="000000"/>
                <w:lang w:val="el-GR"/>
              </w:rPr>
            </w:pPr>
            <w:r w:rsidRPr="00611FA2">
              <w:rPr>
                <w:color w:val="000000"/>
                <w:lang w:val="el-GR"/>
              </w:rPr>
              <w:t xml:space="preserve">Γενικές Προδιαγραφές </w:t>
            </w:r>
            <w:proofErr w:type="spellStart"/>
            <w:r w:rsidRPr="00611FA2">
              <w:rPr>
                <w:color w:val="000000"/>
                <w:lang w:val="el-GR"/>
              </w:rPr>
              <w:t>Παρόχου</w:t>
            </w:r>
            <w:proofErr w:type="spellEnd"/>
          </w:p>
        </w:tc>
        <w:tc>
          <w:tcPr>
            <w:tcW w:w="1794" w:type="dxa"/>
            <w:tcBorders>
              <w:top w:val="nil"/>
              <w:left w:val="nil"/>
              <w:bottom w:val="single" w:sz="4" w:space="0" w:color="auto"/>
              <w:right w:val="single" w:sz="4" w:space="0" w:color="auto"/>
            </w:tcBorders>
            <w:shd w:val="clear" w:color="auto" w:fill="auto"/>
            <w:vAlign w:val="center"/>
            <w:hideMark/>
          </w:tcPr>
          <w:p w14:paraId="4492D703" w14:textId="77777777" w:rsidR="00EE7654" w:rsidRPr="001D4721" w:rsidRDefault="00EE7654" w:rsidP="00835D3F">
            <w:pPr>
              <w:suppressAutoHyphens w:val="0"/>
              <w:spacing w:after="0"/>
              <w:jc w:val="center"/>
              <w:rPr>
                <w:color w:val="000000"/>
              </w:rPr>
            </w:pPr>
            <w:r w:rsidRPr="001D4721">
              <w:rPr>
                <w:color w:val="000000"/>
              </w:rPr>
              <w:t>5,0%</w:t>
            </w:r>
          </w:p>
        </w:tc>
        <w:tc>
          <w:tcPr>
            <w:tcW w:w="1846" w:type="dxa"/>
            <w:tcBorders>
              <w:top w:val="nil"/>
              <w:left w:val="nil"/>
              <w:bottom w:val="single" w:sz="4" w:space="0" w:color="auto"/>
              <w:right w:val="single" w:sz="4" w:space="0" w:color="auto"/>
            </w:tcBorders>
            <w:vAlign w:val="center"/>
          </w:tcPr>
          <w:p w14:paraId="504F7245" w14:textId="77777777" w:rsidR="00EE7654" w:rsidRPr="00F4189A" w:rsidRDefault="00EE7654" w:rsidP="00835D3F">
            <w:pPr>
              <w:suppressAutoHyphens w:val="0"/>
              <w:spacing w:after="0"/>
              <w:jc w:val="left"/>
              <w:rPr>
                <w:color w:val="000000"/>
                <w:lang w:val="el-GR"/>
              </w:rPr>
            </w:pPr>
            <w:r w:rsidRPr="00F4189A">
              <w:rPr>
                <w:color w:val="000000"/>
                <w:lang w:val="el-GR"/>
              </w:rPr>
              <w:t xml:space="preserve">2.1 Γενικές Προδιαγραφές </w:t>
            </w:r>
            <w:proofErr w:type="spellStart"/>
            <w:r w:rsidRPr="00F4189A">
              <w:rPr>
                <w:color w:val="000000"/>
                <w:lang w:val="el-GR"/>
              </w:rPr>
              <w:t>Παρόχου</w:t>
            </w:r>
            <w:proofErr w:type="spellEnd"/>
            <w:r w:rsidRPr="00F4189A">
              <w:rPr>
                <w:color w:val="000000"/>
                <w:lang w:val="el-GR"/>
              </w:rPr>
              <w:t xml:space="preserve"> Δημοσίου Υπολογιστικού Νέφους</w:t>
            </w:r>
          </w:p>
        </w:tc>
      </w:tr>
      <w:tr w:rsidR="00064E01" w:rsidRPr="00DC7A23" w14:paraId="07DB23CE" w14:textId="77777777" w:rsidTr="0029319A">
        <w:trPr>
          <w:trHeight w:val="285"/>
        </w:trPr>
        <w:tc>
          <w:tcPr>
            <w:tcW w:w="1344" w:type="dxa"/>
            <w:tcBorders>
              <w:top w:val="nil"/>
              <w:left w:val="single" w:sz="4" w:space="0" w:color="auto"/>
              <w:bottom w:val="single" w:sz="4" w:space="0" w:color="auto"/>
              <w:right w:val="single" w:sz="4" w:space="0" w:color="auto"/>
            </w:tcBorders>
            <w:shd w:val="clear" w:color="auto" w:fill="auto"/>
            <w:vAlign w:val="center"/>
          </w:tcPr>
          <w:p w14:paraId="266EF1A8" w14:textId="3EFEE406" w:rsidR="00064E01" w:rsidRPr="0029319A" w:rsidRDefault="00064E01" w:rsidP="00064E01">
            <w:pPr>
              <w:suppressAutoHyphens w:val="0"/>
              <w:spacing w:after="0"/>
              <w:ind w:firstLineChars="100" w:firstLine="220"/>
              <w:jc w:val="left"/>
              <w:rPr>
                <w:color w:val="000000"/>
                <w:lang w:val="el-GR"/>
              </w:rPr>
            </w:pPr>
            <w:r w:rsidRPr="00515CB7">
              <w:rPr>
                <w:color w:val="000000"/>
              </w:rPr>
              <w:t>B.2</w:t>
            </w:r>
          </w:p>
        </w:tc>
        <w:tc>
          <w:tcPr>
            <w:tcW w:w="4752" w:type="dxa"/>
            <w:tcBorders>
              <w:top w:val="nil"/>
              <w:left w:val="nil"/>
              <w:bottom w:val="single" w:sz="4" w:space="0" w:color="auto"/>
              <w:right w:val="single" w:sz="4" w:space="0" w:color="auto"/>
            </w:tcBorders>
            <w:shd w:val="clear" w:color="auto" w:fill="auto"/>
            <w:vAlign w:val="center"/>
          </w:tcPr>
          <w:p w14:paraId="09396F3C" w14:textId="537EA148" w:rsidR="00064E01" w:rsidRPr="00515CB7" w:rsidRDefault="00064E01" w:rsidP="00064E01">
            <w:pPr>
              <w:suppressAutoHyphens w:val="0"/>
              <w:spacing w:after="0"/>
              <w:rPr>
                <w:color w:val="000000"/>
                <w:lang w:val="el-GR"/>
              </w:rPr>
            </w:pPr>
            <w:r w:rsidRPr="00515CB7">
              <w:rPr>
                <w:color w:val="000000"/>
                <w:lang w:val="el-GR"/>
              </w:rPr>
              <w:t>Κανονιστική Συμμόρφωση</w:t>
            </w:r>
          </w:p>
        </w:tc>
        <w:tc>
          <w:tcPr>
            <w:tcW w:w="1794" w:type="dxa"/>
            <w:tcBorders>
              <w:top w:val="nil"/>
              <w:left w:val="nil"/>
              <w:bottom w:val="single" w:sz="4" w:space="0" w:color="auto"/>
              <w:right w:val="single" w:sz="4" w:space="0" w:color="auto"/>
            </w:tcBorders>
            <w:shd w:val="clear" w:color="auto" w:fill="auto"/>
            <w:vAlign w:val="center"/>
          </w:tcPr>
          <w:p w14:paraId="7B6D02EC" w14:textId="3BFE1E99" w:rsidR="00064E01" w:rsidRPr="0029319A" w:rsidRDefault="00064E01" w:rsidP="00064E01">
            <w:pPr>
              <w:suppressAutoHyphens w:val="0"/>
              <w:spacing w:after="0"/>
              <w:jc w:val="center"/>
              <w:rPr>
                <w:color w:val="000000"/>
                <w:lang w:val="el-GR"/>
              </w:rPr>
            </w:pPr>
            <w:r w:rsidRPr="00515CB7">
              <w:rPr>
                <w:color w:val="000000"/>
              </w:rPr>
              <w:t>5,0%</w:t>
            </w:r>
          </w:p>
        </w:tc>
        <w:tc>
          <w:tcPr>
            <w:tcW w:w="1846" w:type="dxa"/>
            <w:tcBorders>
              <w:top w:val="nil"/>
              <w:left w:val="nil"/>
              <w:bottom w:val="single" w:sz="4" w:space="0" w:color="auto"/>
              <w:right w:val="single" w:sz="4" w:space="0" w:color="auto"/>
            </w:tcBorders>
            <w:vAlign w:val="center"/>
          </w:tcPr>
          <w:p w14:paraId="2016056F" w14:textId="1EE8AC73" w:rsidR="00064E01" w:rsidRPr="00515CB7" w:rsidRDefault="00064E01" w:rsidP="00064E01">
            <w:pPr>
              <w:suppressAutoHyphens w:val="0"/>
              <w:spacing w:after="0"/>
              <w:jc w:val="left"/>
              <w:rPr>
                <w:color w:val="000000"/>
                <w:lang w:val="el-GR"/>
              </w:rPr>
            </w:pPr>
            <w:r w:rsidRPr="00515CB7">
              <w:rPr>
                <w:color w:val="000000"/>
                <w:lang w:val="el-GR"/>
              </w:rPr>
              <w:t xml:space="preserve">2.2 Κανονιστική Συμμόρφωση </w:t>
            </w:r>
            <w:proofErr w:type="spellStart"/>
            <w:r w:rsidRPr="00515CB7">
              <w:rPr>
                <w:color w:val="000000"/>
                <w:lang w:val="el-GR"/>
              </w:rPr>
              <w:t>Παρόχου</w:t>
            </w:r>
            <w:proofErr w:type="spellEnd"/>
            <w:r w:rsidRPr="00515CB7">
              <w:rPr>
                <w:color w:val="000000"/>
                <w:lang w:val="el-GR"/>
              </w:rPr>
              <w:t xml:space="preserve"> Δημοσίου Υπολογιστικού Νέφους</w:t>
            </w:r>
          </w:p>
        </w:tc>
      </w:tr>
      <w:tr w:rsidR="00EE7654" w:rsidRPr="00DC7A23" w14:paraId="1E5F626D"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7CF95D50" w14:textId="77777777" w:rsidR="00EE7654" w:rsidRPr="001D4721" w:rsidRDefault="00EE7654" w:rsidP="00835D3F">
            <w:pPr>
              <w:suppressAutoHyphens w:val="0"/>
              <w:spacing w:after="0"/>
              <w:ind w:firstLineChars="100" w:firstLine="220"/>
              <w:jc w:val="left"/>
              <w:rPr>
                <w:color w:val="000000"/>
              </w:rPr>
            </w:pPr>
            <w:r w:rsidRPr="001D4721">
              <w:rPr>
                <w:color w:val="000000"/>
              </w:rPr>
              <w:t>B.3</w:t>
            </w:r>
          </w:p>
        </w:tc>
        <w:tc>
          <w:tcPr>
            <w:tcW w:w="4752" w:type="dxa"/>
            <w:tcBorders>
              <w:top w:val="nil"/>
              <w:left w:val="nil"/>
              <w:bottom w:val="single" w:sz="4" w:space="0" w:color="auto"/>
              <w:right w:val="single" w:sz="4" w:space="0" w:color="auto"/>
            </w:tcBorders>
            <w:shd w:val="clear" w:color="auto" w:fill="auto"/>
            <w:vAlign w:val="center"/>
            <w:hideMark/>
          </w:tcPr>
          <w:p w14:paraId="057DD135" w14:textId="5DA94759" w:rsidR="00EE7654" w:rsidRPr="00344E75" w:rsidRDefault="00EE7654" w:rsidP="00835D3F">
            <w:pPr>
              <w:suppressAutoHyphens w:val="0"/>
              <w:spacing w:after="0"/>
              <w:rPr>
                <w:color w:val="000000"/>
                <w:lang w:val="el-GR"/>
              </w:rPr>
            </w:pPr>
            <w:r w:rsidRPr="00344E75">
              <w:rPr>
                <w:color w:val="000000"/>
                <w:lang w:val="el-GR"/>
              </w:rPr>
              <w:t>Παροχή Υπολογιστικών Υπηρεσιών (</w:t>
            </w:r>
            <w:r w:rsidRPr="001D4721">
              <w:rPr>
                <w:color w:val="000000"/>
              </w:rPr>
              <w:t>Compute</w:t>
            </w:r>
            <w:r w:rsidRPr="00344E75">
              <w:rPr>
                <w:color w:val="000000"/>
                <w:lang w:val="el-GR"/>
              </w:rPr>
              <w:t>)</w:t>
            </w:r>
            <w:r>
              <w:rPr>
                <w:color w:val="000000"/>
                <w:lang w:val="el-GR"/>
              </w:rPr>
              <w:t>,</w:t>
            </w:r>
            <w:r w:rsidRPr="001D4721">
              <w:rPr>
                <w:color w:val="000000"/>
                <w:lang w:val="el-GR"/>
              </w:rPr>
              <w:t xml:space="preserve"> Χώρου Αποθήκευσης Δεδομένων (</w:t>
            </w:r>
            <w:r w:rsidRPr="00611FA2">
              <w:rPr>
                <w:color w:val="000000"/>
                <w:lang w:val="en-US"/>
              </w:rPr>
              <w:t>Storage</w:t>
            </w:r>
            <w:r w:rsidRPr="001D4721">
              <w:rPr>
                <w:color w:val="000000"/>
                <w:lang w:val="el-GR"/>
              </w:rPr>
              <w:t>)</w:t>
            </w:r>
            <w:r>
              <w:rPr>
                <w:color w:val="000000"/>
                <w:lang w:val="el-GR"/>
              </w:rPr>
              <w:t>,</w:t>
            </w:r>
            <w:r w:rsidRPr="00344E75">
              <w:rPr>
                <w:color w:val="000000"/>
                <w:lang w:val="el-GR"/>
              </w:rPr>
              <w:t xml:space="preserve"> Δικτυακών Υπηρεσιών (</w:t>
            </w:r>
            <w:r w:rsidRPr="001D4721">
              <w:rPr>
                <w:color w:val="000000"/>
              </w:rPr>
              <w:t>Networking</w:t>
            </w:r>
            <w:r w:rsidRPr="00344E75">
              <w:rPr>
                <w:color w:val="000000"/>
                <w:lang w:val="el-GR"/>
              </w:rPr>
              <w:t>)</w:t>
            </w:r>
          </w:p>
        </w:tc>
        <w:tc>
          <w:tcPr>
            <w:tcW w:w="1794" w:type="dxa"/>
            <w:tcBorders>
              <w:top w:val="nil"/>
              <w:left w:val="nil"/>
              <w:bottom w:val="single" w:sz="4" w:space="0" w:color="auto"/>
              <w:right w:val="single" w:sz="4" w:space="0" w:color="auto"/>
            </w:tcBorders>
            <w:shd w:val="clear" w:color="auto" w:fill="auto"/>
            <w:vAlign w:val="center"/>
            <w:hideMark/>
          </w:tcPr>
          <w:p w14:paraId="46CF9D91" w14:textId="77777777" w:rsidR="00EE7654" w:rsidRPr="001D4721" w:rsidRDefault="00EE7654" w:rsidP="00835D3F">
            <w:pPr>
              <w:suppressAutoHyphens w:val="0"/>
              <w:spacing w:after="0"/>
              <w:jc w:val="center"/>
              <w:rPr>
                <w:color w:val="000000"/>
              </w:rPr>
            </w:pPr>
            <w:r>
              <w:rPr>
                <w:color w:val="000000"/>
                <w:lang w:val="el-GR"/>
              </w:rPr>
              <w:t>1</w:t>
            </w:r>
            <w:r>
              <w:rPr>
                <w:color w:val="000000"/>
              </w:rPr>
              <w:t>2</w:t>
            </w:r>
            <w:r w:rsidRPr="001D4721">
              <w:rPr>
                <w:color w:val="000000"/>
              </w:rPr>
              <w:t>,0%</w:t>
            </w:r>
          </w:p>
        </w:tc>
        <w:tc>
          <w:tcPr>
            <w:tcW w:w="1846" w:type="dxa"/>
            <w:tcBorders>
              <w:top w:val="nil"/>
              <w:left w:val="nil"/>
              <w:bottom w:val="single" w:sz="4" w:space="0" w:color="auto"/>
              <w:right w:val="single" w:sz="4" w:space="0" w:color="auto"/>
            </w:tcBorders>
            <w:vAlign w:val="center"/>
          </w:tcPr>
          <w:p w14:paraId="25DCB02D" w14:textId="77777777" w:rsidR="00EE7654" w:rsidRPr="00344E75" w:rsidRDefault="00EE7654" w:rsidP="00835D3F">
            <w:pPr>
              <w:suppressAutoHyphens w:val="0"/>
              <w:spacing w:after="0"/>
              <w:jc w:val="left"/>
              <w:rPr>
                <w:color w:val="000000"/>
                <w:lang w:val="el-GR"/>
              </w:rPr>
            </w:pPr>
            <w:r w:rsidRPr="00344E75">
              <w:rPr>
                <w:color w:val="000000"/>
                <w:lang w:val="el-GR"/>
              </w:rPr>
              <w:t xml:space="preserve">2.3 Προδιαγραφές των Υπηρεσιών </w:t>
            </w:r>
            <w:proofErr w:type="spellStart"/>
            <w:r w:rsidRPr="00344E75">
              <w:rPr>
                <w:color w:val="000000"/>
                <w:lang w:val="el-GR"/>
              </w:rPr>
              <w:t>Παρόχου</w:t>
            </w:r>
            <w:proofErr w:type="spellEnd"/>
            <w:r w:rsidRPr="00344E75">
              <w:rPr>
                <w:color w:val="000000"/>
                <w:lang w:val="el-GR"/>
              </w:rPr>
              <w:t xml:space="preserve"> Δημοσίου Υπολογιστικού Νέφους</w:t>
            </w:r>
          </w:p>
        </w:tc>
      </w:tr>
      <w:tr w:rsidR="00EE7654" w:rsidRPr="00DC7A23" w14:paraId="5B1C9098"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4C4FAC4A" w14:textId="77777777" w:rsidR="00EE7654" w:rsidRPr="001D4721" w:rsidRDefault="00EE7654" w:rsidP="00835D3F">
            <w:pPr>
              <w:suppressAutoHyphens w:val="0"/>
              <w:spacing w:after="0"/>
              <w:ind w:firstLineChars="100" w:firstLine="220"/>
              <w:jc w:val="left"/>
              <w:rPr>
                <w:color w:val="000000"/>
              </w:rPr>
            </w:pPr>
            <w:r w:rsidRPr="001D4721">
              <w:rPr>
                <w:color w:val="000000"/>
              </w:rPr>
              <w:t>B.4</w:t>
            </w:r>
          </w:p>
        </w:tc>
        <w:tc>
          <w:tcPr>
            <w:tcW w:w="4752" w:type="dxa"/>
            <w:tcBorders>
              <w:top w:val="nil"/>
              <w:left w:val="nil"/>
              <w:bottom w:val="single" w:sz="4" w:space="0" w:color="auto"/>
              <w:right w:val="single" w:sz="4" w:space="0" w:color="auto"/>
            </w:tcBorders>
            <w:shd w:val="clear" w:color="auto" w:fill="auto"/>
            <w:vAlign w:val="center"/>
          </w:tcPr>
          <w:p w14:paraId="279171AB" w14:textId="77777777" w:rsidR="00EE7654" w:rsidRPr="00590EE4" w:rsidRDefault="00EE7654" w:rsidP="00835D3F">
            <w:pPr>
              <w:suppressAutoHyphens w:val="0"/>
              <w:spacing w:after="0"/>
              <w:rPr>
                <w:color w:val="000000"/>
              </w:rPr>
            </w:pPr>
            <w:r w:rsidRPr="00611FA2">
              <w:rPr>
                <w:color w:val="000000"/>
                <w:lang w:val="el-GR"/>
              </w:rPr>
              <w:t>Παροχή</w:t>
            </w:r>
            <w:r w:rsidRPr="00590EE4">
              <w:rPr>
                <w:color w:val="000000"/>
              </w:rPr>
              <w:t xml:space="preserve"> </w:t>
            </w:r>
            <w:r w:rsidRPr="00611FA2">
              <w:rPr>
                <w:color w:val="000000"/>
                <w:lang w:val="el-GR"/>
              </w:rPr>
              <w:t>εξυπηρέτησης</w:t>
            </w:r>
            <w:r w:rsidRPr="00590EE4">
              <w:rPr>
                <w:color w:val="000000"/>
              </w:rPr>
              <w:t xml:space="preserve"> </w:t>
            </w:r>
            <w:r w:rsidRPr="00611FA2">
              <w:rPr>
                <w:color w:val="000000"/>
                <w:lang w:val="el-GR"/>
              </w:rPr>
              <w:t>διαδικτυακών</w:t>
            </w:r>
            <w:r w:rsidRPr="00590EE4">
              <w:rPr>
                <w:color w:val="000000"/>
              </w:rPr>
              <w:t xml:space="preserve"> </w:t>
            </w:r>
            <w:r w:rsidRPr="00611FA2">
              <w:rPr>
                <w:color w:val="000000"/>
                <w:lang w:val="el-GR"/>
              </w:rPr>
              <w:t>και</w:t>
            </w:r>
            <w:r w:rsidRPr="00590EE4">
              <w:rPr>
                <w:color w:val="000000"/>
              </w:rPr>
              <w:t xml:space="preserve"> mobile </w:t>
            </w:r>
            <w:r w:rsidRPr="00611FA2">
              <w:rPr>
                <w:color w:val="000000"/>
                <w:lang w:val="el-GR"/>
              </w:rPr>
              <w:t>εφαρμογών</w:t>
            </w:r>
            <w:r w:rsidRPr="00590EE4">
              <w:rPr>
                <w:color w:val="000000"/>
              </w:rPr>
              <w:t xml:space="preserve"> (Application Services, Containers), </w:t>
            </w:r>
            <w:r w:rsidRPr="00611FA2">
              <w:rPr>
                <w:color w:val="000000"/>
                <w:lang w:val="el-GR"/>
              </w:rPr>
              <w:t>Ανάπτυξης</w:t>
            </w:r>
            <w:r w:rsidRPr="00590EE4">
              <w:rPr>
                <w:color w:val="000000"/>
              </w:rPr>
              <w:t xml:space="preserve"> </w:t>
            </w:r>
            <w:r w:rsidRPr="00611FA2">
              <w:rPr>
                <w:color w:val="000000"/>
                <w:lang w:val="el-GR"/>
              </w:rPr>
              <w:t>και</w:t>
            </w:r>
            <w:r w:rsidRPr="00590EE4">
              <w:rPr>
                <w:color w:val="000000"/>
              </w:rPr>
              <w:t xml:space="preserve"> </w:t>
            </w:r>
            <w:r w:rsidRPr="00611FA2">
              <w:rPr>
                <w:color w:val="000000"/>
                <w:lang w:val="el-GR"/>
              </w:rPr>
              <w:t>Διαχείρισης</w:t>
            </w:r>
            <w:r w:rsidRPr="00590EE4">
              <w:rPr>
                <w:color w:val="000000"/>
              </w:rPr>
              <w:t xml:space="preserve"> </w:t>
            </w:r>
            <w:r w:rsidRPr="00611FA2">
              <w:rPr>
                <w:color w:val="000000"/>
                <w:lang w:val="el-GR"/>
              </w:rPr>
              <w:t>εφαρμογών</w:t>
            </w:r>
            <w:r w:rsidRPr="00590EE4">
              <w:rPr>
                <w:color w:val="000000"/>
              </w:rPr>
              <w:t>, Internet of Things</w:t>
            </w:r>
          </w:p>
        </w:tc>
        <w:tc>
          <w:tcPr>
            <w:tcW w:w="1794" w:type="dxa"/>
            <w:tcBorders>
              <w:top w:val="nil"/>
              <w:left w:val="nil"/>
              <w:bottom w:val="single" w:sz="4" w:space="0" w:color="auto"/>
              <w:right w:val="single" w:sz="4" w:space="0" w:color="auto"/>
            </w:tcBorders>
            <w:shd w:val="clear" w:color="auto" w:fill="auto"/>
            <w:vAlign w:val="center"/>
          </w:tcPr>
          <w:p w14:paraId="11C27E59" w14:textId="77777777" w:rsidR="00EE7654" w:rsidRPr="001D4721" w:rsidRDefault="00EE7654" w:rsidP="00835D3F">
            <w:pPr>
              <w:suppressAutoHyphens w:val="0"/>
              <w:spacing w:after="0"/>
              <w:jc w:val="center"/>
              <w:rPr>
                <w:color w:val="000000"/>
              </w:rPr>
            </w:pPr>
            <w:r>
              <w:rPr>
                <w:color w:val="000000"/>
                <w:lang w:val="el-GR"/>
              </w:rPr>
              <w:t>10</w:t>
            </w:r>
            <w:r w:rsidRPr="001D4721">
              <w:rPr>
                <w:color w:val="000000"/>
              </w:rPr>
              <w:t>,0%</w:t>
            </w:r>
          </w:p>
        </w:tc>
        <w:tc>
          <w:tcPr>
            <w:tcW w:w="1846" w:type="dxa"/>
            <w:tcBorders>
              <w:top w:val="nil"/>
              <w:left w:val="nil"/>
              <w:bottom w:val="single" w:sz="4" w:space="0" w:color="auto"/>
              <w:right w:val="single" w:sz="4" w:space="0" w:color="auto"/>
            </w:tcBorders>
            <w:vAlign w:val="center"/>
          </w:tcPr>
          <w:p w14:paraId="6D75CBE9" w14:textId="77777777" w:rsidR="00EE7654" w:rsidRPr="00344E75" w:rsidRDefault="00EE7654" w:rsidP="00835D3F">
            <w:pPr>
              <w:suppressAutoHyphens w:val="0"/>
              <w:spacing w:after="0"/>
              <w:jc w:val="left"/>
              <w:rPr>
                <w:color w:val="000000"/>
                <w:lang w:val="el-GR"/>
              </w:rPr>
            </w:pPr>
            <w:r w:rsidRPr="00344E75">
              <w:rPr>
                <w:color w:val="000000"/>
                <w:lang w:val="el-GR"/>
              </w:rPr>
              <w:t xml:space="preserve">2.3 Προδιαγραφές των Υπηρεσιών </w:t>
            </w:r>
            <w:proofErr w:type="spellStart"/>
            <w:r w:rsidRPr="00344E75">
              <w:rPr>
                <w:color w:val="000000"/>
                <w:lang w:val="el-GR"/>
              </w:rPr>
              <w:t>Παρόχου</w:t>
            </w:r>
            <w:proofErr w:type="spellEnd"/>
            <w:r w:rsidRPr="00344E75">
              <w:rPr>
                <w:color w:val="000000"/>
                <w:lang w:val="el-GR"/>
              </w:rPr>
              <w:t xml:space="preserve"> Δημοσίου Υπολογιστικού Νέφους</w:t>
            </w:r>
          </w:p>
        </w:tc>
      </w:tr>
      <w:tr w:rsidR="00EE7654" w:rsidRPr="00DC7A23" w14:paraId="694EFDF2"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71E4073C" w14:textId="77777777" w:rsidR="00EE7654" w:rsidRPr="001D4721" w:rsidRDefault="00EE7654" w:rsidP="00835D3F">
            <w:pPr>
              <w:suppressAutoHyphens w:val="0"/>
              <w:spacing w:after="0"/>
              <w:ind w:firstLineChars="100" w:firstLine="220"/>
              <w:jc w:val="left"/>
              <w:rPr>
                <w:color w:val="000000"/>
              </w:rPr>
            </w:pPr>
            <w:r w:rsidRPr="001D4721">
              <w:rPr>
                <w:color w:val="000000"/>
              </w:rPr>
              <w:t>B.5</w:t>
            </w:r>
          </w:p>
        </w:tc>
        <w:tc>
          <w:tcPr>
            <w:tcW w:w="4752" w:type="dxa"/>
            <w:tcBorders>
              <w:top w:val="nil"/>
              <w:left w:val="nil"/>
              <w:bottom w:val="single" w:sz="4" w:space="0" w:color="auto"/>
              <w:right w:val="single" w:sz="4" w:space="0" w:color="auto"/>
            </w:tcBorders>
            <w:shd w:val="clear" w:color="auto" w:fill="auto"/>
            <w:vAlign w:val="center"/>
          </w:tcPr>
          <w:p w14:paraId="53F677D7" w14:textId="77777777" w:rsidR="00EE7654" w:rsidRPr="00344E75" w:rsidRDefault="00EE7654" w:rsidP="00835D3F">
            <w:pPr>
              <w:suppressAutoHyphens w:val="0"/>
              <w:spacing w:after="0"/>
              <w:rPr>
                <w:color w:val="000000"/>
                <w:lang w:val="el-GR"/>
              </w:rPr>
            </w:pPr>
            <w:r w:rsidRPr="00344E75">
              <w:rPr>
                <w:color w:val="000000"/>
                <w:lang w:val="el-GR"/>
              </w:rPr>
              <w:t>Συστήματα Διαχείρισης Βάσεων Δεδομένων</w:t>
            </w:r>
            <w:r>
              <w:rPr>
                <w:color w:val="000000"/>
                <w:lang w:val="el-GR"/>
              </w:rPr>
              <w:t>,</w:t>
            </w:r>
            <w:r w:rsidRPr="001D4721">
              <w:rPr>
                <w:color w:val="000000"/>
                <w:lang w:val="el-GR"/>
              </w:rPr>
              <w:t xml:space="preserve"> Αποθήκευσης και Ανάλυσης Δεδομένων</w:t>
            </w:r>
            <w:r>
              <w:rPr>
                <w:color w:val="000000"/>
                <w:lang w:val="el-GR"/>
              </w:rPr>
              <w:t>,</w:t>
            </w:r>
            <w:r w:rsidRPr="00344E75">
              <w:rPr>
                <w:color w:val="000000"/>
                <w:lang w:val="el-GR"/>
              </w:rPr>
              <w:t xml:space="preserve"> Ολοκλήρωσης Επιχειρησιακών Εφαρμογών</w:t>
            </w:r>
            <w:r>
              <w:rPr>
                <w:color w:val="000000"/>
                <w:lang w:val="el-GR"/>
              </w:rPr>
              <w:t>,</w:t>
            </w:r>
            <w:r w:rsidRPr="001D4721">
              <w:rPr>
                <w:color w:val="000000"/>
                <w:lang w:val="el-GR"/>
              </w:rPr>
              <w:t xml:space="preserve"> μηχανικής μάθησης και τεχνητής νοημοσύνης</w:t>
            </w:r>
          </w:p>
        </w:tc>
        <w:tc>
          <w:tcPr>
            <w:tcW w:w="1794" w:type="dxa"/>
            <w:tcBorders>
              <w:top w:val="nil"/>
              <w:left w:val="nil"/>
              <w:bottom w:val="single" w:sz="4" w:space="0" w:color="auto"/>
              <w:right w:val="single" w:sz="4" w:space="0" w:color="auto"/>
            </w:tcBorders>
            <w:shd w:val="clear" w:color="auto" w:fill="auto"/>
            <w:vAlign w:val="center"/>
          </w:tcPr>
          <w:p w14:paraId="31605470" w14:textId="77777777" w:rsidR="00EE7654" w:rsidRPr="001D4721" w:rsidRDefault="00EE7654" w:rsidP="00835D3F">
            <w:pPr>
              <w:suppressAutoHyphens w:val="0"/>
              <w:spacing w:after="0"/>
              <w:jc w:val="center"/>
              <w:rPr>
                <w:color w:val="000000"/>
              </w:rPr>
            </w:pPr>
            <w:r>
              <w:rPr>
                <w:color w:val="000000"/>
                <w:lang w:val="el-GR"/>
              </w:rPr>
              <w:t>10</w:t>
            </w:r>
            <w:r w:rsidRPr="001D4721">
              <w:rPr>
                <w:color w:val="000000"/>
              </w:rPr>
              <w:t>,0%</w:t>
            </w:r>
          </w:p>
        </w:tc>
        <w:tc>
          <w:tcPr>
            <w:tcW w:w="1846" w:type="dxa"/>
            <w:tcBorders>
              <w:top w:val="nil"/>
              <w:left w:val="nil"/>
              <w:bottom w:val="single" w:sz="4" w:space="0" w:color="auto"/>
              <w:right w:val="single" w:sz="4" w:space="0" w:color="auto"/>
            </w:tcBorders>
            <w:vAlign w:val="center"/>
          </w:tcPr>
          <w:p w14:paraId="579424A7" w14:textId="77777777" w:rsidR="00EE7654" w:rsidRPr="00344E75" w:rsidRDefault="00EE7654" w:rsidP="00835D3F">
            <w:pPr>
              <w:suppressAutoHyphens w:val="0"/>
              <w:spacing w:after="0"/>
              <w:jc w:val="left"/>
              <w:rPr>
                <w:color w:val="000000"/>
                <w:lang w:val="el-GR"/>
              </w:rPr>
            </w:pPr>
            <w:r w:rsidRPr="00344E75">
              <w:rPr>
                <w:color w:val="000000"/>
                <w:lang w:val="el-GR"/>
              </w:rPr>
              <w:t xml:space="preserve">2.3 Προδιαγραφές των Υπηρεσιών </w:t>
            </w:r>
            <w:proofErr w:type="spellStart"/>
            <w:r w:rsidRPr="00344E75">
              <w:rPr>
                <w:color w:val="000000"/>
                <w:lang w:val="el-GR"/>
              </w:rPr>
              <w:t>Παρόχου</w:t>
            </w:r>
            <w:proofErr w:type="spellEnd"/>
            <w:r w:rsidRPr="00344E75">
              <w:rPr>
                <w:color w:val="000000"/>
                <w:lang w:val="el-GR"/>
              </w:rPr>
              <w:t xml:space="preserve"> Δημοσίου </w:t>
            </w:r>
            <w:r w:rsidRPr="00344E75">
              <w:rPr>
                <w:color w:val="000000"/>
                <w:lang w:val="el-GR"/>
              </w:rPr>
              <w:lastRenderedPageBreak/>
              <w:t>Υπολογιστικού Νέφους</w:t>
            </w:r>
          </w:p>
        </w:tc>
      </w:tr>
      <w:tr w:rsidR="00EE7654" w:rsidRPr="00DC7A23" w14:paraId="2BB4B792"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1671209B" w14:textId="77777777" w:rsidR="00EE7654" w:rsidRPr="001D4721" w:rsidRDefault="00EE7654" w:rsidP="00835D3F">
            <w:pPr>
              <w:suppressAutoHyphens w:val="0"/>
              <w:spacing w:after="0"/>
              <w:ind w:firstLineChars="100" w:firstLine="220"/>
              <w:jc w:val="left"/>
              <w:rPr>
                <w:color w:val="000000"/>
              </w:rPr>
            </w:pPr>
            <w:r w:rsidRPr="001D4721">
              <w:rPr>
                <w:color w:val="000000"/>
              </w:rPr>
              <w:lastRenderedPageBreak/>
              <w:t>B.6</w:t>
            </w:r>
          </w:p>
        </w:tc>
        <w:tc>
          <w:tcPr>
            <w:tcW w:w="4752" w:type="dxa"/>
            <w:tcBorders>
              <w:top w:val="nil"/>
              <w:left w:val="nil"/>
              <w:bottom w:val="single" w:sz="4" w:space="0" w:color="auto"/>
              <w:right w:val="single" w:sz="4" w:space="0" w:color="auto"/>
            </w:tcBorders>
            <w:shd w:val="clear" w:color="auto" w:fill="auto"/>
            <w:vAlign w:val="center"/>
          </w:tcPr>
          <w:p w14:paraId="0CFC9F2C" w14:textId="77777777" w:rsidR="00EE7654" w:rsidRPr="00344E75" w:rsidRDefault="00EE7654" w:rsidP="00835D3F">
            <w:pPr>
              <w:suppressAutoHyphens w:val="0"/>
              <w:spacing w:after="0"/>
              <w:rPr>
                <w:color w:val="000000"/>
                <w:lang w:val="el-GR"/>
              </w:rPr>
            </w:pPr>
            <w:r w:rsidRPr="001D4721">
              <w:rPr>
                <w:color w:val="000000"/>
                <w:lang w:val="el-GR"/>
              </w:rPr>
              <w:t xml:space="preserve">Συστήματα ταυτοποίησης και </w:t>
            </w:r>
            <w:proofErr w:type="spellStart"/>
            <w:r w:rsidRPr="001D4721">
              <w:rPr>
                <w:color w:val="000000"/>
                <w:lang w:val="el-GR"/>
              </w:rPr>
              <w:t>αυθεντικοποίησης</w:t>
            </w:r>
            <w:proofErr w:type="spellEnd"/>
            <w:r w:rsidRPr="001D4721">
              <w:rPr>
                <w:color w:val="000000"/>
                <w:lang w:val="el-GR"/>
              </w:rPr>
              <w:t xml:space="preserve"> χρηστών καθώς και συστήματα ασφαλείας συστημάτων</w:t>
            </w:r>
          </w:p>
        </w:tc>
        <w:tc>
          <w:tcPr>
            <w:tcW w:w="1794" w:type="dxa"/>
            <w:tcBorders>
              <w:top w:val="nil"/>
              <w:left w:val="nil"/>
              <w:bottom w:val="single" w:sz="4" w:space="0" w:color="auto"/>
              <w:right w:val="single" w:sz="4" w:space="0" w:color="auto"/>
            </w:tcBorders>
            <w:shd w:val="clear" w:color="auto" w:fill="auto"/>
            <w:vAlign w:val="center"/>
          </w:tcPr>
          <w:p w14:paraId="52730BB0" w14:textId="77777777" w:rsidR="00EE7654" w:rsidRPr="001D4721" w:rsidRDefault="00EE7654" w:rsidP="00835D3F">
            <w:pPr>
              <w:suppressAutoHyphens w:val="0"/>
              <w:spacing w:after="0"/>
              <w:jc w:val="center"/>
              <w:rPr>
                <w:color w:val="000000"/>
              </w:rPr>
            </w:pPr>
            <w:r>
              <w:rPr>
                <w:color w:val="000000"/>
                <w:lang w:val="el-GR"/>
              </w:rPr>
              <w:t>3</w:t>
            </w:r>
            <w:r w:rsidRPr="001D4721">
              <w:rPr>
                <w:color w:val="000000"/>
              </w:rPr>
              <w:t>,0%</w:t>
            </w:r>
          </w:p>
        </w:tc>
        <w:tc>
          <w:tcPr>
            <w:tcW w:w="1846" w:type="dxa"/>
            <w:tcBorders>
              <w:top w:val="nil"/>
              <w:left w:val="nil"/>
              <w:bottom w:val="single" w:sz="4" w:space="0" w:color="auto"/>
              <w:right w:val="single" w:sz="4" w:space="0" w:color="auto"/>
            </w:tcBorders>
            <w:vAlign w:val="center"/>
          </w:tcPr>
          <w:p w14:paraId="22943B54" w14:textId="77777777" w:rsidR="00EE7654" w:rsidRPr="00344E75" w:rsidRDefault="00EE7654" w:rsidP="00835D3F">
            <w:pPr>
              <w:suppressAutoHyphens w:val="0"/>
              <w:spacing w:after="0"/>
              <w:jc w:val="left"/>
              <w:rPr>
                <w:color w:val="000000"/>
                <w:lang w:val="el-GR"/>
              </w:rPr>
            </w:pPr>
            <w:r w:rsidRPr="00344E75">
              <w:rPr>
                <w:color w:val="000000"/>
                <w:lang w:val="el-GR"/>
              </w:rPr>
              <w:t xml:space="preserve">2.3 Προδιαγραφές των Υπηρεσιών </w:t>
            </w:r>
            <w:proofErr w:type="spellStart"/>
            <w:r w:rsidRPr="00344E75">
              <w:rPr>
                <w:color w:val="000000"/>
                <w:lang w:val="el-GR"/>
              </w:rPr>
              <w:t>Παρόχου</w:t>
            </w:r>
            <w:proofErr w:type="spellEnd"/>
            <w:r w:rsidRPr="00344E75">
              <w:rPr>
                <w:color w:val="000000"/>
                <w:lang w:val="el-GR"/>
              </w:rPr>
              <w:t xml:space="preserve"> Δημοσίου Υπολογιστικού Νέφους</w:t>
            </w:r>
          </w:p>
        </w:tc>
      </w:tr>
      <w:tr w:rsidR="00EE7654" w:rsidRPr="00DC7A23" w14:paraId="6692C8EE"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4EF31C67" w14:textId="77777777" w:rsidR="00EE7654" w:rsidRPr="001D4721" w:rsidRDefault="00EE7654" w:rsidP="00835D3F">
            <w:pPr>
              <w:suppressAutoHyphens w:val="0"/>
              <w:spacing w:after="0"/>
              <w:ind w:firstLineChars="100" w:firstLine="220"/>
              <w:jc w:val="left"/>
              <w:rPr>
                <w:color w:val="000000"/>
              </w:rPr>
            </w:pPr>
            <w:r w:rsidRPr="001D4721">
              <w:rPr>
                <w:color w:val="000000"/>
              </w:rPr>
              <w:t>B.7</w:t>
            </w:r>
          </w:p>
        </w:tc>
        <w:tc>
          <w:tcPr>
            <w:tcW w:w="4752" w:type="dxa"/>
            <w:tcBorders>
              <w:top w:val="nil"/>
              <w:left w:val="nil"/>
              <w:bottom w:val="single" w:sz="4" w:space="0" w:color="auto"/>
              <w:right w:val="single" w:sz="4" w:space="0" w:color="auto"/>
            </w:tcBorders>
            <w:shd w:val="clear" w:color="auto" w:fill="auto"/>
            <w:vAlign w:val="center"/>
          </w:tcPr>
          <w:p w14:paraId="5F957661" w14:textId="77777777" w:rsidR="00EE7654" w:rsidRPr="00344E75" w:rsidRDefault="00EE7654" w:rsidP="00835D3F">
            <w:pPr>
              <w:suppressAutoHyphens w:val="0"/>
              <w:spacing w:after="0"/>
              <w:rPr>
                <w:color w:val="000000"/>
                <w:lang w:val="el-GR"/>
              </w:rPr>
            </w:pPr>
            <w:r w:rsidRPr="001D4721">
              <w:rPr>
                <w:color w:val="000000"/>
                <w:lang w:val="el-GR"/>
              </w:rPr>
              <w:t>Υπηρεσίες υψηλής διαθεσιμότητας, παρακολούθησης και διαχείρισης των υποδομών</w:t>
            </w:r>
          </w:p>
        </w:tc>
        <w:tc>
          <w:tcPr>
            <w:tcW w:w="1794" w:type="dxa"/>
            <w:tcBorders>
              <w:top w:val="nil"/>
              <w:left w:val="nil"/>
              <w:bottom w:val="single" w:sz="4" w:space="0" w:color="auto"/>
              <w:right w:val="single" w:sz="4" w:space="0" w:color="auto"/>
            </w:tcBorders>
            <w:shd w:val="clear" w:color="auto" w:fill="auto"/>
            <w:vAlign w:val="center"/>
          </w:tcPr>
          <w:p w14:paraId="03EB54B6" w14:textId="77777777" w:rsidR="00EE7654" w:rsidRPr="001D4721" w:rsidRDefault="00EE7654" w:rsidP="00835D3F">
            <w:pPr>
              <w:suppressAutoHyphens w:val="0"/>
              <w:spacing w:after="0"/>
              <w:jc w:val="center"/>
              <w:rPr>
                <w:color w:val="000000"/>
              </w:rPr>
            </w:pPr>
            <w:r>
              <w:rPr>
                <w:color w:val="000000"/>
                <w:lang w:val="el-GR"/>
              </w:rPr>
              <w:t>2</w:t>
            </w:r>
            <w:r>
              <w:rPr>
                <w:color w:val="000000"/>
              </w:rPr>
              <w:t>,0</w:t>
            </w:r>
            <w:r w:rsidRPr="001D4721">
              <w:rPr>
                <w:color w:val="000000"/>
              </w:rPr>
              <w:t>%</w:t>
            </w:r>
          </w:p>
        </w:tc>
        <w:tc>
          <w:tcPr>
            <w:tcW w:w="1846" w:type="dxa"/>
            <w:tcBorders>
              <w:top w:val="nil"/>
              <w:left w:val="nil"/>
              <w:bottom w:val="single" w:sz="4" w:space="0" w:color="auto"/>
              <w:right w:val="single" w:sz="4" w:space="0" w:color="auto"/>
            </w:tcBorders>
            <w:vAlign w:val="center"/>
          </w:tcPr>
          <w:p w14:paraId="761D8C0D" w14:textId="77777777" w:rsidR="00EE7654" w:rsidRPr="00344E75" w:rsidRDefault="00EE7654" w:rsidP="00835D3F">
            <w:pPr>
              <w:suppressAutoHyphens w:val="0"/>
              <w:spacing w:after="0"/>
              <w:jc w:val="left"/>
              <w:rPr>
                <w:color w:val="000000"/>
                <w:lang w:val="el-GR"/>
              </w:rPr>
            </w:pPr>
            <w:r w:rsidRPr="00344E75">
              <w:rPr>
                <w:color w:val="000000"/>
                <w:lang w:val="el-GR"/>
              </w:rPr>
              <w:t xml:space="preserve">2.3 Προδιαγραφές των Υπηρεσιών </w:t>
            </w:r>
            <w:proofErr w:type="spellStart"/>
            <w:r w:rsidRPr="00344E75">
              <w:rPr>
                <w:color w:val="000000"/>
                <w:lang w:val="el-GR"/>
              </w:rPr>
              <w:t>Παρόχου</w:t>
            </w:r>
            <w:proofErr w:type="spellEnd"/>
            <w:r w:rsidRPr="00344E75">
              <w:rPr>
                <w:color w:val="000000"/>
                <w:lang w:val="el-GR"/>
              </w:rPr>
              <w:t xml:space="preserve"> Δημοσίου Υπολογιστικού Νέφους</w:t>
            </w:r>
          </w:p>
        </w:tc>
      </w:tr>
      <w:tr w:rsidR="00EE7654" w:rsidRPr="00DC7A23" w14:paraId="5BFD8144"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tcPr>
          <w:p w14:paraId="28333631" w14:textId="77777777" w:rsidR="00EE7654" w:rsidRPr="00FB5236" w:rsidRDefault="00EE7654" w:rsidP="00835D3F">
            <w:pPr>
              <w:suppressAutoHyphens w:val="0"/>
              <w:spacing w:after="0"/>
              <w:ind w:firstLineChars="100" w:firstLine="220"/>
              <w:jc w:val="left"/>
              <w:rPr>
                <w:color w:val="000000"/>
              </w:rPr>
            </w:pPr>
            <w:r>
              <w:rPr>
                <w:color w:val="000000"/>
              </w:rPr>
              <w:t>B.8</w:t>
            </w:r>
          </w:p>
        </w:tc>
        <w:tc>
          <w:tcPr>
            <w:tcW w:w="4752" w:type="dxa"/>
            <w:tcBorders>
              <w:top w:val="nil"/>
              <w:left w:val="nil"/>
              <w:bottom w:val="single" w:sz="4" w:space="0" w:color="auto"/>
              <w:right w:val="single" w:sz="4" w:space="0" w:color="auto"/>
            </w:tcBorders>
            <w:shd w:val="clear" w:color="auto" w:fill="auto"/>
            <w:vAlign w:val="center"/>
          </w:tcPr>
          <w:p w14:paraId="4FB2C693" w14:textId="77777777" w:rsidR="00EE7654" w:rsidRPr="001D4721" w:rsidRDefault="00EE7654" w:rsidP="00835D3F">
            <w:pPr>
              <w:suppressAutoHyphens w:val="0"/>
              <w:spacing w:after="0"/>
              <w:rPr>
                <w:color w:val="000000"/>
                <w:lang w:val="el-GR"/>
              </w:rPr>
            </w:pPr>
            <w:proofErr w:type="spellStart"/>
            <w:r w:rsidRPr="00726AAE">
              <w:rPr>
                <w:color w:val="000000"/>
                <w:lang w:val="el-GR"/>
              </w:rPr>
              <w:t>Hyper-Converged</w:t>
            </w:r>
            <w:proofErr w:type="spellEnd"/>
            <w:r w:rsidRPr="00726AAE">
              <w:rPr>
                <w:color w:val="000000"/>
                <w:lang w:val="el-GR"/>
              </w:rPr>
              <w:t xml:space="preserve"> Τοπικής Υποδομής με επέκταση στο υπολογιστικό νέφος</w:t>
            </w:r>
          </w:p>
        </w:tc>
        <w:tc>
          <w:tcPr>
            <w:tcW w:w="1794" w:type="dxa"/>
            <w:tcBorders>
              <w:top w:val="nil"/>
              <w:left w:val="nil"/>
              <w:bottom w:val="single" w:sz="4" w:space="0" w:color="auto"/>
              <w:right w:val="single" w:sz="4" w:space="0" w:color="auto"/>
            </w:tcBorders>
            <w:shd w:val="clear" w:color="auto" w:fill="auto"/>
            <w:vAlign w:val="center"/>
          </w:tcPr>
          <w:p w14:paraId="1878C7E7" w14:textId="77777777" w:rsidR="00EE7654" w:rsidRDefault="00EE7654" w:rsidP="00835D3F">
            <w:pPr>
              <w:suppressAutoHyphens w:val="0"/>
              <w:spacing w:after="0"/>
              <w:jc w:val="center"/>
              <w:rPr>
                <w:color w:val="000000"/>
                <w:lang w:val="el-GR"/>
              </w:rPr>
            </w:pPr>
            <w:r>
              <w:rPr>
                <w:color w:val="000000"/>
                <w:lang w:val="el-GR"/>
              </w:rPr>
              <w:t>3</w:t>
            </w:r>
            <w:r w:rsidRPr="001D4721">
              <w:rPr>
                <w:color w:val="000000"/>
              </w:rPr>
              <w:t>,0%</w:t>
            </w:r>
          </w:p>
        </w:tc>
        <w:tc>
          <w:tcPr>
            <w:tcW w:w="1846" w:type="dxa"/>
            <w:tcBorders>
              <w:top w:val="nil"/>
              <w:left w:val="nil"/>
              <w:bottom w:val="single" w:sz="4" w:space="0" w:color="auto"/>
              <w:right w:val="single" w:sz="4" w:space="0" w:color="auto"/>
            </w:tcBorders>
            <w:vAlign w:val="center"/>
          </w:tcPr>
          <w:p w14:paraId="6C999BDE" w14:textId="77777777" w:rsidR="00EE7654" w:rsidRPr="00344E75" w:rsidRDefault="00EE7654" w:rsidP="00835D3F">
            <w:pPr>
              <w:suppressAutoHyphens w:val="0"/>
              <w:spacing w:after="0"/>
              <w:jc w:val="left"/>
              <w:rPr>
                <w:color w:val="000000"/>
                <w:lang w:val="el-GR"/>
              </w:rPr>
            </w:pPr>
            <w:r w:rsidRPr="00344E75">
              <w:rPr>
                <w:color w:val="000000"/>
                <w:lang w:val="el-GR"/>
              </w:rPr>
              <w:t>3.</w:t>
            </w:r>
            <w:r w:rsidRPr="00726AAE">
              <w:rPr>
                <w:color w:val="000000"/>
              </w:rPr>
              <w:t>Hyper</w:t>
            </w:r>
            <w:r w:rsidRPr="00344E75">
              <w:rPr>
                <w:color w:val="000000"/>
                <w:lang w:val="el-GR"/>
              </w:rPr>
              <w:t>-</w:t>
            </w:r>
            <w:r w:rsidRPr="00726AAE">
              <w:rPr>
                <w:color w:val="000000"/>
              </w:rPr>
              <w:t>Converged</w:t>
            </w:r>
            <w:r w:rsidRPr="00344E75">
              <w:rPr>
                <w:color w:val="000000"/>
                <w:lang w:val="el-GR"/>
              </w:rPr>
              <w:t xml:space="preserve"> Τοπικής Υποδομής με επέκταση στο υπολογιστικό νέφος</w:t>
            </w:r>
          </w:p>
        </w:tc>
      </w:tr>
      <w:tr w:rsidR="00EE7654" w:rsidRPr="001D4721" w14:paraId="3092665E"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7550404" w14:textId="77777777" w:rsidR="00EE7654" w:rsidRPr="00344E75" w:rsidRDefault="00EE7654" w:rsidP="00835D3F">
            <w:pPr>
              <w:suppressAutoHyphens w:val="0"/>
              <w:spacing w:after="0"/>
              <w:jc w:val="center"/>
              <w:rPr>
                <w:b/>
                <w:bCs/>
                <w:color w:val="000000"/>
                <w:lang w:val="el-GR"/>
              </w:rPr>
            </w:pPr>
            <w:r w:rsidRPr="00344E75">
              <w:rPr>
                <w:b/>
                <w:bCs/>
                <w:color w:val="000000"/>
                <w:lang w:val="el-GR"/>
              </w:rPr>
              <w:t xml:space="preserve">ΑΘΡΟΙΣΜΑ ΣΥΝΤΕΛΕΣΤΩΝ ΒΑΡΥΤΗΤΑΣ ΟΜΑΔΑΣ </w:t>
            </w:r>
            <w:r w:rsidRPr="001D4721">
              <w:rPr>
                <w:b/>
                <w:bCs/>
                <w:color w:val="000000"/>
              </w:rPr>
              <w:t>B</w:t>
            </w:r>
          </w:p>
        </w:tc>
        <w:tc>
          <w:tcPr>
            <w:tcW w:w="1794" w:type="dxa"/>
            <w:tcBorders>
              <w:top w:val="nil"/>
              <w:left w:val="nil"/>
              <w:bottom w:val="single" w:sz="4" w:space="0" w:color="auto"/>
              <w:right w:val="single" w:sz="4" w:space="0" w:color="auto"/>
            </w:tcBorders>
            <w:shd w:val="clear" w:color="000000" w:fill="D9D9D9"/>
            <w:vAlign w:val="center"/>
            <w:hideMark/>
          </w:tcPr>
          <w:p w14:paraId="0387E007" w14:textId="77777777" w:rsidR="00EE7654" w:rsidRPr="001D4721" w:rsidRDefault="00EE7654" w:rsidP="00835D3F">
            <w:pPr>
              <w:suppressAutoHyphens w:val="0"/>
              <w:spacing w:after="0"/>
              <w:jc w:val="center"/>
              <w:rPr>
                <w:b/>
                <w:bCs/>
                <w:color w:val="000000"/>
              </w:rPr>
            </w:pPr>
            <w:r>
              <w:rPr>
                <w:b/>
                <w:bCs/>
                <w:color w:val="000000"/>
              </w:rPr>
              <w:t>50</w:t>
            </w:r>
            <w:r w:rsidRPr="001D4721">
              <w:rPr>
                <w:b/>
                <w:bCs/>
                <w:color w:val="000000"/>
              </w:rPr>
              <w:t>,0%</w:t>
            </w:r>
          </w:p>
        </w:tc>
        <w:tc>
          <w:tcPr>
            <w:tcW w:w="1846" w:type="dxa"/>
            <w:tcBorders>
              <w:top w:val="nil"/>
              <w:left w:val="nil"/>
              <w:bottom w:val="single" w:sz="4" w:space="0" w:color="auto"/>
              <w:right w:val="single" w:sz="4" w:space="0" w:color="auto"/>
            </w:tcBorders>
            <w:shd w:val="clear" w:color="000000" w:fill="D9D9D9"/>
            <w:vAlign w:val="center"/>
          </w:tcPr>
          <w:p w14:paraId="0EAA2677" w14:textId="77777777" w:rsidR="00EE7654" w:rsidRDefault="00EE7654" w:rsidP="00835D3F">
            <w:pPr>
              <w:suppressAutoHyphens w:val="0"/>
              <w:spacing w:after="0"/>
              <w:jc w:val="center"/>
              <w:rPr>
                <w:b/>
                <w:bCs/>
                <w:color w:val="000000"/>
              </w:rPr>
            </w:pPr>
          </w:p>
        </w:tc>
      </w:tr>
      <w:tr w:rsidR="00EE7654" w:rsidRPr="007A1221" w14:paraId="4142CFAA"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B6DF465" w14:textId="77777777" w:rsidR="00EE7654" w:rsidRPr="007A1221" w:rsidRDefault="00EE7654" w:rsidP="00835D3F">
            <w:pPr>
              <w:rPr>
                <w:b/>
                <w:bCs/>
              </w:rPr>
            </w:pPr>
            <w:r w:rsidRPr="00611FA2">
              <w:rPr>
                <w:b/>
                <w:bCs/>
                <w:lang w:val="el-GR"/>
              </w:rPr>
              <w:t>ΟΜΑΔΑ</w:t>
            </w:r>
            <w:r w:rsidRPr="00590EE4">
              <w:rPr>
                <w:b/>
                <w:bCs/>
                <w:lang w:val="en-US"/>
              </w:rPr>
              <w:t xml:space="preserve"> </w:t>
            </w:r>
            <w:r w:rsidRPr="00611FA2">
              <w:rPr>
                <w:b/>
                <w:bCs/>
                <w:lang w:val="el-GR"/>
              </w:rPr>
              <w:t>Γ</w:t>
            </w:r>
            <w:r w:rsidRPr="00590EE4">
              <w:rPr>
                <w:b/>
                <w:bCs/>
                <w:lang w:val="en-US"/>
              </w:rPr>
              <w:t xml:space="preserve">: </w:t>
            </w:r>
            <w:r w:rsidRPr="00611FA2">
              <w:rPr>
                <w:b/>
                <w:bCs/>
                <w:lang w:val="el-GR"/>
              </w:rPr>
              <w:t>Τεχνική</w:t>
            </w:r>
            <w:r w:rsidRPr="00590EE4">
              <w:rPr>
                <w:b/>
                <w:bCs/>
                <w:lang w:val="en-US"/>
              </w:rPr>
              <w:t xml:space="preserve"> </w:t>
            </w:r>
            <w:r w:rsidRPr="00611FA2">
              <w:rPr>
                <w:b/>
                <w:bCs/>
                <w:lang w:val="el-GR"/>
              </w:rPr>
              <w:t>Λύση</w:t>
            </w:r>
            <w:r w:rsidRPr="007A1221">
              <w:rPr>
                <w:b/>
                <w:bCs/>
              </w:rPr>
              <w:t xml:space="preserve"> - Simple Cloud Migration (Lift &amp; Shift) </w:t>
            </w:r>
          </w:p>
        </w:tc>
        <w:tc>
          <w:tcPr>
            <w:tcW w:w="1846" w:type="dxa"/>
            <w:tcBorders>
              <w:top w:val="single" w:sz="4" w:space="0" w:color="auto"/>
              <w:left w:val="single" w:sz="4" w:space="0" w:color="auto"/>
              <w:bottom w:val="single" w:sz="4" w:space="0" w:color="auto"/>
              <w:right w:val="single" w:sz="4" w:space="0" w:color="auto"/>
            </w:tcBorders>
            <w:shd w:val="clear" w:color="000000" w:fill="D9D9D9"/>
            <w:vAlign w:val="center"/>
          </w:tcPr>
          <w:p w14:paraId="4445B523" w14:textId="77777777" w:rsidR="00EE7654" w:rsidRPr="007A1221" w:rsidRDefault="00EE7654" w:rsidP="00835D3F">
            <w:pPr>
              <w:jc w:val="center"/>
              <w:rPr>
                <w:b/>
                <w:bCs/>
              </w:rPr>
            </w:pPr>
          </w:p>
        </w:tc>
      </w:tr>
      <w:tr w:rsidR="00EE7654" w:rsidRPr="001D4721" w14:paraId="77CD25D0"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3B257F54" w14:textId="77777777" w:rsidR="00EE7654" w:rsidRPr="001D4721" w:rsidRDefault="00EE7654" w:rsidP="00835D3F">
            <w:pPr>
              <w:ind w:firstLine="293"/>
            </w:pPr>
            <w:r w:rsidRPr="001D4721">
              <w:t>Γ1</w:t>
            </w:r>
          </w:p>
        </w:tc>
        <w:tc>
          <w:tcPr>
            <w:tcW w:w="4752" w:type="dxa"/>
            <w:tcBorders>
              <w:top w:val="nil"/>
              <w:left w:val="nil"/>
              <w:bottom w:val="single" w:sz="4" w:space="0" w:color="auto"/>
              <w:right w:val="single" w:sz="4" w:space="0" w:color="auto"/>
            </w:tcBorders>
            <w:shd w:val="clear" w:color="auto" w:fill="auto"/>
            <w:vAlign w:val="center"/>
            <w:hideMark/>
          </w:tcPr>
          <w:p w14:paraId="289299CD" w14:textId="77777777" w:rsidR="00EE7654" w:rsidRPr="00344E75" w:rsidRDefault="00EE7654" w:rsidP="00835D3F">
            <w:pPr>
              <w:rPr>
                <w:lang w:val="el-GR"/>
              </w:rPr>
            </w:pPr>
            <w:r w:rsidRPr="00344E75">
              <w:rPr>
                <w:lang w:val="el-GR"/>
              </w:rPr>
              <w:t>Τεχνικά &amp; Τεχνολογικά Χαρακτηριστικά Λύσης &amp; Μεθοδολογία</w:t>
            </w:r>
          </w:p>
        </w:tc>
        <w:tc>
          <w:tcPr>
            <w:tcW w:w="1794" w:type="dxa"/>
            <w:tcBorders>
              <w:top w:val="nil"/>
              <w:left w:val="nil"/>
              <w:bottom w:val="single" w:sz="4" w:space="0" w:color="auto"/>
              <w:right w:val="single" w:sz="4" w:space="0" w:color="auto"/>
            </w:tcBorders>
            <w:shd w:val="clear" w:color="auto" w:fill="auto"/>
            <w:vAlign w:val="center"/>
            <w:hideMark/>
          </w:tcPr>
          <w:p w14:paraId="1B23109C" w14:textId="77777777" w:rsidR="00EE7654" w:rsidRPr="001D4721" w:rsidRDefault="00EE7654" w:rsidP="00835D3F">
            <w:pPr>
              <w:jc w:val="center"/>
            </w:pPr>
            <w:r>
              <w:t>8,5</w:t>
            </w:r>
            <w:r w:rsidRPr="001D4721">
              <w:t>%</w:t>
            </w:r>
          </w:p>
        </w:tc>
        <w:tc>
          <w:tcPr>
            <w:tcW w:w="1846" w:type="dxa"/>
            <w:tcBorders>
              <w:top w:val="nil"/>
              <w:left w:val="nil"/>
              <w:bottom w:val="single" w:sz="4" w:space="0" w:color="auto"/>
              <w:right w:val="single" w:sz="4" w:space="0" w:color="auto"/>
            </w:tcBorders>
            <w:vAlign w:val="center"/>
          </w:tcPr>
          <w:p w14:paraId="2B4100EC" w14:textId="77777777" w:rsidR="00EE7654" w:rsidRPr="001D4721" w:rsidDel="00204221" w:rsidRDefault="00EE7654" w:rsidP="00835D3F">
            <w:pPr>
              <w:jc w:val="center"/>
            </w:pPr>
          </w:p>
        </w:tc>
      </w:tr>
      <w:tr w:rsidR="00EE7654" w:rsidRPr="001D4721" w14:paraId="10B2BB79"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143092BA" w14:textId="77777777" w:rsidR="00EE7654" w:rsidRPr="001D4721" w:rsidRDefault="00EE7654" w:rsidP="00835D3F">
            <w:pPr>
              <w:ind w:firstLine="293"/>
            </w:pPr>
            <w:r w:rsidRPr="001D4721">
              <w:t>Γ2</w:t>
            </w:r>
          </w:p>
        </w:tc>
        <w:tc>
          <w:tcPr>
            <w:tcW w:w="4752" w:type="dxa"/>
            <w:tcBorders>
              <w:top w:val="nil"/>
              <w:left w:val="nil"/>
              <w:bottom w:val="single" w:sz="4" w:space="0" w:color="auto"/>
              <w:right w:val="single" w:sz="4" w:space="0" w:color="auto"/>
            </w:tcBorders>
            <w:shd w:val="clear" w:color="auto" w:fill="auto"/>
            <w:vAlign w:val="center"/>
            <w:hideMark/>
          </w:tcPr>
          <w:p w14:paraId="2679AE48" w14:textId="77777777" w:rsidR="00EE7654" w:rsidRPr="00344E75" w:rsidRDefault="00EE7654" w:rsidP="00835D3F">
            <w:pPr>
              <w:rPr>
                <w:lang w:val="el-GR"/>
              </w:rPr>
            </w:pPr>
            <w:r w:rsidRPr="00344E75">
              <w:rPr>
                <w:lang w:val="el-GR"/>
              </w:rPr>
              <w:t>Χρήση προηγμένων εργαλείων και αυτοματοποιημένων διαδικασιών για σχεδιασμό και παράδοση υποδομών</w:t>
            </w:r>
          </w:p>
        </w:tc>
        <w:tc>
          <w:tcPr>
            <w:tcW w:w="1794" w:type="dxa"/>
            <w:tcBorders>
              <w:top w:val="nil"/>
              <w:left w:val="nil"/>
              <w:bottom w:val="single" w:sz="4" w:space="0" w:color="auto"/>
              <w:right w:val="single" w:sz="4" w:space="0" w:color="auto"/>
            </w:tcBorders>
            <w:shd w:val="clear" w:color="auto" w:fill="auto"/>
            <w:vAlign w:val="center"/>
            <w:hideMark/>
          </w:tcPr>
          <w:p w14:paraId="251FC94A" w14:textId="77777777" w:rsidR="00EE7654" w:rsidRPr="001D4721" w:rsidRDefault="00EE7654" w:rsidP="00835D3F">
            <w:pPr>
              <w:jc w:val="center"/>
            </w:pPr>
            <w:r>
              <w:t>1,0</w:t>
            </w:r>
            <w:r w:rsidRPr="001D4721">
              <w:t>%</w:t>
            </w:r>
          </w:p>
        </w:tc>
        <w:tc>
          <w:tcPr>
            <w:tcW w:w="1846" w:type="dxa"/>
            <w:tcBorders>
              <w:top w:val="nil"/>
              <w:left w:val="nil"/>
              <w:bottom w:val="single" w:sz="4" w:space="0" w:color="auto"/>
              <w:right w:val="single" w:sz="4" w:space="0" w:color="auto"/>
            </w:tcBorders>
            <w:vAlign w:val="center"/>
          </w:tcPr>
          <w:p w14:paraId="4F79DA26" w14:textId="77777777" w:rsidR="00EE7654" w:rsidRDefault="00EE7654" w:rsidP="00835D3F">
            <w:pPr>
              <w:jc w:val="center"/>
            </w:pPr>
          </w:p>
        </w:tc>
      </w:tr>
      <w:tr w:rsidR="00EE7654" w:rsidRPr="001D4721" w14:paraId="2DAB1EA0" w14:textId="77777777" w:rsidTr="00835D3F">
        <w:trPr>
          <w:trHeight w:val="285"/>
        </w:trPr>
        <w:tc>
          <w:tcPr>
            <w:tcW w:w="1344" w:type="dxa"/>
            <w:tcBorders>
              <w:top w:val="nil"/>
              <w:left w:val="single" w:sz="4" w:space="0" w:color="auto"/>
              <w:bottom w:val="single" w:sz="4" w:space="0" w:color="auto"/>
              <w:right w:val="single" w:sz="4" w:space="0" w:color="auto"/>
            </w:tcBorders>
            <w:shd w:val="clear" w:color="000000" w:fill="FFFFFF"/>
            <w:vAlign w:val="center"/>
            <w:hideMark/>
          </w:tcPr>
          <w:p w14:paraId="33CED85D" w14:textId="77777777" w:rsidR="00EE7654" w:rsidRPr="001D4721" w:rsidRDefault="00EE7654" w:rsidP="00835D3F">
            <w:pPr>
              <w:ind w:firstLine="293"/>
            </w:pPr>
            <w:r w:rsidRPr="001D4721">
              <w:t>Γ3</w:t>
            </w:r>
          </w:p>
        </w:tc>
        <w:tc>
          <w:tcPr>
            <w:tcW w:w="4752" w:type="dxa"/>
            <w:tcBorders>
              <w:top w:val="nil"/>
              <w:left w:val="nil"/>
              <w:bottom w:val="single" w:sz="4" w:space="0" w:color="auto"/>
              <w:right w:val="single" w:sz="4" w:space="0" w:color="auto"/>
            </w:tcBorders>
            <w:shd w:val="clear" w:color="000000" w:fill="FFFFFF"/>
            <w:vAlign w:val="center"/>
            <w:hideMark/>
          </w:tcPr>
          <w:p w14:paraId="214F4599" w14:textId="77777777" w:rsidR="00EE7654" w:rsidRPr="00344E75" w:rsidRDefault="00EE7654" w:rsidP="00835D3F">
            <w:pPr>
              <w:rPr>
                <w:lang w:val="el-GR"/>
              </w:rPr>
            </w:pPr>
            <w:r w:rsidRPr="00344E75">
              <w:rPr>
                <w:lang w:val="el-GR"/>
              </w:rPr>
              <w:t>Οργάνωση Υλοποίησης Έργου (Φάσεις, χρονοδιάγραμμα, Παραδοτέα)</w:t>
            </w:r>
          </w:p>
        </w:tc>
        <w:tc>
          <w:tcPr>
            <w:tcW w:w="1794" w:type="dxa"/>
            <w:tcBorders>
              <w:top w:val="nil"/>
              <w:left w:val="nil"/>
              <w:bottom w:val="single" w:sz="4" w:space="0" w:color="auto"/>
              <w:right w:val="single" w:sz="4" w:space="0" w:color="auto"/>
            </w:tcBorders>
            <w:shd w:val="clear" w:color="auto" w:fill="auto"/>
            <w:vAlign w:val="center"/>
            <w:hideMark/>
          </w:tcPr>
          <w:p w14:paraId="792DC1F0" w14:textId="77777777" w:rsidR="00EE7654" w:rsidRPr="001D4721" w:rsidRDefault="00EE7654" w:rsidP="00835D3F">
            <w:pPr>
              <w:jc w:val="center"/>
            </w:pPr>
            <w:r>
              <w:t>1,0</w:t>
            </w:r>
            <w:r w:rsidRPr="001D4721">
              <w:t>%</w:t>
            </w:r>
          </w:p>
        </w:tc>
        <w:tc>
          <w:tcPr>
            <w:tcW w:w="1846" w:type="dxa"/>
            <w:tcBorders>
              <w:top w:val="nil"/>
              <w:left w:val="nil"/>
              <w:bottom w:val="single" w:sz="4" w:space="0" w:color="auto"/>
              <w:right w:val="single" w:sz="4" w:space="0" w:color="auto"/>
            </w:tcBorders>
          </w:tcPr>
          <w:p w14:paraId="6B761FB4" w14:textId="77777777" w:rsidR="00EE7654" w:rsidRDefault="00EE7654" w:rsidP="00835D3F">
            <w:pPr>
              <w:jc w:val="center"/>
            </w:pPr>
          </w:p>
        </w:tc>
      </w:tr>
      <w:tr w:rsidR="00EE7654" w:rsidRPr="001D4721" w14:paraId="157DBB79"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8C298B3" w14:textId="77777777" w:rsidR="00EE7654" w:rsidRPr="00344E75" w:rsidRDefault="00EE7654" w:rsidP="00835D3F">
            <w:pPr>
              <w:suppressAutoHyphens w:val="0"/>
              <w:spacing w:after="0"/>
              <w:jc w:val="left"/>
              <w:rPr>
                <w:b/>
                <w:bCs/>
                <w:color w:val="000000"/>
                <w:lang w:val="el-GR"/>
              </w:rPr>
            </w:pPr>
            <w:r w:rsidRPr="00344E75">
              <w:rPr>
                <w:b/>
                <w:bCs/>
                <w:color w:val="000000"/>
                <w:lang w:val="el-GR"/>
              </w:rPr>
              <w:t xml:space="preserve">ΑΘΡΟΙΣΜΑ ΣΥΝΤΕΛΕΣΤΩΝ ΒΑΡΥΤΗΤΑΣ ΟΜΑΔΑΣ Γ    </w:t>
            </w:r>
          </w:p>
        </w:tc>
        <w:tc>
          <w:tcPr>
            <w:tcW w:w="1794" w:type="dxa"/>
            <w:tcBorders>
              <w:top w:val="nil"/>
              <w:left w:val="nil"/>
              <w:bottom w:val="single" w:sz="4" w:space="0" w:color="auto"/>
              <w:right w:val="single" w:sz="4" w:space="0" w:color="auto"/>
            </w:tcBorders>
            <w:shd w:val="clear" w:color="000000" w:fill="D9D9D9"/>
            <w:vAlign w:val="center"/>
            <w:hideMark/>
          </w:tcPr>
          <w:p w14:paraId="7C68C3D2" w14:textId="77777777" w:rsidR="00EE7654" w:rsidRPr="001D4721" w:rsidRDefault="00EE7654" w:rsidP="00835D3F">
            <w:pPr>
              <w:suppressAutoHyphens w:val="0"/>
              <w:spacing w:after="0"/>
              <w:jc w:val="center"/>
              <w:rPr>
                <w:b/>
                <w:bCs/>
                <w:color w:val="000000"/>
              </w:rPr>
            </w:pPr>
            <w:r>
              <w:rPr>
                <w:b/>
                <w:bCs/>
                <w:color w:val="000000"/>
              </w:rPr>
              <w:t>10,5%</w:t>
            </w:r>
          </w:p>
        </w:tc>
        <w:tc>
          <w:tcPr>
            <w:tcW w:w="1846" w:type="dxa"/>
            <w:tcBorders>
              <w:top w:val="nil"/>
              <w:left w:val="nil"/>
              <w:bottom w:val="single" w:sz="4" w:space="0" w:color="auto"/>
              <w:right w:val="single" w:sz="4" w:space="0" w:color="auto"/>
            </w:tcBorders>
            <w:shd w:val="clear" w:color="000000" w:fill="D9D9D9"/>
          </w:tcPr>
          <w:p w14:paraId="5A2D435A" w14:textId="77777777" w:rsidR="00EE7654" w:rsidRDefault="00EE7654" w:rsidP="00835D3F">
            <w:pPr>
              <w:suppressAutoHyphens w:val="0"/>
              <w:spacing w:after="0"/>
              <w:jc w:val="center"/>
              <w:rPr>
                <w:b/>
                <w:bCs/>
                <w:color w:val="000000"/>
              </w:rPr>
            </w:pPr>
          </w:p>
        </w:tc>
      </w:tr>
      <w:tr w:rsidR="00EE7654" w:rsidRPr="007A1221" w14:paraId="4A91ECFD"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138DDA64" w14:textId="77777777" w:rsidR="00EE7654" w:rsidRPr="007A1221" w:rsidRDefault="00EE7654" w:rsidP="00835D3F">
            <w:pPr>
              <w:rPr>
                <w:b/>
                <w:bCs/>
              </w:rPr>
            </w:pPr>
            <w:r w:rsidRPr="00611FA2">
              <w:rPr>
                <w:b/>
                <w:bCs/>
                <w:lang w:val="el-GR"/>
              </w:rPr>
              <w:t>ΟΜΑΔΑ</w:t>
            </w:r>
            <w:r w:rsidRPr="00590EE4">
              <w:rPr>
                <w:b/>
                <w:bCs/>
                <w:lang w:val="en-US"/>
              </w:rPr>
              <w:t xml:space="preserve"> </w:t>
            </w:r>
            <w:r w:rsidRPr="00611FA2">
              <w:rPr>
                <w:b/>
                <w:bCs/>
                <w:lang w:val="el-GR"/>
              </w:rPr>
              <w:t>Δ</w:t>
            </w:r>
            <w:r w:rsidRPr="00590EE4">
              <w:rPr>
                <w:b/>
                <w:bCs/>
                <w:lang w:val="en-US"/>
              </w:rPr>
              <w:t xml:space="preserve">: </w:t>
            </w:r>
            <w:r w:rsidRPr="00611FA2">
              <w:rPr>
                <w:b/>
                <w:bCs/>
                <w:lang w:val="el-GR"/>
              </w:rPr>
              <w:t>Τεχνική</w:t>
            </w:r>
            <w:r w:rsidRPr="00590EE4">
              <w:rPr>
                <w:b/>
                <w:bCs/>
                <w:lang w:val="en-US"/>
              </w:rPr>
              <w:t xml:space="preserve"> </w:t>
            </w:r>
            <w:r w:rsidRPr="00611FA2">
              <w:rPr>
                <w:b/>
                <w:bCs/>
                <w:lang w:val="el-GR"/>
              </w:rPr>
              <w:t>Λύση</w:t>
            </w:r>
            <w:r w:rsidRPr="007A1221">
              <w:rPr>
                <w:b/>
                <w:bCs/>
              </w:rPr>
              <w:t xml:space="preserve"> - </w:t>
            </w:r>
            <w:proofErr w:type="spellStart"/>
            <w:r w:rsidRPr="007A1221">
              <w:rPr>
                <w:b/>
                <w:bCs/>
              </w:rPr>
              <w:t>Replatforming</w:t>
            </w:r>
            <w:proofErr w:type="spellEnd"/>
            <w:r w:rsidRPr="007A1221">
              <w:rPr>
                <w:b/>
                <w:bCs/>
              </w:rPr>
              <w:t xml:space="preserve"> Cloud Migration</w:t>
            </w:r>
          </w:p>
        </w:tc>
        <w:tc>
          <w:tcPr>
            <w:tcW w:w="1846" w:type="dxa"/>
            <w:tcBorders>
              <w:top w:val="single" w:sz="4" w:space="0" w:color="auto"/>
              <w:left w:val="single" w:sz="4" w:space="0" w:color="auto"/>
              <w:bottom w:val="single" w:sz="4" w:space="0" w:color="auto"/>
              <w:right w:val="single" w:sz="4" w:space="0" w:color="auto"/>
            </w:tcBorders>
            <w:shd w:val="clear" w:color="000000" w:fill="D9D9D9"/>
          </w:tcPr>
          <w:p w14:paraId="43FFE21B" w14:textId="77777777" w:rsidR="00EE7654" w:rsidRPr="007A1221" w:rsidRDefault="00EE7654" w:rsidP="00835D3F">
            <w:pPr>
              <w:rPr>
                <w:b/>
                <w:bCs/>
              </w:rPr>
            </w:pPr>
          </w:p>
        </w:tc>
      </w:tr>
      <w:tr w:rsidR="00EE7654" w:rsidRPr="001D4721" w14:paraId="1BA075FC"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5B3D952D" w14:textId="77777777" w:rsidR="00EE7654" w:rsidRPr="001D4721" w:rsidRDefault="00EE7654" w:rsidP="00835D3F">
            <w:pPr>
              <w:ind w:firstLine="172"/>
            </w:pPr>
            <w:r w:rsidRPr="001D4721">
              <w:t>Δ1</w:t>
            </w:r>
          </w:p>
        </w:tc>
        <w:tc>
          <w:tcPr>
            <w:tcW w:w="4752" w:type="dxa"/>
            <w:tcBorders>
              <w:top w:val="nil"/>
              <w:left w:val="nil"/>
              <w:bottom w:val="single" w:sz="4" w:space="0" w:color="auto"/>
              <w:right w:val="single" w:sz="4" w:space="0" w:color="auto"/>
            </w:tcBorders>
            <w:shd w:val="clear" w:color="auto" w:fill="auto"/>
            <w:vAlign w:val="center"/>
            <w:hideMark/>
          </w:tcPr>
          <w:p w14:paraId="6490D56F" w14:textId="77777777" w:rsidR="00EE7654" w:rsidRPr="00344E75" w:rsidRDefault="00EE7654" w:rsidP="00835D3F">
            <w:pPr>
              <w:rPr>
                <w:lang w:val="el-GR"/>
              </w:rPr>
            </w:pPr>
            <w:r w:rsidRPr="00344E75">
              <w:rPr>
                <w:lang w:val="el-GR"/>
              </w:rPr>
              <w:t>Τεχνικά &amp; Τεχνολογικά Χαρακτηριστικά Λύσης &amp; Μεθοδολογία</w:t>
            </w:r>
          </w:p>
        </w:tc>
        <w:tc>
          <w:tcPr>
            <w:tcW w:w="1794" w:type="dxa"/>
            <w:tcBorders>
              <w:top w:val="nil"/>
              <w:left w:val="nil"/>
              <w:bottom w:val="single" w:sz="4" w:space="0" w:color="auto"/>
              <w:right w:val="single" w:sz="4" w:space="0" w:color="auto"/>
            </w:tcBorders>
            <w:shd w:val="clear" w:color="auto" w:fill="auto"/>
            <w:vAlign w:val="center"/>
            <w:hideMark/>
          </w:tcPr>
          <w:p w14:paraId="2358E75B" w14:textId="77777777" w:rsidR="00EE7654" w:rsidRPr="001D4721" w:rsidRDefault="00EE7654" w:rsidP="00835D3F">
            <w:pPr>
              <w:jc w:val="center"/>
            </w:pPr>
            <w:r>
              <w:t>8,5%</w:t>
            </w:r>
          </w:p>
        </w:tc>
        <w:tc>
          <w:tcPr>
            <w:tcW w:w="1846" w:type="dxa"/>
            <w:tcBorders>
              <w:top w:val="nil"/>
              <w:left w:val="nil"/>
              <w:bottom w:val="single" w:sz="4" w:space="0" w:color="auto"/>
              <w:right w:val="single" w:sz="4" w:space="0" w:color="auto"/>
            </w:tcBorders>
          </w:tcPr>
          <w:p w14:paraId="24B05458" w14:textId="77777777" w:rsidR="00EE7654" w:rsidRDefault="00EE7654" w:rsidP="00835D3F">
            <w:pPr>
              <w:jc w:val="center"/>
            </w:pPr>
          </w:p>
        </w:tc>
      </w:tr>
      <w:tr w:rsidR="00EE7654" w:rsidRPr="001D4721" w14:paraId="4A176F27"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75DAF8FE" w14:textId="77777777" w:rsidR="00EE7654" w:rsidRPr="001D4721" w:rsidRDefault="00EE7654" w:rsidP="00835D3F">
            <w:pPr>
              <w:ind w:firstLine="172"/>
            </w:pPr>
            <w:r w:rsidRPr="001D4721">
              <w:t>Δ2</w:t>
            </w:r>
          </w:p>
        </w:tc>
        <w:tc>
          <w:tcPr>
            <w:tcW w:w="4752" w:type="dxa"/>
            <w:tcBorders>
              <w:top w:val="nil"/>
              <w:left w:val="nil"/>
              <w:bottom w:val="single" w:sz="4" w:space="0" w:color="auto"/>
              <w:right w:val="single" w:sz="4" w:space="0" w:color="auto"/>
            </w:tcBorders>
            <w:shd w:val="clear" w:color="auto" w:fill="auto"/>
            <w:vAlign w:val="center"/>
            <w:hideMark/>
          </w:tcPr>
          <w:p w14:paraId="6C8F2E2B" w14:textId="77777777" w:rsidR="00EE7654" w:rsidRPr="00344E75" w:rsidRDefault="00EE7654" w:rsidP="00835D3F">
            <w:pPr>
              <w:rPr>
                <w:lang w:val="el-GR"/>
              </w:rPr>
            </w:pPr>
            <w:r w:rsidRPr="00344E75">
              <w:rPr>
                <w:lang w:val="el-GR"/>
              </w:rPr>
              <w:t>Χρήση προηγμένων εργαλείων και αυτοματοποιημένων διαδικασιών για σχεδιασμό και παράδοση υποδομών</w:t>
            </w:r>
          </w:p>
        </w:tc>
        <w:tc>
          <w:tcPr>
            <w:tcW w:w="1794" w:type="dxa"/>
            <w:tcBorders>
              <w:top w:val="nil"/>
              <w:left w:val="nil"/>
              <w:bottom w:val="single" w:sz="4" w:space="0" w:color="auto"/>
              <w:right w:val="single" w:sz="4" w:space="0" w:color="auto"/>
            </w:tcBorders>
            <w:shd w:val="clear" w:color="auto" w:fill="auto"/>
            <w:vAlign w:val="center"/>
            <w:hideMark/>
          </w:tcPr>
          <w:p w14:paraId="4BEB183D" w14:textId="77777777" w:rsidR="00EE7654" w:rsidRPr="001D4721" w:rsidRDefault="00EE7654" w:rsidP="00835D3F">
            <w:pPr>
              <w:jc w:val="center"/>
            </w:pPr>
            <w:r w:rsidRPr="001D4721">
              <w:t>1,0%</w:t>
            </w:r>
          </w:p>
        </w:tc>
        <w:tc>
          <w:tcPr>
            <w:tcW w:w="1846" w:type="dxa"/>
            <w:tcBorders>
              <w:top w:val="nil"/>
              <w:left w:val="nil"/>
              <w:bottom w:val="single" w:sz="4" w:space="0" w:color="auto"/>
              <w:right w:val="single" w:sz="4" w:space="0" w:color="auto"/>
            </w:tcBorders>
          </w:tcPr>
          <w:p w14:paraId="150DB64D" w14:textId="77777777" w:rsidR="00EE7654" w:rsidRPr="001D4721" w:rsidRDefault="00EE7654" w:rsidP="00835D3F">
            <w:pPr>
              <w:jc w:val="center"/>
            </w:pPr>
          </w:p>
        </w:tc>
      </w:tr>
      <w:tr w:rsidR="00EE7654" w:rsidRPr="001D4721" w14:paraId="5A68AF46" w14:textId="77777777" w:rsidTr="00835D3F">
        <w:trPr>
          <w:trHeight w:val="28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00101A71" w14:textId="77777777" w:rsidR="00EE7654" w:rsidRPr="001D4721" w:rsidRDefault="00EE7654" w:rsidP="00835D3F">
            <w:pPr>
              <w:ind w:firstLine="172"/>
            </w:pPr>
            <w:r w:rsidRPr="001D4721">
              <w:t>Δ3</w:t>
            </w:r>
          </w:p>
        </w:tc>
        <w:tc>
          <w:tcPr>
            <w:tcW w:w="4752" w:type="dxa"/>
            <w:tcBorders>
              <w:top w:val="nil"/>
              <w:left w:val="nil"/>
              <w:bottom w:val="single" w:sz="4" w:space="0" w:color="auto"/>
              <w:right w:val="single" w:sz="4" w:space="0" w:color="auto"/>
            </w:tcBorders>
            <w:shd w:val="clear" w:color="auto" w:fill="auto"/>
            <w:vAlign w:val="center"/>
            <w:hideMark/>
          </w:tcPr>
          <w:p w14:paraId="04D30A6A" w14:textId="77777777" w:rsidR="00EE7654" w:rsidRPr="00344E75" w:rsidRDefault="00EE7654" w:rsidP="00835D3F">
            <w:pPr>
              <w:rPr>
                <w:lang w:val="el-GR"/>
              </w:rPr>
            </w:pPr>
            <w:r w:rsidRPr="00344E75">
              <w:rPr>
                <w:lang w:val="el-GR"/>
              </w:rPr>
              <w:t>Οργάνωση Υλοποίησης Έργου (Φάσεις, χρονοδιάγραμμα, Παραδοτέα)</w:t>
            </w:r>
          </w:p>
        </w:tc>
        <w:tc>
          <w:tcPr>
            <w:tcW w:w="1794" w:type="dxa"/>
            <w:tcBorders>
              <w:top w:val="nil"/>
              <w:left w:val="nil"/>
              <w:bottom w:val="single" w:sz="4" w:space="0" w:color="auto"/>
              <w:right w:val="single" w:sz="4" w:space="0" w:color="auto"/>
            </w:tcBorders>
            <w:shd w:val="clear" w:color="auto" w:fill="auto"/>
            <w:vAlign w:val="center"/>
            <w:hideMark/>
          </w:tcPr>
          <w:p w14:paraId="2F43422D" w14:textId="77777777" w:rsidR="00EE7654" w:rsidRPr="001D4721" w:rsidRDefault="00EE7654" w:rsidP="00835D3F">
            <w:pPr>
              <w:jc w:val="center"/>
            </w:pPr>
            <w:r w:rsidRPr="001D4721">
              <w:t>1,0%</w:t>
            </w:r>
          </w:p>
        </w:tc>
        <w:tc>
          <w:tcPr>
            <w:tcW w:w="1846" w:type="dxa"/>
            <w:tcBorders>
              <w:top w:val="nil"/>
              <w:left w:val="nil"/>
              <w:bottom w:val="single" w:sz="4" w:space="0" w:color="auto"/>
              <w:right w:val="single" w:sz="4" w:space="0" w:color="auto"/>
            </w:tcBorders>
            <w:shd w:val="clear" w:color="auto" w:fill="auto"/>
          </w:tcPr>
          <w:p w14:paraId="424E8C49" w14:textId="77777777" w:rsidR="00EE7654" w:rsidRPr="001D4721" w:rsidRDefault="00EE7654" w:rsidP="00835D3F">
            <w:pPr>
              <w:jc w:val="center"/>
            </w:pPr>
          </w:p>
        </w:tc>
      </w:tr>
      <w:tr w:rsidR="00EE7654" w:rsidRPr="001D4721" w14:paraId="38F740B8"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D18F9B3" w14:textId="77777777" w:rsidR="00EE7654" w:rsidRPr="00344E75" w:rsidRDefault="00EE7654" w:rsidP="00835D3F">
            <w:pPr>
              <w:suppressAutoHyphens w:val="0"/>
              <w:spacing w:after="0"/>
              <w:jc w:val="left"/>
              <w:rPr>
                <w:b/>
                <w:bCs/>
                <w:color w:val="000000"/>
                <w:lang w:val="el-GR"/>
              </w:rPr>
            </w:pPr>
            <w:r w:rsidRPr="00344E75">
              <w:rPr>
                <w:b/>
                <w:bCs/>
                <w:color w:val="000000"/>
                <w:lang w:val="el-GR"/>
              </w:rPr>
              <w:t xml:space="preserve">ΑΘΡΟΙΣΜΑ ΣΥΝΤΕΛΕΣΤΩΝ ΒΑΡΥΤΗΤΑΣ ΟΜΑΔΑΣ </w:t>
            </w:r>
            <w:r>
              <w:rPr>
                <w:b/>
                <w:bCs/>
                <w:color w:val="000000"/>
                <w:lang w:val="el-GR"/>
              </w:rPr>
              <w:t>Δ</w:t>
            </w:r>
            <w:r w:rsidRPr="00344E75">
              <w:rPr>
                <w:b/>
                <w:bCs/>
                <w:color w:val="000000"/>
                <w:lang w:val="el-GR"/>
              </w:rPr>
              <w:t xml:space="preserve">    </w:t>
            </w:r>
          </w:p>
        </w:tc>
        <w:tc>
          <w:tcPr>
            <w:tcW w:w="1794" w:type="dxa"/>
            <w:tcBorders>
              <w:top w:val="nil"/>
              <w:left w:val="nil"/>
              <w:bottom w:val="single" w:sz="4" w:space="0" w:color="auto"/>
              <w:right w:val="single" w:sz="4" w:space="0" w:color="auto"/>
            </w:tcBorders>
            <w:shd w:val="clear" w:color="auto" w:fill="auto"/>
            <w:vAlign w:val="center"/>
            <w:hideMark/>
          </w:tcPr>
          <w:p w14:paraId="42305019" w14:textId="77777777" w:rsidR="00EE7654" w:rsidRPr="001D4721" w:rsidRDefault="00EE7654" w:rsidP="00835D3F">
            <w:pPr>
              <w:suppressAutoHyphens w:val="0"/>
              <w:spacing w:after="0"/>
              <w:jc w:val="center"/>
              <w:rPr>
                <w:b/>
                <w:bCs/>
                <w:color w:val="000000"/>
              </w:rPr>
            </w:pPr>
            <w:r>
              <w:rPr>
                <w:b/>
                <w:bCs/>
                <w:color w:val="000000"/>
              </w:rPr>
              <w:t>10,5%</w:t>
            </w:r>
          </w:p>
        </w:tc>
        <w:tc>
          <w:tcPr>
            <w:tcW w:w="1846" w:type="dxa"/>
            <w:tcBorders>
              <w:top w:val="nil"/>
              <w:left w:val="nil"/>
              <w:bottom w:val="single" w:sz="4" w:space="0" w:color="auto"/>
              <w:right w:val="single" w:sz="4" w:space="0" w:color="auto"/>
            </w:tcBorders>
            <w:shd w:val="clear" w:color="auto" w:fill="auto"/>
          </w:tcPr>
          <w:p w14:paraId="527DA387" w14:textId="77777777" w:rsidR="00EE7654" w:rsidRDefault="00EE7654" w:rsidP="00835D3F">
            <w:pPr>
              <w:suppressAutoHyphens w:val="0"/>
              <w:spacing w:after="0"/>
              <w:jc w:val="center"/>
              <w:rPr>
                <w:b/>
                <w:bCs/>
                <w:color w:val="000000"/>
              </w:rPr>
            </w:pPr>
          </w:p>
        </w:tc>
      </w:tr>
      <w:tr w:rsidR="00EE7654" w:rsidRPr="001D4721" w14:paraId="5E2598CD"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7AA20C" w14:textId="77777777" w:rsidR="00EE7654" w:rsidRPr="00611FA2" w:rsidRDefault="00EE7654" w:rsidP="00835D3F">
            <w:pPr>
              <w:suppressAutoHyphens w:val="0"/>
              <w:spacing w:after="0"/>
              <w:rPr>
                <w:b/>
                <w:bCs/>
                <w:color w:val="000000"/>
                <w:lang w:val="el-GR"/>
              </w:rPr>
            </w:pPr>
            <w:r w:rsidRPr="00611FA2">
              <w:rPr>
                <w:b/>
                <w:bCs/>
                <w:color w:val="000000"/>
                <w:lang w:val="el-GR"/>
              </w:rPr>
              <w:t>ΟΜΑΔΑ Ε: Προσφερόμενες Υπηρεσίες</w:t>
            </w: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7BA7599B" w14:textId="77777777" w:rsidR="00EE7654" w:rsidRPr="001D4721" w:rsidRDefault="00EE7654" w:rsidP="00835D3F">
            <w:pPr>
              <w:suppressAutoHyphens w:val="0"/>
              <w:spacing w:after="0"/>
              <w:rPr>
                <w:b/>
                <w:bCs/>
                <w:color w:val="000000"/>
              </w:rPr>
            </w:pPr>
          </w:p>
        </w:tc>
      </w:tr>
      <w:tr w:rsidR="00EE7654" w:rsidRPr="001D4721" w14:paraId="7E7AD3DF" w14:textId="77777777" w:rsidTr="00835D3F">
        <w:trPr>
          <w:trHeight w:val="2565"/>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6363E1D6" w14:textId="77777777" w:rsidR="00EE7654" w:rsidRPr="001D4721" w:rsidRDefault="00EE7654" w:rsidP="00835D3F">
            <w:pPr>
              <w:suppressAutoHyphens w:val="0"/>
              <w:spacing w:after="0"/>
              <w:ind w:firstLineChars="100" w:firstLine="220"/>
              <w:jc w:val="left"/>
            </w:pPr>
            <w:r w:rsidRPr="001D4721">
              <w:lastRenderedPageBreak/>
              <w:t>Ε1</w:t>
            </w:r>
          </w:p>
        </w:tc>
        <w:tc>
          <w:tcPr>
            <w:tcW w:w="4752" w:type="dxa"/>
            <w:tcBorders>
              <w:top w:val="nil"/>
              <w:left w:val="nil"/>
              <w:bottom w:val="single" w:sz="4" w:space="0" w:color="auto"/>
              <w:right w:val="single" w:sz="4" w:space="0" w:color="auto"/>
            </w:tcBorders>
            <w:shd w:val="clear" w:color="auto" w:fill="auto"/>
            <w:vAlign w:val="center"/>
            <w:hideMark/>
          </w:tcPr>
          <w:p w14:paraId="09DBC821" w14:textId="77777777" w:rsidR="00EE7654" w:rsidRPr="00A71DCA" w:rsidRDefault="00EE7654" w:rsidP="00835D3F">
            <w:pPr>
              <w:suppressAutoHyphens w:val="0"/>
              <w:spacing w:after="0"/>
              <w:jc w:val="left"/>
              <w:rPr>
                <w:lang w:val="el-GR"/>
              </w:rPr>
            </w:pPr>
            <w:r w:rsidRPr="00A71DCA">
              <w:rPr>
                <w:lang w:val="el-GR"/>
              </w:rPr>
              <w:t>Υπηρεσίες Μελέτης Εφαρμογής</w:t>
            </w:r>
            <w:r w:rsidRPr="00A71DCA">
              <w:rPr>
                <w:lang w:val="el-GR"/>
              </w:rPr>
              <w:br/>
              <w:t xml:space="preserve">- Ο βαθμός εξειδίκευσης μεταξύ της μεθοδολογίας υλοποίησης του Έργου και της Μελέτης Εφαρμογής. Η εξειδίκευση των φάσεων και η ανάλυση των επιχειρησιακών απαιτήσεων σε σχέση με τις απαιτήσεις της σύμβασης, τις προτεινόμενες μεθοδολογίες και τη </w:t>
            </w:r>
            <w:proofErr w:type="spellStart"/>
            <w:r w:rsidRPr="00A71DCA">
              <w:rPr>
                <w:lang w:val="el-GR"/>
              </w:rPr>
              <w:t>ρεαλιστικότητα</w:t>
            </w:r>
            <w:proofErr w:type="spellEnd"/>
            <w:r w:rsidRPr="00A71DCA">
              <w:rPr>
                <w:lang w:val="el-GR"/>
              </w:rPr>
              <w:t xml:space="preserve"> της προσέγγισης</w:t>
            </w:r>
            <w:r w:rsidRPr="00A71DCA">
              <w:rPr>
                <w:lang w:val="el-GR"/>
              </w:rPr>
              <w:br/>
              <w:t xml:space="preserve">- Ο βαθμός της </w:t>
            </w:r>
            <w:proofErr w:type="spellStart"/>
            <w:r w:rsidRPr="00A71DCA">
              <w:rPr>
                <w:lang w:val="el-GR"/>
              </w:rPr>
              <w:t>εφικτότητας</w:t>
            </w:r>
            <w:proofErr w:type="spellEnd"/>
            <w:r w:rsidRPr="00A71DCA">
              <w:rPr>
                <w:lang w:val="el-GR"/>
              </w:rPr>
              <w:t>, ρεαλισμού και αποτελεσματικότητας της προσέγγισης, ανάλογα με την κρισιμότητα που αναγνωρίζει ο υποψήφιος Ανάδοχος σε επιμέρους παράγοντες επιτυχίας του Έργου</w:t>
            </w:r>
          </w:p>
        </w:tc>
        <w:tc>
          <w:tcPr>
            <w:tcW w:w="1794" w:type="dxa"/>
            <w:tcBorders>
              <w:top w:val="nil"/>
              <w:left w:val="nil"/>
              <w:bottom w:val="single" w:sz="4" w:space="0" w:color="auto"/>
              <w:right w:val="single" w:sz="4" w:space="0" w:color="auto"/>
            </w:tcBorders>
            <w:shd w:val="clear" w:color="auto" w:fill="auto"/>
            <w:vAlign w:val="center"/>
            <w:hideMark/>
          </w:tcPr>
          <w:p w14:paraId="4F99575B" w14:textId="77777777" w:rsidR="00EE7654" w:rsidRPr="00A71DCA" w:rsidRDefault="00EE7654" w:rsidP="00835D3F">
            <w:pPr>
              <w:suppressAutoHyphens w:val="0"/>
              <w:spacing w:after="0"/>
              <w:jc w:val="center"/>
            </w:pPr>
            <w:r w:rsidRPr="00A71DCA">
              <w:t>4,0%</w:t>
            </w:r>
          </w:p>
        </w:tc>
        <w:tc>
          <w:tcPr>
            <w:tcW w:w="1846" w:type="dxa"/>
            <w:tcBorders>
              <w:top w:val="nil"/>
              <w:left w:val="nil"/>
              <w:bottom w:val="single" w:sz="4" w:space="0" w:color="auto"/>
              <w:right w:val="single" w:sz="4" w:space="0" w:color="auto"/>
            </w:tcBorders>
            <w:shd w:val="clear" w:color="auto" w:fill="auto"/>
            <w:vAlign w:val="center"/>
          </w:tcPr>
          <w:p w14:paraId="48B90ED5" w14:textId="77777777" w:rsidR="00EE7654" w:rsidRPr="001D4721" w:rsidRDefault="00EE7654" w:rsidP="00835D3F">
            <w:pPr>
              <w:suppressAutoHyphens w:val="0"/>
              <w:spacing w:after="0"/>
              <w:jc w:val="left"/>
            </w:pPr>
            <w:r w:rsidRPr="00D66ECA">
              <w:t>4.Υπ</w:t>
            </w:r>
            <w:proofErr w:type="spellStart"/>
            <w:r w:rsidRPr="00D66ECA">
              <w:t>ηρεσίες</w:t>
            </w:r>
            <w:proofErr w:type="spellEnd"/>
          </w:p>
        </w:tc>
      </w:tr>
      <w:tr w:rsidR="00EE7654" w:rsidRPr="001D4721" w14:paraId="2F006B05" w14:textId="77777777" w:rsidTr="00835D3F">
        <w:trPr>
          <w:trHeight w:val="471"/>
        </w:trPr>
        <w:tc>
          <w:tcPr>
            <w:tcW w:w="1344" w:type="dxa"/>
            <w:tcBorders>
              <w:top w:val="nil"/>
              <w:left w:val="single" w:sz="4" w:space="0" w:color="auto"/>
              <w:bottom w:val="single" w:sz="4" w:space="0" w:color="auto"/>
              <w:right w:val="single" w:sz="4" w:space="0" w:color="auto"/>
            </w:tcBorders>
            <w:shd w:val="clear" w:color="auto" w:fill="auto"/>
            <w:vAlign w:val="center"/>
          </w:tcPr>
          <w:p w14:paraId="491F11B0" w14:textId="77777777" w:rsidR="00EE7654" w:rsidRPr="00344E75" w:rsidRDefault="00EE7654" w:rsidP="00835D3F">
            <w:pPr>
              <w:suppressAutoHyphens w:val="0"/>
              <w:spacing w:after="0"/>
              <w:ind w:firstLineChars="100" w:firstLine="220"/>
              <w:jc w:val="left"/>
              <w:rPr>
                <w:lang w:val="el-GR"/>
              </w:rPr>
            </w:pPr>
            <w:r>
              <w:rPr>
                <w:lang w:val="el-GR"/>
              </w:rPr>
              <w:t>Ε2</w:t>
            </w:r>
          </w:p>
        </w:tc>
        <w:tc>
          <w:tcPr>
            <w:tcW w:w="4752" w:type="dxa"/>
            <w:tcBorders>
              <w:top w:val="nil"/>
              <w:left w:val="nil"/>
              <w:bottom w:val="single" w:sz="4" w:space="0" w:color="auto"/>
              <w:right w:val="single" w:sz="4" w:space="0" w:color="auto"/>
            </w:tcBorders>
            <w:shd w:val="clear" w:color="auto" w:fill="auto"/>
            <w:vAlign w:val="center"/>
          </w:tcPr>
          <w:p w14:paraId="47F67A8F" w14:textId="77777777" w:rsidR="00EE7654" w:rsidRPr="00611FA2" w:rsidRDefault="00EE7654" w:rsidP="00835D3F">
            <w:pPr>
              <w:suppressAutoHyphens w:val="0"/>
              <w:spacing w:after="0"/>
              <w:jc w:val="left"/>
              <w:rPr>
                <w:lang w:val="el-GR"/>
              </w:rPr>
            </w:pPr>
            <w:r w:rsidRPr="00611FA2">
              <w:rPr>
                <w:color w:val="000000"/>
                <w:lang w:val="el-GR"/>
              </w:rPr>
              <w:t>Υπηρεσίες Εκπαίδευσης</w:t>
            </w:r>
          </w:p>
        </w:tc>
        <w:tc>
          <w:tcPr>
            <w:tcW w:w="1794" w:type="dxa"/>
            <w:tcBorders>
              <w:top w:val="nil"/>
              <w:left w:val="nil"/>
              <w:bottom w:val="single" w:sz="4" w:space="0" w:color="auto"/>
              <w:right w:val="single" w:sz="4" w:space="0" w:color="auto"/>
            </w:tcBorders>
            <w:shd w:val="clear" w:color="auto" w:fill="auto"/>
            <w:vAlign w:val="center"/>
          </w:tcPr>
          <w:p w14:paraId="55C88FD2" w14:textId="77777777" w:rsidR="00EE7654" w:rsidRPr="00A71DCA" w:rsidRDefault="00EE7654" w:rsidP="00835D3F">
            <w:pPr>
              <w:suppressAutoHyphens w:val="0"/>
              <w:spacing w:after="0"/>
              <w:jc w:val="center"/>
              <w:rPr>
                <w:lang w:val="el-GR"/>
              </w:rPr>
            </w:pPr>
            <w:r w:rsidRPr="00A71DCA">
              <w:rPr>
                <w:lang w:val="el-GR"/>
              </w:rPr>
              <w:t>3,0%</w:t>
            </w:r>
          </w:p>
        </w:tc>
        <w:tc>
          <w:tcPr>
            <w:tcW w:w="1846" w:type="dxa"/>
            <w:tcBorders>
              <w:top w:val="nil"/>
              <w:left w:val="nil"/>
              <w:bottom w:val="single" w:sz="4" w:space="0" w:color="auto"/>
              <w:right w:val="single" w:sz="4" w:space="0" w:color="auto"/>
            </w:tcBorders>
            <w:shd w:val="clear" w:color="auto" w:fill="auto"/>
            <w:vAlign w:val="center"/>
          </w:tcPr>
          <w:p w14:paraId="0A425D42" w14:textId="77777777" w:rsidR="00EE7654" w:rsidRPr="001D4721" w:rsidRDefault="00EE7654" w:rsidP="00835D3F">
            <w:pPr>
              <w:suppressAutoHyphens w:val="0"/>
              <w:spacing w:after="0"/>
              <w:jc w:val="left"/>
            </w:pPr>
            <w:r w:rsidRPr="00D66ECA">
              <w:t>4.</w:t>
            </w:r>
            <w:r w:rsidRPr="00611FA2">
              <w:rPr>
                <w:lang w:val="el-GR"/>
              </w:rPr>
              <w:t>Υπηρεσίες</w:t>
            </w:r>
          </w:p>
        </w:tc>
      </w:tr>
      <w:tr w:rsidR="00EE7654" w:rsidRPr="001D4721" w14:paraId="0AB82A14" w14:textId="77777777" w:rsidTr="00835D3F">
        <w:trPr>
          <w:trHeight w:val="418"/>
        </w:trPr>
        <w:tc>
          <w:tcPr>
            <w:tcW w:w="1344" w:type="dxa"/>
            <w:tcBorders>
              <w:top w:val="nil"/>
              <w:left w:val="single" w:sz="4" w:space="0" w:color="auto"/>
              <w:bottom w:val="single" w:sz="4" w:space="0" w:color="auto"/>
              <w:right w:val="single" w:sz="4" w:space="0" w:color="auto"/>
            </w:tcBorders>
            <w:shd w:val="clear" w:color="auto" w:fill="auto"/>
            <w:vAlign w:val="center"/>
          </w:tcPr>
          <w:p w14:paraId="3E166194" w14:textId="77777777" w:rsidR="00EE7654" w:rsidRDefault="00EE7654" w:rsidP="00835D3F">
            <w:pPr>
              <w:suppressAutoHyphens w:val="0"/>
              <w:spacing w:after="0"/>
              <w:ind w:firstLineChars="100" w:firstLine="220"/>
              <w:jc w:val="left"/>
              <w:rPr>
                <w:lang w:val="el-GR"/>
              </w:rPr>
            </w:pPr>
            <w:r>
              <w:rPr>
                <w:lang w:val="el-GR"/>
              </w:rPr>
              <w:t>Ε3</w:t>
            </w:r>
          </w:p>
        </w:tc>
        <w:tc>
          <w:tcPr>
            <w:tcW w:w="4752" w:type="dxa"/>
            <w:tcBorders>
              <w:top w:val="nil"/>
              <w:left w:val="nil"/>
              <w:bottom w:val="single" w:sz="4" w:space="0" w:color="auto"/>
              <w:right w:val="single" w:sz="4" w:space="0" w:color="auto"/>
            </w:tcBorders>
            <w:shd w:val="clear" w:color="auto" w:fill="auto"/>
            <w:vAlign w:val="center"/>
          </w:tcPr>
          <w:p w14:paraId="7BAA3E88" w14:textId="77777777" w:rsidR="00EE7654" w:rsidRPr="00A71DCA" w:rsidRDefault="00EE7654" w:rsidP="00835D3F">
            <w:pPr>
              <w:suppressAutoHyphens w:val="0"/>
              <w:spacing w:after="0"/>
              <w:jc w:val="left"/>
              <w:rPr>
                <w:color w:val="000000"/>
                <w:lang w:val="el-GR"/>
              </w:rPr>
            </w:pPr>
            <w:r w:rsidRPr="00A71DCA">
              <w:rPr>
                <w:color w:val="000000"/>
                <w:lang w:val="el-GR"/>
              </w:rPr>
              <w:t>Υπηρεσίες Επιτόπιας Υποστήριξης</w:t>
            </w:r>
          </w:p>
        </w:tc>
        <w:tc>
          <w:tcPr>
            <w:tcW w:w="1794" w:type="dxa"/>
            <w:tcBorders>
              <w:top w:val="nil"/>
              <w:left w:val="nil"/>
              <w:bottom w:val="single" w:sz="4" w:space="0" w:color="auto"/>
              <w:right w:val="single" w:sz="4" w:space="0" w:color="auto"/>
            </w:tcBorders>
            <w:shd w:val="clear" w:color="auto" w:fill="auto"/>
            <w:vAlign w:val="center"/>
          </w:tcPr>
          <w:p w14:paraId="4D2DEA75" w14:textId="77777777" w:rsidR="00EE7654" w:rsidRPr="00A71DCA" w:rsidRDefault="00EE7654" w:rsidP="00835D3F">
            <w:pPr>
              <w:suppressAutoHyphens w:val="0"/>
              <w:spacing w:after="0"/>
              <w:jc w:val="center"/>
              <w:rPr>
                <w:lang w:val="el-GR"/>
              </w:rPr>
            </w:pPr>
            <w:r w:rsidRPr="00A71DCA">
              <w:rPr>
                <w:lang w:val="el-GR"/>
              </w:rPr>
              <w:t>5,0%</w:t>
            </w:r>
          </w:p>
        </w:tc>
        <w:tc>
          <w:tcPr>
            <w:tcW w:w="1846" w:type="dxa"/>
            <w:tcBorders>
              <w:top w:val="nil"/>
              <w:left w:val="nil"/>
              <w:bottom w:val="single" w:sz="4" w:space="0" w:color="auto"/>
              <w:right w:val="single" w:sz="4" w:space="0" w:color="auto"/>
            </w:tcBorders>
            <w:shd w:val="clear" w:color="auto" w:fill="auto"/>
            <w:vAlign w:val="center"/>
          </w:tcPr>
          <w:p w14:paraId="75885880" w14:textId="77777777" w:rsidR="00EE7654" w:rsidRPr="001D4721" w:rsidRDefault="00EE7654" w:rsidP="00835D3F">
            <w:pPr>
              <w:suppressAutoHyphens w:val="0"/>
              <w:spacing w:after="0"/>
              <w:jc w:val="left"/>
            </w:pPr>
            <w:r w:rsidRPr="00D66ECA">
              <w:t>4.Υπ</w:t>
            </w:r>
            <w:proofErr w:type="spellStart"/>
            <w:r w:rsidRPr="00D66ECA">
              <w:t>ηρεσίες</w:t>
            </w:r>
            <w:proofErr w:type="spellEnd"/>
          </w:p>
        </w:tc>
      </w:tr>
      <w:tr w:rsidR="00EE7654" w:rsidRPr="001D4721" w14:paraId="42989C4E" w14:textId="77777777" w:rsidTr="00835D3F">
        <w:trPr>
          <w:trHeight w:val="418"/>
        </w:trPr>
        <w:tc>
          <w:tcPr>
            <w:tcW w:w="1344" w:type="dxa"/>
            <w:tcBorders>
              <w:top w:val="nil"/>
              <w:left w:val="single" w:sz="4" w:space="0" w:color="auto"/>
              <w:bottom w:val="single" w:sz="4" w:space="0" w:color="auto"/>
              <w:right w:val="single" w:sz="4" w:space="0" w:color="auto"/>
            </w:tcBorders>
            <w:shd w:val="clear" w:color="auto" w:fill="auto"/>
            <w:vAlign w:val="center"/>
          </w:tcPr>
          <w:p w14:paraId="5632F33E" w14:textId="77777777" w:rsidR="00EE7654" w:rsidRDefault="00EE7654" w:rsidP="00835D3F">
            <w:pPr>
              <w:suppressAutoHyphens w:val="0"/>
              <w:spacing w:after="0"/>
              <w:ind w:firstLineChars="100" w:firstLine="220"/>
              <w:jc w:val="left"/>
              <w:rPr>
                <w:lang w:val="el-GR"/>
              </w:rPr>
            </w:pPr>
            <w:r>
              <w:rPr>
                <w:lang w:val="el-GR"/>
              </w:rPr>
              <w:t>Ε4</w:t>
            </w:r>
          </w:p>
        </w:tc>
        <w:tc>
          <w:tcPr>
            <w:tcW w:w="4752" w:type="dxa"/>
            <w:tcBorders>
              <w:top w:val="nil"/>
              <w:left w:val="nil"/>
              <w:bottom w:val="single" w:sz="4" w:space="0" w:color="auto"/>
              <w:right w:val="single" w:sz="4" w:space="0" w:color="auto"/>
            </w:tcBorders>
            <w:shd w:val="clear" w:color="auto" w:fill="auto"/>
            <w:vAlign w:val="center"/>
          </w:tcPr>
          <w:p w14:paraId="7BAA7147" w14:textId="77777777" w:rsidR="00EE7654" w:rsidRPr="00A71DCA" w:rsidRDefault="00EE7654" w:rsidP="00835D3F">
            <w:pPr>
              <w:suppressAutoHyphens w:val="0"/>
              <w:spacing w:after="0"/>
              <w:jc w:val="left"/>
              <w:rPr>
                <w:color w:val="000000"/>
                <w:lang w:val="el-GR"/>
              </w:rPr>
            </w:pPr>
            <w:r w:rsidRPr="00A71DCA">
              <w:rPr>
                <w:color w:val="000000"/>
                <w:lang w:val="el-GR"/>
              </w:rPr>
              <w:t>Υπηρεσίες Ανάπτυξης και Μετάπτωσης Εφαρμογών</w:t>
            </w:r>
            <w:r w:rsidRPr="00A71DCA">
              <w:rPr>
                <w:color w:val="000000"/>
                <w:lang w:val="el-GR"/>
              </w:rPr>
              <w:tab/>
            </w:r>
          </w:p>
        </w:tc>
        <w:tc>
          <w:tcPr>
            <w:tcW w:w="1794" w:type="dxa"/>
            <w:tcBorders>
              <w:top w:val="nil"/>
              <w:left w:val="nil"/>
              <w:bottom w:val="single" w:sz="4" w:space="0" w:color="auto"/>
              <w:right w:val="single" w:sz="4" w:space="0" w:color="auto"/>
            </w:tcBorders>
            <w:shd w:val="clear" w:color="auto" w:fill="auto"/>
            <w:vAlign w:val="center"/>
          </w:tcPr>
          <w:p w14:paraId="54C8B63D" w14:textId="77777777" w:rsidR="00EE7654" w:rsidRPr="00A71DCA" w:rsidRDefault="00EE7654" w:rsidP="00835D3F">
            <w:pPr>
              <w:suppressAutoHyphens w:val="0"/>
              <w:spacing w:after="0"/>
              <w:jc w:val="center"/>
            </w:pPr>
            <w:r w:rsidRPr="00A71DCA">
              <w:rPr>
                <w:lang w:val="el-GR"/>
              </w:rPr>
              <w:t>10,0%</w:t>
            </w:r>
          </w:p>
        </w:tc>
        <w:tc>
          <w:tcPr>
            <w:tcW w:w="1846" w:type="dxa"/>
            <w:tcBorders>
              <w:top w:val="nil"/>
              <w:left w:val="nil"/>
              <w:bottom w:val="single" w:sz="4" w:space="0" w:color="auto"/>
              <w:right w:val="single" w:sz="4" w:space="0" w:color="auto"/>
            </w:tcBorders>
            <w:shd w:val="clear" w:color="auto" w:fill="auto"/>
            <w:vAlign w:val="center"/>
          </w:tcPr>
          <w:p w14:paraId="33042F55" w14:textId="77777777" w:rsidR="00EE7654" w:rsidRPr="001D4721" w:rsidRDefault="00EE7654" w:rsidP="00835D3F">
            <w:pPr>
              <w:suppressAutoHyphens w:val="0"/>
              <w:spacing w:after="0"/>
              <w:jc w:val="left"/>
            </w:pPr>
            <w:r w:rsidRPr="00D66ECA">
              <w:t>4.Υπ</w:t>
            </w:r>
            <w:proofErr w:type="spellStart"/>
            <w:r w:rsidRPr="00D66ECA">
              <w:t>ηρεσίες</w:t>
            </w:r>
            <w:proofErr w:type="spellEnd"/>
          </w:p>
        </w:tc>
      </w:tr>
      <w:tr w:rsidR="00EE7654" w:rsidRPr="001D4721" w14:paraId="1BCF0EAF"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3B140A9" w14:textId="77777777" w:rsidR="00EE7654" w:rsidRPr="00344E75" w:rsidRDefault="00EE7654" w:rsidP="00835D3F">
            <w:pPr>
              <w:suppressAutoHyphens w:val="0"/>
              <w:spacing w:after="0"/>
              <w:rPr>
                <w:b/>
                <w:bCs/>
                <w:color w:val="000000"/>
                <w:lang w:val="el-GR"/>
              </w:rPr>
            </w:pPr>
            <w:r w:rsidRPr="00344E75">
              <w:rPr>
                <w:b/>
                <w:bCs/>
                <w:color w:val="000000"/>
                <w:lang w:val="el-GR"/>
              </w:rPr>
              <w:t>ΑΘΡΟΙΣΜΑ ΣΥΝΤΕΛΕΣΤΩΝ ΒΑΡΥΤΗΤΑΣ ΟΜΑΔΑΣ Ε</w:t>
            </w:r>
          </w:p>
        </w:tc>
        <w:tc>
          <w:tcPr>
            <w:tcW w:w="1794" w:type="dxa"/>
            <w:tcBorders>
              <w:top w:val="nil"/>
              <w:left w:val="nil"/>
              <w:bottom w:val="single" w:sz="4" w:space="0" w:color="auto"/>
              <w:right w:val="single" w:sz="4" w:space="0" w:color="auto"/>
            </w:tcBorders>
            <w:shd w:val="clear" w:color="000000" w:fill="D9D9D9"/>
            <w:vAlign w:val="center"/>
            <w:hideMark/>
          </w:tcPr>
          <w:p w14:paraId="720A9BE9" w14:textId="77777777" w:rsidR="00EE7654" w:rsidRPr="001D4721" w:rsidRDefault="00EE7654" w:rsidP="00835D3F">
            <w:pPr>
              <w:suppressAutoHyphens w:val="0"/>
              <w:spacing w:after="0"/>
              <w:jc w:val="center"/>
              <w:rPr>
                <w:b/>
                <w:bCs/>
                <w:color w:val="000000"/>
              </w:rPr>
            </w:pPr>
            <w:r>
              <w:rPr>
                <w:b/>
                <w:bCs/>
                <w:color w:val="000000"/>
              </w:rPr>
              <w:t>22</w:t>
            </w:r>
            <w:r w:rsidRPr="001D4721">
              <w:rPr>
                <w:b/>
                <w:bCs/>
                <w:color w:val="000000"/>
              </w:rPr>
              <w:t>%</w:t>
            </w:r>
          </w:p>
        </w:tc>
        <w:tc>
          <w:tcPr>
            <w:tcW w:w="1846" w:type="dxa"/>
            <w:tcBorders>
              <w:top w:val="nil"/>
              <w:left w:val="nil"/>
              <w:bottom w:val="single" w:sz="4" w:space="0" w:color="auto"/>
              <w:right w:val="single" w:sz="4" w:space="0" w:color="auto"/>
            </w:tcBorders>
            <w:shd w:val="clear" w:color="000000" w:fill="D9D9D9"/>
          </w:tcPr>
          <w:p w14:paraId="1C0C380D" w14:textId="77777777" w:rsidR="00EE7654" w:rsidRDefault="00EE7654" w:rsidP="00835D3F">
            <w:pPr>
              <w:suppressAutoHyphens w:val="0"/>
              <w:spacing w:after="0"/>
              <w:jc w:val="center"/>
              <w:rPr>
                <w:b/>
                <w:bCs/>
                <w:color w:val="000000"/>
              </w:rPr>
            </w:pPr>
          </w:p>
        </w:tc>
      </w:tr>
      <w:tr w:rsidR="00EE7654" w:rsidRPr="00DC7A23" w14:paraId="556DF747" w14:textId="77777777" w:rsidTr="00835D3F">
        <w:trPr>
          <w:trHeight w:val="285"/>
        </w:trPr>
        <w:tc>
          <w:tcPr>
            <w:tcW w:w="789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14:paraId="71731FBF" w14:textId="77777777" w:rsidR="00EE7654" w:rsidRPr="00344E75" w:rsidRDefault="00EE7654" w:rsidP="00835D3F">
            <w:pPr>
              <w:suppressAutoHyphens w:val="0"/>
              <w:spacing w:after="0"/>
              <w:rPr>
                <w:b/>
                <w:bCs/>
                <w:color w:val="000000"/>
                <w:lang w:val="el-GR"/>
              </w:rPr>
            </w:pPr>
            <w:r w:rsidRPr="00344E75">
              <w:rPr>
                <w:b/>
                <w:bCs/>
                <w:color w:val="000000"/>
                <w:lang w:val="el-GR"/>
              </w:rPr>
              <w:t>ΟΜΑΔΑ ΣΤ: Μεθοδολογία Οργάνωσης και  Διοίκησης  Έργου</w:t>
            </w:r>
          </w:p>
        </w:tc>
        <w:tc>
          <w:tcPr>
            <w:tcW w:w="1846" w:type="dxa"/>
            <w:tcBorders>
              <w:top w:val="single" w:sz="4" w:space="0" w:color="auto"/>
              <w:left w:val="single" w:sz="4" w:space="0" w:color="auto"/>
              <w:bottom w:val="single" w:sz="4" w:space="0" w:color="auto"/>
              <w:right w:val="single" w:sz="4" w:space="0" w:color="auto"/>
            </w:tcBorders>
            <w:shd w:val="clear" w:color="000000" w:fill="D9D9D9"/>
          </w:tcPr>
          <w:p w14:paraId="6895C9DC" w14:textId="77777777" w:rsidR="00EE7654" w:rsidRPr="00A879FC" w:rsidRDefault="00EE7654" w:rsidP="00835D3F">
            <w:pPr>
              <w:suppressAutoHyphens w:val="0"/>
              <w:spacing w:after="0"/>
              <w:rPr>
                <w:b/>
                <w:bCs/>
                <w:color w:val="000000"/>
                <w:lang w:val="el-GR"/>
              </w:rPr>
            </w:pPr>
          </w:p>
        </w:tc>
      </w:tr>
      <w:tr w:rsidR="00EE7654" w:rsidRPr="001D4721" w14:paraId="44F3B2B0" w14:textId="77777777" w:rsidTr="00835D3F">
        <w:trPr>
          <w:trHeight w:val="1140"/>
        </w:trPr>
        <w:tc>
          <w:tcPr>
            <w:tcW w:w="1344" w:type="dxa"/>
            <w:tcBorders>
              <w:top w:val="nil"/>
              <w:left w:val="single" w:sz="4" w:space="0" w:color="auto"/>
              <w:bottom w:val="single" w:sz="4" w:space="0" w:color="auto"/>
              <w:right w:val="single" w:sz="4" w:space="0" w:color="auto"/>
            </w:tcBorders>
            <w:shd w:val="clear" w:color="auto" w:fill="auto"/>
            <w:vAlign w:val="center"/>
            <w:hideMark/>
          </w:tcPr>
          <w:p w14:paraId="76B45062" w14:textId="77777777" w:rsidR="00EE7654" w:rsidRPr="001D4721" w:rsidRDefault="00EE7654" w:rsidP="00835D3F">
            <w:pPr>
              <w:suppressAutoHyphens w:val="0"/>
              <w:spacing w:after="0"/>
              <w:rPr>
                <w:color w:val="000000"/>
              </w:rPr>
            </w:pPr>
            <w:r w:rsidRPr="001D4721">
              <w:rPr>
                <w:color w:val="000000"/>
              </w:rPr>
              <w:t>ΣΤ.1</w:t>
            </w:r>
          </w:p>
        </w:tc>
        <w:tc>
          <w:tcPr>
            <w:tcW w:w="4752" w:type="dxa"/>
            <w:tcBorders>
              <w:top w:val="nil"/>
              <w:left w:val="nil"/>
              <w:bottom w:val="single" w:sz="4" w:space="0" w:color="auto"/>
              <w:right w:val="single" w:sz="4" w:space="0" w:color="auto"/>
            </w:tcBorders>
            <w:shd w:val="clear" w:color="auto" w:fill="auto"/>
            <w:vAlign w:val="center"/>
            <w:hideMark/>
          </w:tcPr>
          <w:p w14:paraId="7E7CA786" w14:textId="77777777" w:rsidR="00EE7654" w:rsidRPr="00344E75" w:rsidRDefault="00EE7654" w:rsidP="00835D3F">
            <w:pPr>
              <w:suppressAutoHyphens w:val="0"/>
              <w:spacing w:after="0"/>
              <w:jc w:val="left"/>
              <w:rPr>
                <w:color w:val="000000"/>
                <w:lang w:val="el-GR"/>
              </w:rPr>
            </w:pPr>
            <w:r w:rsidRPr="00344E75">
              <w:rPr>
                <w:color w:val="000000"/>
                <w:lang w:val="el-GR"/>
              </w:rPr>
              <w:t>Οργάνωση &amp; Διοίκηση Έργου</w:t>
            </w:r>
            <w:r w:rsidRPr="00344E75">
              <w:rPr>
                <w:color w:val="000000"/>
                <w:lang w:val="el-GR"/>
              </w:rPr>
              <w:br/>
              <w:t>- Αποτελεσματικότητα της οργάνωσης και της μεθοδολογίας διοίκησης</w:t>
            </w:r>
            <w:r w:rsidRPr="00344E75">
              <w:rPr>
                <w:color w:val="000000"/>
                <w:lang w:val="el-GR"/>
              </w:rPr>
              <w:br/>
              <w:t>- Τρόπος οργάνωσης και συγκρότησης των Ομάδων Έργων και ανταπόκρισης στις σχετικές προσκλήσεις</w:t>
            </w:r>
          </w:p>
        </w:tc>
        <w:tc>
          <w:tcPr>
            <w:tcW w:w="1794" w:type="dxa"/>
            <w:tcBorders>
              <w:top w:val="nil"/>
              <w:left w:val="nil"/>
              <w:bottom w:val="single" w:sz="4" w:space="0" w:color="auto"/>
              <w:right w:val="single" w:sz="4" w:space="0" w:color="auto"/>
            </w:tcBorders>
            <w:shd w:val="clear" w:color="auto" w:fill="auto"/>
            <w:vAlign w:val="center"/>
            <w:hideMark/>
          </w:tcPr>
          <w:p w14:paraId="0F33BD7D" w14:textId="77777777" w:rsidR="00EE7654" w:rsidRPr="001D4721" w:rsidRDefault="00EE7654" w:rsidP="00835D3F">
            <w:pPr>
              <w:suppressAutoHyphens w:val="0"/>
              <w:spacing w:after="0"/>
              <w:jc w:val="center"/>
              <w:rPr>
                <w:color w:val="000000"/>
              </w:rPr>
            </w:pPr>
            <w:r>
              <w:rPr>
                <w:color w:val="000000"/>
                <w:lang w:val="el-GR"/>
              </w:rPr>
              <w:t>4</w:t>
            </w:r>
            <w:r w:rsidRPr="001D4721">
              <w:rPr>
                <w:color w:val="000000"/>
              </w:rPr>
              <w:t>,0%</w:t>
            </w:r>
          </w:p>
        </w:tc>
        <w:tc>
          <w:tcPr>
            <w:tcW w:w="1846" w:type="dxa"/>
            <w:tcBorders>
              <w:top w:val="nil"/>
              <w:left w:val="nil"/>
              <w:bottom w:val="single" w:sz="4" w:space="0" w:color="auto"/>
              <w:right w:val="single" w:sz="4" w:space="0" w:color="auto"/>
            </w:tcBorders>
          </w:tcPr>
          <w:p w14:paraId="4EF916FC" w14:textId="77777777" w:rsidR="00EE7654" w:rsidRDefault="00EE7654" w:rsidP="00835D3F">
            <w:pPr>
              <w:suppressAutoHyphens w:val="0"/>
              <w:spacing w:after="0"/>
              <w:jc w:val="center"/>
              <w:rPr>
                <w:color w:val="000000"/>
                <w:lang w:val="el-GR"/>
              </w:rPr>
            </w:pPr>
          </w:p>
        </w:tc>
      </w:tr>
      <w:tr w:rsidR="00EE7654" w:rsidRPr="001D4721" w14:paraId="6200A347"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541AEE6A" w14:textId="77777777" w:rsidR="00EE7654" w:rsidRPr="00344E75" w:rsidRDefault="00EE7654" w:rsidP="00835D3F">
            <w:pPr>
              <w:suppressAutoHyphens w:val="0"/>
              <w:spacing w:after="0"/>
              <w:jc w:val="left"/>
              <w:rPr>
                <w:b/>
                <w:bCs/>
                <w:color w:val="000000"/>
                <w:lang w:val="el-GR"/>
              </w:rPr>
            </w:pPr>
            <w:r w:rsidRPr="00344E75">
              <w:rPr>
                <w:b/>
                <w:bCs/>
                <w:color w:val="000000"/>
                <w:lang w:val="el-GR"/>
              </w:rPr>
              <w:t>ΑΘΡΟΙΣΜΑ ΣΥΝΤΕΛΕΣΤΩΝ ΒΑΡΥΤΗΤΑΣ ΟΜΑΔΑΣ ΣΤ</w:t>
            </w:r>
          </w:p>
        </w:tc>
        <w:tc>
          <w:tcPr>
            <w:tcW w:w="1794" w:type="dxa"/>
            <w:tcBorders>
              <w:top w:val="nil"/>
              <w:left w:val="nil"/>
              <w:bottom w:val="single" w:sz="4" w:space="0" w:color="auto"/>
              <w:right w:val="single" w:sz="4" w:space="0" w:color="auto"/>
            </w:tcBorders>
            <w:shd w:val="clear" w:color="000000" w:fill="D9D9D9"/>
            <w:vAlign w:val="center"/>
            <w:hideMark/>
          </w:tcPr>
          <w:p w14:paraId="2839489A" w14:textId="77777777" w:rsidR="00EE7654" w:rsidRPr="001D4721" w:rsidRDefault="00EE7654" w:rsidP="00835D3F">
            <w:pPr>
              <w:suppressAutoHyphens w:val="0"/>
              <w:spacing w:after="0"/>
              <w:jc w:val="center"/>
              <w:rPr>
                <w:b/>
                <w:bCs/>
                <w:color w:val="000000"/>
              </w:rPr>
            </w:pPr>
            <w:r>
              <w:rPr>
                <w:b/>
                <w:bCs/>
                <w:color w:val="000000"/>
                <w:lang w:val="el-GR"/>
              </w:rPr>
              <w:t>4</w:t>
            </w:r>
            <w:r w:rsidRPr="001D4721">
              <w:rPr>
                <w:b/>
                <w:bCs/>
                <w:color w:val="000000"/>
              </w:rPr>
              <w:t>,0%</w:t>
            </w:r>
          </w:p>
        </w:tc>
        <w:tc>
          <w:tcPr>
            <w:tcW w:w="1846" w:type="dxa"/>
            <w:tcBorders>
              <w:top w:val="nil"/>
              <w:left w:val="nil"/>
              <w:bottom w:val="single" w:sz="4" w:space="0" w:color="auto"/>
              <w:right w:val="single" w:sz="4" w:space="0" w:color="auto"/>
            </w:tcBorders>
            <w:shd w:val="clear" w:color="000000" w:fill="D9D9D9"/>
          </w:tcPr>
          <w:p w14:paraId="38A30B98" w14:textId="77777777" w:rsidR="00EE7654" w:rsidRDefault="00EE7654" w:rsidP="00835D3F">
            <w:pPr>
              <w:suppressAutoHyphens w:val="0"/>
              <w:spacing w:after="0"/>
              <w:jc w:val="center"/>
              <w:rPr>
                <w:b/>
                <w:bCs/>
                <w:color w:val="000000"/>
                <w:lang w:val="el-GR"/>
              </w:rPr>
            </w:pPr>
          </w:p>
        </w:tc>
      </w:tr>
      <w:tr w:rsidR="00EE7654" w:rsidRPr="001D4721" w14:paraId="71A130E2" w14:textId="77777777" w:rsidTr="00835D3F">
        <w:trPr>
          <w:trHeight w:val="285"/>
        </w:trPr>
        <w:tc>
          <w:tcPr>
            <w:tcW w:w="6096"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D84CB8F" w14:textId="77777777" w:rsidR="00EE7654" w:rsidRPr="001D4721" w:rsidRDefault="00EE7654" w:rsidP="00835D3F">
            <w:pPr>
              <w:suppressAutoHyphens w:val="0"/>
              <w:spacing w:after="0"/>
              <w:rPr>
                <w:b/>
                <w:bCs/>
              </w:rPr>
            </w:pPr>
            <w:r w:rsidRPr="001D4721">
              <w:rPr>
                <w:b/>
                <w:bCs/>
              </w:rPr>
              <w:t>ΑΘΡΟΙΣΜΑ ΣΥΝΤΕΛΕΣΤΩΝ ΒΑΡΥΤΗΤΑΣ</w:t>
            </w:r>
          </w:p>
        </w:tc>
        <w:tc>
          <w:tcPr>
            <w:tcW w:w="1794" w:type="dxa"/>
            <w:tcBorders>
              <w:top w:val="nil"/>
              <w:left w:val="nil"/>
              <w:bottom w:val="single" w:sz="4" w:space="0" w:color="auto"/>
              <w:right w:val="single" w:sz="4" w:space="0" w:color="auto"/>
            </w:tcBorders>
            <w:shd w:val="clear" w:color="000000" w:fill="D9D9D9"/>
            <w:vAlign w:val="center"/>
            <w:hideMark/>
          </w:tcPr>
          <w:p w14:paraId="7A8214F2" w14:textId="77777777" w:rsidR="00EE7654" w:rsidRPr="001D4721" w:rsidRDefault="00EE7654" w:rsidP="00835D3F">
            <w:pPr>
              <w:suppressAutoHyphens w:val="0"/>
              <w:spacing w:after="0"/>
              <w:jc w:val="center"/>
              <w:rPr>
                <w:b/>
                <w:bCs/>
              </w:rPr>
            </w:pPr>
            <w:r w:rsidRPr="001D4721">
              <w:rPr>
                <w:b/>
                <w:bCs/>
              </w:rPr>
              <w:t>100,0%</w:t>
            </w:r>
          </w:p>
        </w:tc>
        <w:tc>
          <w:tcPr>
            <w:tcW w:w="1846" w:type="dxa"/>
            <w:tcBorders>
              <w:top w:val="nil"/>
              <w:left w:val="nil"/>
              <w:bottom w:val="single" w:sz="4" w:space="0" w:color="auto"/>
              <w:right w:val="single" w:sz="4" w:space="0" w:color="auto"/>
            </w:tcBorders>
            <w:shd w:val="clear" w:color="000000" w:fill="D9D9D9"/>
          </w:tcPr>
          <w:p w14:paraId="6B6A8C9C" w14:textId="77777777" w:rsidR="00EE7654" w:rsidRPr="001D4721" w:rsidRDefault="00EE7654" w:rsidP="00835D3F">
            <w:pPr>
              <w:suppressAutoHyphens w:val="0"/>
              <w:spacing w:after="0"/>
              <w:jc w:val="center"/>
              <w:rPr>
                <w:b/>
                <w:bCs/>
              </w:rPr>
            </w:pPr>
          </w:p>
        </w:tc>
      </w:tr>
    </w:tbl>
    <w:p w14:paraId="3719AAB9" w14:textId="77777777" w:rsidR="00E561B6" w:rsidRDefault="00E561B6" w:rsidP="00EE7654">
      <w:pPr>
        <w:spacing w:before="120"/>
        <w:rPr>
          <w:b/>
          <w:i/>
          <w:lang w:val="el-GR"/>
        </w:rPr>
      </w:pPr>
    </w:p>
    <w:p w14:paraId="4FDD43D0" w14:textId="3CB9986F" w:rsidR="00EE7654" w:rsidRPr="00344E75" w:rsidRDefault="00EE7654" w:rsidP="00EE7654">
      <w:pPr>
        <w:spacing w:before="120"/>
        <w:rPr>
          <w:b/>
          <w:i/>
          <w:lang w:val="el-GR"/>
        </w:rPr>
      </w:pPr>
      <w:r w:rsidRPr="00344E75">
        <w:rPr>
          <w:b/>
          <w:i/>
          <w:lang w:val="el-GR"/>
        </w:rPr>
        <w:t xml:space="preserve">Επεξήγηση Κριτηρίων: </w:t>
      </w:r>
    </w:p>
    <w:p w14:paraId="767F6A2F" w14:textId="77777777" w:rsidR="00EE7654" w:rsidRPr="007A6B2A" w:rsidRDefault="00EE7654" w:rsidP="00EE7654">
      <w:pPr>
        <w:spacing w:before="120" w:line="360" w:lineRule="auto"/>
        <w:rPr>
          <w:lang w:val="el-GR"/>
        </w:rPr>
      </w:pPr>
      <w:r w:rsidRPr="007A6B2A">
        <w:rPr>
          <w:lang w:val="el-GR"/>
        </w:rPr>
        <w:t>Ανά κατηγορία και κριτήριο αξιολογούνται:</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EE7654" w:rsidRPr="006D5FAC" w14:paraId="1D8140C7" w14:textId="77777777" w:rsidTr="00835D3F">
        <w:tc>
          <w:tcPr>
            <w:tcW w:w="9855" w:type="dxa"/>
            <w:shd w:val="clear" w:color="auto" w:fill="E6E6E6"/>
          </w:tcPr>
          <w:p w14:paraId="1119954C" w14:textId="77777777" w:rsidR="00EE7654" w:rsidRPr="00234806" w:rsidRDefault="00EE7654" w:rsidP="00835D3F">
            <w:pPr>
              <w:spacing w:before="120"/>
              <w:rPr>
                <w:u w:val="single"/>
                <w:lang w:val="el-GR"/>
              </w:rPr>
            </w:pPr>
            <w:r w:rsidRPr="00234806">
              <w:rPr>
                <w:b/>
                <w:lang w:val="el-GR"/>
              </w:rPr>
              <w:t>Ομάδα Α – Χαρακτηριστικά Πρότασης</w:t>
            </w:r>
          </w:p>
        </w:tc>
      </w:tr>
      <w:tr w:rsidR="00EE7654" w:rsidRPr="00DC7A23" w14:paraId="3A4970BF" w14:textId="77777777" w:rsidTr="00835D3F">
        <w:tc>
          <w:tcPr>
            <w:tcW w:w="9855" w:type="dxa"/>
            <w:shd w:val="clear" w:color="auto" w:fill="auto"/>
          </w:tcPr>
          <w:p w14:paraId="029EE6AB" w14:textId="77777777" w:rsidR="00EE7654" w:rsidRDefault="00EE7654" w:rsidP="00835D3F">
            <w:pPr>
              <w:spacing w:before="120"/>
              <w:rPr>
                <w:b/>
              </w:rPr>
            </w:pPr>
            <w:r>
              <w:rPr>
                <w:b/>
              </w:rPr>
              <w:t>Κατα</w:t>
            </w:r>
            <w:proofErr w:type="spellStart"/>
            <w:r>
              <w:rPr>
                <w:b/>
              </w:rPr>
              <w:t>νόηση</w:t>
            </w:r>
            <w:proofErr w:type="spellEnd"/>
            <w:r>
              <w:rPr>
                <w:b/>
              </w:rPr>
              <w:t xml:space="preserve"> </w:t>
            </w:r>
            <w:proofErr w:type="spellStart"/>
            <w:r>
              <w:rPr>
                <w:b/>
              </w:rPr>
              <w:t>Έργου</w:t>
            </w:r>
            <w:proofErr w:type="spellEnd"/>
            <w:r>
              <w:rPr>
                <w:b/>
              </w:rPr>
              <w:t xml:space="preserve"> </w:t>
            </w:r>
          </w:p>
          <w:p w14:paraId="2503CF77" w14:textId="77777777" w:rsidR="00EE7654" w:rsidRPr="00344E75" w:rsidRDefault="00EE7654" w:rsidP="003E46EC">
            <w:pPr>
              <w:numPr>
                <w:ilvl w:val="0"/>
                <w:numId w:val="47"/>
              </w:numPr>
              <w:spacing w:before="60" w:after="60"/>
              <w:ind w:left="604" w:hanging="283"/>
              <w:rPr>
                <w:lang w:val="el-GR"/>
              </w:rPr>
            </w:pPr>
            <w:r w:rsidRPr="00344E75">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E3ADB8E" w14:textId="77777777" w:rsidR="00EE7654" w:rsidRPr="00344E75" w:rsidRDefault="00EE7654" w:rsidP="003E46EC">
            <w:pPr>
              <w:numPr>
                <w:ilvl w:val="0"/>
                <w:numId w:val="47"/>
              </w:numPr>
              <w:spacing w:before="60" w:after="60"/>
              <w:ind w:left="604" w:hanging="283"/>
              <w:rPr>
                <w:lang w:val="el-GR"/>
              </w:rPr>
            </w:pPr>
            <w:r w:rsidRPr="00344E75">
              <w:rPr>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305A077" w14:textId="77777777" w:rsidR="00EE7654" w:rsidRPr="00344E75" w:rsidRDefault="00EE7654" w:rsidP="003E46EC">
            <w:pPr>
              <w:numPr>
                <w:ilvl w:val="0"/>
                <w:numId w:val="47"/>
              </w:numPr>
              <w:spacing w:before="60" w:after="60"/>
              <w:ind w:left="604" w:hanging="283"/>
              <w:rPr>
                <w:lang w:val="el-GR"/>
              </w:rPr>
            </w:pPr>
            <w:r w:rsidRPr="00344E75">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19E9D2D2" w14:textId="77777777" w:rsidR="00EE7654" w:rsidRPr="007A6B2A" w:rsidRDefault="00EE7654" w:rsidP="003E46EC">
            <w:pPr>
              <w:numPr>
                <w:ilvl w:val="0"/>
                <w:numId w:val="47"/>
              </w:numPr>
              <w:spacing w:before="60" w:after="60"/>
              <w:ind w:left="604" w:hanging="283"/>
              <w:rPr>
                <w:lang w:val="el-GR"/>
              </w:rPr>
            </w:pPr>
            <w:r w:rsidRPr="00344E75">
              <w:rPr>
                <w:lang w:val="el-GR"/>
              </w:rPr>
              <w:lastRenderedPageBreak/>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tc>
      </w:tr>
      <w:tr w:rsidR="00EE7654" w:rsidRPr="00DC7A23" w14:paraId="2A420117" w14:textId="77777777" w:rsidTr="00835D3F">
        <w:tc>
          <w:tcPr>
            <w:tcW w:w="9855" w:type="dxa"/>
            <w:shd w:val="clear" w:color="auto" w:fill="E6E6E6"/>
          </w:tcPr>
          <w:p w14:paraId="2E771A8B" w14:textId="77777777" w:rsidR="00EE7654" w:rsidRPr="007A6B2A" w:rsidRDefault="00EE7654" w:rsidP="00835D3F">
            <w:pPr>
              <w:spacing w:before="120"/>
              <w:rPr>
                <w:b/>
                <w:lang w:val="el-GR"/>
              </w:rPr>
            </w:pPr>
            <w:r w:rsidRPr="007A6B2A">
              <w:rPr>
                <w:b/>
                <w:lang w:val="el-GR"/>
              </w:rPr>
              <w:lastRenderedPageBreak/>
              <w:t>Ομάδα Β</w:t>
            </w:r>
            <w:r>
              <w:rPr>
                <w:b/>
                <w:lang w:val="el-GR"/>
              </w:rPr>
              <w:t xml:space="preserve"> </w:t>
            </w:r>
            <w:r w:rsidRPr="007A6B2A">
              <w:rPr>
                <w:b/>
                <w:lang w:val="el-GR"/>
              </w:rPr>
              <w:t xml:space="preserve">- </w:t>
            </w:r>
            <w:r w:rsidRPr="00C57EF8">
              <w:rPr>
                <w:b/>
                <w:lang w:val="el-GR"/>
              </w:rPr>
              <w:t xml:space="preserve">Προμήθεια αδειών χρήσης υπηρεσιών </w:t>
            </w:r>
            <w:proofErr w:type="spellStart"/>
            <w:r w:rsidRPr="00C57EF8">
              <w:rPr>
                <w:b/>
                <w:lang w:val="el-GR"/>
              </w:rPr>
              <w:t>Public</w:t>
            </w:r>
            <w:proofErr w:type="spellEnd"/>
            <w:r w:rsidRPr="00C57EF8">
              <w:rPr>
                <w:b/>
                <w:lang w:val="el-GR"/>
              </w:rPr>
              <w:t xml:space="preserve"> </w:t>
            </w:r>
            <w:proofErr w:type="spellStart"/>
            <w:r w:rsidRPr="00C57EF8">
              <w:rPr>
                <w:b/>
                <w:lang w:val="el-GR"/>
              </w:rPr>
              <w:t>Cloud</w:t>
            </w:r>
            <w:proofErr w:type="spellEnd"/>
            <w:r w:rsidRPr="00C57EF8" w:rsidDel="00EF67AF">
              <w:rPr>
                <w:b/>
                <w:lang w:val="el-GR"/>
              </w:rPr>
              <w:t xml:space="preserve"> </w:t>
            </w:r>
          </w:p>
        </w:tc>
      </w:tr>
      <w:tr w:rsidR="00EE7654" w:rsidRPr="00DC7A23" w14:paraId="6E3427A3" w14:textId="77777777" w:rsidTr="00835D3F">
        <w:tc>
          <w:tcPr>
            <w:tcW w:w="9855" w:type="dxa"/>
            <w:shd w:val="clear" w:color="auto" w:fill="auto"/>
          </w:tcPr>
          <w:p w14:paraId="4130AAD8" w14:textId="77777777" w:rsidR="00EE7654" w:rsidRPr="007A6B2A" w:rsidRDefault="00EE7654" w:rsidP="00835D3F">
            <w:pPr>
              <w:spacing w:before="120"/>
              <w:rPr>
                <w:lang w:val="el-GR"/>
              </w:rPr>
            </w:pPr>
            <w:r w:rsidRPr="007A6B2A">
              <w:rPr>
                <w:lang w:val="el-GR"/>
              </w:rPr>
              <w:t>Για κάθε ένα από τα επιμέρους κριτήρια :</w:t>
            </w:r>
          </w:p>
          <w:p w14:paraId="0316F1FF" w14:textId="77777777" w:rsidR="00EE7654" w:rsidRPr="007A6B2A" w:rsidRDefault="00EE7654" w:rsidP="003E46EC">
            <w:pPr>
              <w:numPr>
                <w:ilvl w:val="0"/>
                <w:numId w:val="48"/>
              </w:numPr>
              <w:spacing w:before="120"/>
              <w:ind w:left="714" w:hanging="357"/>
              <w:rPr>
                <w:lang w:val="el-GR"/>
              </w:rPr>
            </w:pPr>
            <w:r w:rsidRPr="007A6B2A">
              <w:rPr>
                <w:lang w:val="el-GR"/>
              </w:rPr>
              <w:t xml:space="preserve">Η κάλυψη των λειτουργικών και τεχνικών απαιτήσεων </w:t>
            </w:r>
          </w:p>
          <w:p w14:paraId="224E68BA" w14:textId="77777777" w:rsidR="00EE7654" w:rsidRPr="007A6B2A" w:rsidRDefault="00EE7654" w:rsidP="003E46EC">
            <w:pPr>
              <w:numPr>
                <w:ilvl w:val="0"/>
                <w:numId w:val="48"/>
              </w:numPr>
              <w:spacing w:before="120"/>
              <w:ind w:left="714" w:hanging="357"/>
              <w:rPr>
                <w:lang w:val="el-GR"/>
              </w:rPr>
            </w:pPr>
            <w:r w:rsidRPr="007A6B2A">
              <w:rPr>
                <w:lang w:val="el-GR"/>
              </w:rPr>
              <w:t>Η αναλυτική και τεκμηριωμένη περιγραφή της υλοποίησης των απαιτούμενων προδιαγραφών, λύσεων και συστημάτων</w:t>
            </w:r>
          </w:p>
          <w:p w14:paraId="35147E0A" w14:textId="77777777" w:rsidR="00EE7654" w:rsidRPr="007A6B2A" w:rsidRDefault="00EE7654" w:rsidP="003E46EC">
            <w:pPr>
              <w:numPr>
                <w:ilvl w:val="0"/>
                <w:numId w:val="48"/>
              </w:numPr>
              <w:spacing w:before="120"/>
              <w:ind w:left="714" w:hanging="357"/>
              <w:rPr>
                <w:lang w:val="el-GR"/>
              </w:rPr>
            </w:pPr>
            <w:r w:rsidRPr="007A6B2A">
              <w:rPr>
                <w:lang w:val="el-GR"/>
              </w:rPr>
              <w:t>Επιπλέον δυνατότητες που προσφέρονται πέραν των ζητούμενων στην παρούσα, οι οποίες κρίνεται ότι συμβάλλουν στην εξυπηρέτηση των στόχων του Έργου</w:t>
            </w:r>
          </w:p>
        </w:tc>
      </w:tr>
      <w:tr w:rsidR="00EE7654" w:rsidRPr="00973808" w14:paraId="243FAE09" w14:textId="77777777" w:rsidTr="00835D3F">
        <w:tc>
          <w:tcPr>
            <w:tcW w:w="9855" w:type="dxa"/>
            <w:shd w:val="clear" w:color="auto" w:fill="D9D9D9"/>
          </w:tcPr>
          <w:p w14:paraId="61E18888" w14:textId="77777777" w:rsidR="00EE7654" w:rsidRPr="00AB6D72" w:rsidRDefault="00EE7654" w:rsidP="00835D3F">
            <w:pPr>
              <w:spacing w:before="120"/>
              <w:rPr>
                <w:b/>
                <w:lang w:val="en-US"/>
              </w:rPr>
            </w:pPr>
            <w:r w:rsidRPr="007A6B2A">
              <w:rPr>
                <w:b/>
                <w:lang w:val="el-GR"/>
              </w:rPr>
              <w:t>Ομάδα</w:t>
            </w:r>
            <w:r w:rsidRPr="00AB6D72">
              <w:rPr>
                <w:b/>
                <w:lang w:val="en-US"/>
              </w:rPr>
              <w:t xml:space="preserve"> </w:t>
            </w:r>
            <w:r w:rsidRPr="007A6B2A">
              <w:rPr>
                <w:b/>
                <w:lang w:val="el-GR"/>
              </w:rPr>
              <w:t>Γ</w:t>
            </w:r>
            <w:r w:rsidRPr="00AB6D72">
              <w:rPr>
                <w:b/>
                <w:lang w:val="en-US"/>
              </w:rPr>
              <w:t xml:space="preserve"> – </w:t>
            </w:r>
            <w:r w:rsidRPr="006F67CF">
              <w:rPr>
                <w:b/>
                <w:bCs/>
                <w:lang w:val="el-GR"/>
              </w:rPr>
              <w:t>Τεχνική</w:t>
            </w:r>
            <w:r w:rsidRPr="006F67CF">
              <w:rPr>
                <w:b/>
                <w:bCs/>
                <w:lang w:val="en-US"/>
              </w:rPr>
              <w:t xml:space="preserve"> </w:t>
            </w:r>
            <w:r w:rsidRPr="006F67CF">
              <w:rPr>
                <w:b/>
                <w:bCs/>
                <w:lang w:val="el-GR"/>
              </w:rPr>
              <w:t>Λύση</w:t>
            </w:r>
            <w:r w:rsidRPr="006F67CF">
              <w:rPr>
                <w:b/>
                <w:bCs/>
                <w:lang w:val="en-US"/>
              </w:rPr>
              <w:t xml:space="preserve"> </w:t>
            </w:r>
            <w:r w:rsidRPr="007A1221">
              <w:rPr>
                <w:b/>
                <w:bCs/>
              </w:rPr>
              <w:t xml:space="preserve">- Simple </w:t>
            </w:r>
            <w:r w:rsidRPr="00B47F51">
              <w:rPr>
                <w:b/>
                <w:bCs/>
              </w:rPr>
              <w:t>Cloud Migration (Lift &amp; Shift)</w:t>
            </w:r>
          </w:p>
        </w:tc>
      </w:tr>
      <w:tr w:rsidR="00EE7654" w:rsidRPr="00DC7A23" w14:paraId="448AC65C" w14:textId="77777777" w:rsidTr="00835D3F">
        <w:tc>
          <w:tcPr>
            <w:tcW w:w="9855" w:type="dxa"/>
            <w:shd w:val="clear" w:color="auto" w:fill="auto"/>
          </w:tcPr>
          <w:p w14:paraId="3A0466F0" w14:textId="598BBB57" w:rsidR="00EE7654" w:rsidRDefault="00EE7654" w:rsidP="00835D3F">
            <w:pPr>
              <w:spacing w:before="120"/>
              <w:rPr>
                <w:lang w:val="el-GR"/>
              </w:rPr>
            </w:pPr>
            <w:r>
              <w:t>O</w:t>
            </w:r>
            <w:r w:rsidRPr="003C1943">
              <w:rPr>
                <w:lang w:val="el-GR"/>
              </w:rPr>
              <w:t xml:space="preserve"> </w:t>
            </w:r>
            <w:r>
              <w:rPr>
                <w:lang w:val="el-GR"/>
              </w:rPr>
              <w:t xml:space="preserve">Ανάδοχος θα πρέπει να περιγράψει την τεχνική λύση σε μια απλή περίπτωση </w:t>
            </w:r>
            <w:proofErr w:type="spellStart"/>
            <w:r w:rsidRPr="00B47F51">
              <w:rPr>
                <w:lang w:val="el-GR"/>
              </w:rPr>
              <w:t>Cloud</w:t>
            </w:r>
            <w:proofErr w:type="spellEnd"/>
            <w:r w:rsidRPr="00B47F51">
              <w:rPr>
                <w:lang w:val="el-GR"/>
              </w:rPr>
              <w:t xml:space="preserve"> Migration (</w:t>
            </w:r>
            <w:proofErr w:type="spellStart"/>
            <w:r w:rsidRPr="00B47F51">
              <w:rPr>
                <w:lang w:val="el-GR"/>
              </w:rPr>
              <w:t>Lift</w:t>
            </w:r>
            <w:proofErr w:type="spellEnd"/>
            <w:r w:rsidRPr="00B47F51">
              <w:rPr>
                <w:lang w:val="el-GR"/>
              </w:rPr>
              <w:t xml:space="preserve"> &amp; </w:t>
            </w:r>
            <w:proofErr w:type="spellStart"/>
            <w:r w:rsidRPr="00B47F51">
              <w:rPr>
                <w:lang w:val="el-GR"/>
              </w:rPr>
              <w:t>Shift</w:t>
            </w:r>
            <w:proofErr w:type="spellEnd"/>
            <w:r w:rsidRPr="00B47F51">
              <w:rPr>
                <w:lang w:val="el-GR"/>
              </w:rPr>
              <w:t>)</w:t>
            </w:r>
            <w:r>
              <w:rPr>
                <w:lang w:val="el-GR"/>
              </w:rPr>
              <w:t xml:space="preserve">. Συγκεκριμένα θα </w:t>
            </w:r>
            <w:r w:rsidR="00584694">
              <w:rPr>
                <w:lang w:val="el-GR"/>
              </w:rPr>
              <w:t>παρουσιάσει</w:t>
            </w:r>
            <w:r>
              <w:rPr>
                <w:lang w:val="el-GR"/>
              </w:rPr>
              <w:t xml:space="preserve"> μια τεχνική έκθεση </w:t>
            </w:r>
            <w:r w:rsidRPr="00B47F51">
              <w:rPr>
                <w:lang w:val="el-GR"/>
              </w:rPr>
              <w:t xml:space="preserve">(έως 15 σελίδες) σχετικά με τις υπηρεσίες μεταφοράς για μια απλή μεταφορά </w:t>
            </w:r>
            <w:proofErr w:type="spellStart"/>
            <w:r w:rsidRPr="00B47F51">
              <w:rPr>
                <w:lang w:val="el-GR"/>
              </w:rPr>
              <w:t>Cloud</w:t>
            </w:r>
            <w:proofErr w:type="spellEnd"/>
            <w:r w:rsidRPr="00B47F51">
              <w:rPr>
                <w:lang w:val="el-GR"/>
              </w:rPr>
              <w:t xml:space="preserve"> (</w:t>
            </w:r>
            <w:proofErr w:type="spellStart"/>
            <w:r w:rsidRPr="00B47F51">
              <w:rPr>
                <w:lang w:val="el-GR"/>
              </w:rPr>
              <w:t>Lift</w:t>
            </w:r>
            <w:proofErr w:type="spellEnd"/>
            <w:r w:rsidRPr="00B47F51">
              <w:rPr>
                <w:lang w:val="el-GR"/>
              </w:rPr>
              <w:t xml:space="preserve"> &amp; </w:t>
            </w:r>
            <w:proofErr w:type="spellStart"/>
            <w:r w:rsidRPr="00B47F51">
              <w:rPr>
                <w:lang w:val="el-GR"/>
              </w:rPr>
              <w:t>Shift</w:t>
            </w:r>
            <w:proofErr w:type="spellEnd"/>
            <w:r w:rsidRPr="00B47F51">
              <w:rPr>
                <w:lang w:val="el-GR"/>
              </w:rPr>
              <w:t xml:space="preserve">) που συνίσταται στη μεταφορά μιας εφαρμογής στο </w:t>
            </w:r>
            <w:proofErr w:type="spellStart"/>
            <w:r w:rsidRPr="00B47F51">
              <w:rPr>
                <w:lang w:val="el-GR"/>
              </w:rPr>
              <w:t>Public</w:t>
            </w:r>
            <w:proofErr w:type="spellEnd"/>
            <w:r w:rsidRPr="00B47F51">
              <w:rPr>
                <w:lang w:val="el-GR"/>
              </w:rPr>
              <w:t xml:space="preserve"> </w:t>
            </w:r>
            <w:proofErr w:type="spellStart"/>
            <w:r w:rsidRPr="00B47F51">
              <w:rPr>
                <w:lang w:val="el-GR"/>
              </w:rPr>
              <w:t>Cloud</w:t>
            </w:r>
            <w:proofErr w:type="spellEnd"/>
            <w:r w:rsidRPr="00B47F51">
              <w:rPr>
                <w:lang w:val="el-GR"/>
              </w:rPr>
              <w:t xml:space="preserve">, χωρίς αλλαγές στο βασικό σύστημα της εφαρμογής και στον πηγαίο κώδικα (με πιθανή υιοθέτηση των υπηρεσιών </w:t>
            </w:r>
            <w:proofErr w:type="spellStart"/>
            <w:r w:rsidRPr="00B47F51">
              <w:rPr>
                <w:lang w:val="el-GR"/>
              </w:rPr>
              <w:t>PaaS</w:t>
            </w:r>
            <w:proofErr w:type="spellEnd"/>
            <w:r w:rsidRPr="00B47F51">
              <w:rPr>
                <w:lang w:val="el-GR"/>
              </w:rPr>
              <w:t xml:space="preserve">). </w:t>
            </w:r>
            <w:r>
              <w:rPr>
                <w:lang w:val="el-GR"/>
              </w:rPr>
              <w:t>Θα συμπεριλάβει τα</w:t>
            </w:r>
            <w:r w:rsidRPr="00B47F51">
              <w:rPr>
                <w:lang w:val="el-GR"/>
              </w:rPr>
              <w:t xml:space="preserve"> ακόλουθ</w:t>
            </w:r>
            <w:r>
              <w:rPr>
                <w:lang w:val="el-GR"/>
              </w:rPr>
              <w:t>α</w:t>
            </w:r>
            <w:r w:rsidRPr="00B47F51">
              <w:rPr>
                <w:lang w:val="el-GR"/>
              </w:rPr>
              <w:t xml:space="preserve"> θ</w:t>
            </w:r>
            <w:r>
              <w:rPr>
                <w:lang w:val="el-GR"/>
              </w:rPr>
              <w:t xml:space="preserve">έματα στην πρόταση του ώστε να αξιολογηθούν </w:t>
            </w:r>
            <w:r w:rsidRPr="00B47F51">
              <w:rPr>
                <w:lang w:val="el-GR"/>
              </w:rPr>
              <w:t>:</w:t>
            </w:r>
          </w:p>
          <w:p w14:paraId="55EDCC98" w14:textId="77777777" w:rsidR="00EE7654" w:rsidRDefault="00EE7654" w:rsidP="00835D3F">
            <w:pPr>
              <w:rPr>
                <w:lang w:val="el-GR"/>
              </w:rPr>
            </w:pPr>
            <w:r>
              <w:rPr>
                <w:lang w:val="el-GR"/>
              </w:rPr>
              <w:t>Για το κριτήριο Γ</w:t>
            </w:r>
            <w:r w:rsidRPr="00EF5033">
              <w:rPr>
                <w:lang w:val="el-GR"/>
              </w:rPr>
              <w:t>1</w:t>
            </w:r>
            <w:r>
              <w:rPr>
                <w:lang w:val="el-GR"/>
              </w:rPr>
              <w:t xml:space="preserve"> </w:t>
            </w:r>
            <w:r w:rsidRPr="00EF5033">
              <w:rPr>
                <w:lang w:val="el-GR"/>
              </w:rPr>
              <w:t>Τεχνικά &amp; Τεχνολογικά Χαρακτηριστικά Λύσης &amp; Μεθοδολογία</w:t>
            </w:r>
          </w:p>
          <w:p w14:paraId="1ECEC108" w14:textId="77777777" w:rsidR="00EE7654" w:rsidRPr="00B47F51" w:rsidRDefault="00EE7654" w:rsidP="00835D3F">
            <w:pPr>
              <w:spacing w:before="120"/>
              <w:rPr>
                <w:lang w:val="el-GR"/>
              </w:rPr>
            </w:pPr>
            <w:r w:rsidRPr="00B47F51">
              <w:rPr>
                <w:lang w:val="el-GR"/>
              </w:rPr>
              <w:t xml:space="preserve">Μεθοδολογίες &amp; λύσεις για αξιολόγηση, μεταμόρφωση και εκτέλεση. Εξηγήστε την προσέγγιση που θα χρησιμοποιήσετε για τη διαδικασία μεταφοράς </w:t>
            </w:r>
            <w:proofErr w:type="spellStart"/>
            <w:r w:rsidRPr="00B47F51">
              <w:rPr>
                <w:lang w:val="el-GR"/>
              </w:rPr>
              <w:t>cloud</w:t>
            </w:r>
            <w:proofErr w:type="spellEnd"/>
            <w:r w:rsidRPr="00B47F51">
              <w:rPr>
                <w:lang w:val="el-GR"/>
              </w:rPr>
              <w:t xml:space="preserve"> με λεπτομέρειες σχετικά με τα ακόλουθα</w:t>
            </w:r>
            <w:r>
              <w:rPr>
                <w:lang w:val="el-GR"/>
              </w:rPr>
              <w:t xml:space="preserve"> </w:t>
            </w:r>
            <w:r w:rsidRPr="00B47F51">
              <w:rPr>
                <w:lang w:val="el-GR"/>
              </w:rPr>
              <w:t>:</w:t>
            </w:r>
          </w:p>
          <w:p w14:paraId="7CD01343" w14:textId="77777777" w:rsidR="00EE7654" w:rsidRPr="00B47F51" w:rsidRDefault="00EE7654" w:rsidP="00835D3F">
            <w:pPr>
              <w:spacing w:before="120"/>
              <w:rPr>
                <w:lang w:val="el-GR"/>
              </w:rPr>
            </w:pPr>
            <w:r w:rsidRPr="00B47F51">
              <w:rPr>
                <w:lang w:val="el-GR"/>
              </w:rPr>
              <w:t xml:space="preserve">• Μεθοδολογία / προσέγγιση για απλή μεταφορά </w:t>
            </w:r>
            <w:proofErr w:type="spellStart"/>
            <w:r w:rsidRPr="00B47F51">
              <w:rPr>
                <w:lang w:val="el-GR"/>
              </w:rPr>
              <w:t>Cloud</w:t>
            </w:r>
            <w:proofErr w:type="spellEnd"/>
          </w:p>
          <w:p w14:paraId="557FFCDB" w14:textId="77777777" w:rsidR="00EE7654" w:rsidRPr="00B47F51" w:rsidRDefault="00EE7654" w:rsidP="00835D3F">
            <w:pPr>
              <w:spacing w:before="120"/>
              <w:rPr>
                <w:lang w:val="el-GR"/>
              </w:rPr>
            </w:pPr>
            <w:r w:rsidRPr="00B47F51">
              <w:rPr>
                <w:lang w:val="el-GR"/>
              </w:rPr>
              <w:t xml:space="preserve">• Προτεινόμενη λύση Αρχιτεκτονικής και Τεχνικής (εστίαση στις υπηρεσίες </w:t>
            </w:r>
            <w:proofErr w:type="spellStart"/>
            <w:r w:rsidRPr="00B47F51">
              <w:rPr>
                <w:lang w:val="el-GR"/>
              </w:rPr>
              <w:t>Cloud</w:t>
            </w:r>
            <w:proofErr w:type="spellEnd"/>
            <w:r w:rsidRPr="00B47F51">
              <w:rPr>
                <w:lang w:val="el-GR"/>
              </w:rPr>
              <w:t xml:space="preserve"> που προτείνονται για υπολογιστές, δίκτυο κ.λπ.)</w:t>
            </w:r>
          </w:p>
          <w:p w14:paraId="2A143FCB" w14:textId="77777777" w:rsidR="00EE7654" w:rsidRPr="00B47F51" w:rsidRDefault="00EE7654" w:rsidP="00835D3F">
            <w:pPr>
              <w:spacing w:before="120"/>
              <w:rPr>
                <w:lang w:val="el-GR"/>
              </w:rPr>
            </w:pPr>
            <w:r w:rsidRPr="00B47F51">
              <w:rPr>
                <w:lang w:val="el-GR"/>
              </w:rPr>
              <w:t>• Στρατηγική μεταφοράς</w:t>
            </w:r>
          </w:p>
          <w:p w14:paraId="65E0073D" w14:textId="77777777" w:rsidR="00EE7654" w:rsidRPr="00B47F51" w:rsidRDefault="00EE7654" w:rsidP="00835D3F">
            <w:pPr>
              <w:spacing w:before="120"/>
              <w:rPr>
                <w:lang w:val="el-GR"/>
              </w:rPr>
            </w:pPr>
            <w:r w:rsidRPr="00B47F51">
              <w:rPr>
                <w:lang w:val="el-GR"/>
              </w:rPr>
              <w:t>• Στρατηγική αναπαραγωγής δεδομένων</w:t>
            </w:r>
          </w:p>
          <w:p w14:paraId="5E82ADB6" w14:textId="77777777" w:rsidR="00EE7654" w:rsidRPr="00B47F51" w:rsidRDefault="00EE7654" w:rsidP="00835D3F">
            <w:pPr>
              <w:spacing w:before="120"/>
              <w:rPr>
                <w:lang w:val="el-GR"/>
              </w:rPr>
            </w:pPr>
            <w:r w:rsidRPr="00B47F51">
              <w:rPr>
                <w:lang w:val="el-GR"/>
              </w:rPr>
              <w:t>• Διαχείριση δεδομένων (κανονιστικές, νομικές και GDPR πτυχές)</w:t>
            </w:r>
          </w:p>
          <w:p w14:paraId="564F174D" w14:textId="77777777" w:rsidR="00EE7654" w:rsidRPr="00B47F51" w:rsidRDefault="00EE7654" w:rsidP="00835D3F">
            <w:pPr>
              <w:spacing w:before="120"/>
              <w:rPr>
                <w:lang w:val="el-GR"/>
              </w:rPr>
            </w:pPr>
            <w:r w:rsidRPr="00B47F51">
              <w:rPr>
                <w:lang w:val="el-GR"/>
              </w:rPr>
              <w:t xml:space="preserve">• </w:t>
            </w:r>
            <w:proofErr w:type="spellStart"/>
            <w:r w:rsidRPr="00B47F51">
              <w:rPr>
                <w:lang w:val="el-GR"/>
              </w:rPr>
              <w:t>Pilot</w:t>
            </w:r>
            <w:proofErr w:type="spellEnd"/>
            <w:r w:rsidRPr="00B47F51">
              <w:rPr>
                <w:lang w:val="el-GR"/>
              </w:rPr>
              <w:t xml:space="preserve"> &amp; </w:t>
            </w:r>
            <w:proofErr w:type="spellStart"/>
            <w:r w:rsidRPr="00B47F51">
              <w:rPr>
                <w:lang w:val="el-GR"/>
              </w:rPr>
              <w:t>Sandboxes</w:t>
            </w:r>
            <w:proofErr w:type="spellEnd"/>
          </w:p>
          <w:p w14:paraId="333DCC4D" w14:textId="77777777" w:rsidR="00EE7654" w:rsidRPr="00B47F51" w:rsidRDefault="00EE7654" w:rsidP="00835D3F">
            <w:pPr>
              <w:spacing w:before="120"/>
              <w:rPr>
                <w:lang w:val="el-GR"/>
              </w:rPr>
            </w:pPr>
            <w:r w:rsidRPr="00B47F51">
              <w:rPr>
                <w:lang w:val="el-GR"/>
              </w:rPr>
              <w:t>• Μοντέλο μετάβασης (είσοδος / έξοδος) &amp; μεταφορά γνώσης</w:t>
            </w:r>
          </w:p>
          <w:p w14:paraId="64D36BF4" w14:textId="77777777" w:rsidR="00EE7654" w:rsidRPr="00B47F51" w:rsidRDefault="00EE7654" w:rsidP="00835D3F">
            <w:pPr>
              <w:spacing w:before="120"/>
              <w:rPr>
                <w:lang w:val="el-GR"/>
              </w:rPr>
            </w:pPr>
            <w:r w:rsidRPr="00B47F51">
              <w:rPr>
                <w:lang w:val="el-GR"/>
              </w:rPr>
              <w:t>• Τεχνικές προγραμματισμού &amp; ελέγχου κόστους</w:t>
            </w:r>
          </w:p>
          <w:p w14:paraId="1DE16282" w14:textId="77777777" w:rsidR="00EE7654" w:rsidRPr="00B47F51" w:rsidRDefault="00EE7654" w:rsidP="00835D3F">
            <w:pPr>
              <w:spacing w:before="120"/>
              <w:rPr>
                <w:lang w:val="el-GR"/>
              </w:rPr>
            </w:pPr>
            <w:r w:rsidRPr="00B47F51">
              <w:rPr>
                <w:lang w:val="el-GR"/>
              </w:rPr>
              <w:t>• Προτεινόμενες δεξιότητες και ικανότητες</w:t>
            </w:r>
          </w:p>
          <w:p w14:paraId="6A8CDA29" w14:textId="77777777" w:rsidR="00EE7654" w:rsidRPr="00EF5033" w:rsidRDefault="00EE7654" w:rsidP="00835D3F">
            <w:pPr>
              <w:rPr>
                <w:lang w:val="el-GR"/>
              </w:rPr>
            </w:pPr>
            <w:r>
              <w:rPr>
                <w:lang w:val="el-GR"/>
              </w:rPr>
              <w:t>Για το κριτήριο Γ</w:t>
            </w:r>
            <w:r w:rsidRPr="00EF5033">
              <w:rPr>
                <w:lang w:val="el-GR"/>
              </w:rPr>
              <w:t>2</w:t>
            </w:r>
            <w:r>
              <w:rPr>
                <w:lang w:val="el-GR"/>
              </w:rPr>
              <w:t xml:space="preserve"> Πως θα γίνεται η χ</w:t>
            </w:r>
            <w:r w:rsidRPr="00EF5033">
              <w:rPr>
                <w:lang w:val="el-GR"/>
              </w:rPr>
              <w:t>ρήση προηγμένων εργαλείων και αυτοματοποιημένων διαδικασιών για σχεδιασμό και παράδοση υποδομών</w:t>
            </w:r>
            <w:r w:rsidRPr="00EF5033">
              <w:rPr>
                <w:lang w:val="el-GR"/>
              </w:rPr>
              <w:tab/>
            </w:r>
          </w:p>
          <w:p w14:paraId="389A34EE" w14:textId="77777777" w:rsidR="00EE7654" w:rsidRPr="00B47F51" w:rsidRDefault="00EE7654" w:rsidP="00835D3F">
            <w:pPr>
              <w:rPr>
                <w:lang w:val="el-GR"/>
              </w:rPr>
            </w:pPr>
            <w:r>
              <w:rPr>
                <w:lang w:val="el-GR"/>
              </w:rPr>
              <w:t>Για το κριτήριο Γ</w:t>
            </w:r>
            <w:r w:rsidRPr="00EF5033">
              <w:rPr>
                <w:lang w:val="el-GR"/>
              </w:rPr>
              <w:t>3</w:t>
            </w:r>
            <w:r w:rsidRPr="00EF5033">
              <w:rPr>
                <w:lang w:val="el-GR"/>
              </w:rPr>
              <w:tab/>
              <w:t>Οργάνωση Υλοποίησης Έργου (Φάσεις, χρονοδιάγραμμα, Παραδοτέα)</w:t>
            </w:r>
            <w:r w:rsidRPr="00EF5033">
              <w:rPr>
                <w:lang w:val="el-GR"/>
              </w:rPr>
              <w:tab/>
            </w:r>
          </w:p>
          <w:p w14:paraId="0EED66BB" w14:textId="77777777" w:rsidR="00EE7654" w:rsidRPr="003C1943" w:rsidRDefault="00EE7654" w:rsidP="00835D3F">
            <w:pPr>
              <w:spacing w:before="120"/>
              <w:rPr>
                <w:lang w:val="el-GR"/>
              </w:rPr>
            </w:pPr>
            <w:r w:rsidRPr="00B47F51">
              <w:rPr>
                <w:lang w:val="el-GR"/>
              </w:rPr>
              <w:t xml:space="preserve">Πρότυπο λειτουργίας που προτείνεται για δραστηριότητες παράδοσης όσον αφορά την κατανομή των δραστηριοτήτων και τις επιχειρησιακές ευθύνες για την αλληλεπίδραση μεταξύ ομάδων εργασίας και την εστίασή τους στους τύπους εργασιών. Απαιτούνται λεπτομέρειες σχετικά με τις ευθύνες ανά </w:t>
            </w:r>
            <w:r w:rsidRPr="00B47F51">
              <w:rPr>
                <w:lang w:val="el-GR"/>
              </w:rPr>
              <w:lastRenderedPageBreak/>
              <w:t>τύπο δραστηριότητας για τα διάφορα έργα / εγκάρσιες περιοχές και τη χρήση των διαφορετικών επαγγελματικών προφίλ.</w:t>
            </w:r>
            <w:r>
              <w:rPr>
                <w:lang w:val="el-GR"/>
              </w:rPr>
              <w:t xml:space="preserve"> </w:t>
            </w:r>
            <w:r w:rsidRPr="00B47F51">
              <w:rPr>
                <w:lang w:val="el-GR"/>
              </w:rPr>
              <w:t xml:space="preserve">Οργανωτικό μοντέλο που προτείνεται για τη διακυβέρνηση και τη διαχείριση της ποιότητας, με έμφαση στην περιγραφή των ρόλων και των στοιχείων της </w:t>
            </w:r>
            <w:proofErr w:type="spellStart"/>
            <w:r w:rsidRPr="00B47F51">
              <w:rPr>
                <w:lang w:val="el-GR"/>
              </w:rPr>
              <w:t>διεπαφής</w:t>
            </w:r>
            <w:proofErr w:type="spellEnd"/>
            <w:r w:rsidRPr="00B47F51">
              <w:rPr>
                <w:lang w:val="el-GR"/>
              </w:rPr>
              <w:t xml:space="preserve"> και του εσωτερικού συντονισμού και προς τον οργανισμό. </w:t>
            </w:r>
            <w:r>
              <w:rPr>
                <w:lang w:val="el-GR"/>
              </w:rPr>
              <w:t xml:space="preserve">Χρονοδιάγραμμα του έργου και τα παραδοτέα που θα παρέδιδε ο ανάδοχος </w:t>
            </w:r>
          </w:p>
        </w:tc>
      </w:tr>
      <w:tr w:rsidR="00EE7654" w:rsidRPr="00973808" w14:paraId="6880D8D8" w14:textId="77777777" w:rsidTr="00835D3F">
        <w:tc>
          <w:tcPr>
            <w:tcW w:w="9855" w:type="dxa"/>
            <w:shd w:val="clear" w:color="auto" w:fill="D9D9D9" w:themeFill="background1" w:themeFillShade="D9"/>
          </w:tcPr>
          <w:p w14:paraId="1AE89AA1" w14:textId="77777777" w:rsidR="00EE7654" w:rsidRPr="00AB6D72" w:rsidRDefault="00EE7654" w:rsidP="00835D3F">
            <w:pPr>
              <w:spacing w:before="120"/>
              <w:rPr>
                <w:lang w:val="en-US"/>
              </w:rPr>
            </w:pPr>
            <w:r w:rsidRPr="007A6B2A">
              <w:rPr>
                <w:b/>
                <w:lang w:val="el-GR"/>
              </w:rPr>
              <w:lastRenderedPageBreak/>
              <w:t>Ομάδα</w:t>
            </w:r>
            <w:r w:rsidRPr="00AB6D72">
              <w:rPr>
                <w:b/>
                <w:lang w:val="en-US"/>
              </w:rPr>
              <w:t xml:space="preserve"> </w:t>
            </w:r>
            <w:r>
              <w:rPr>
                <w:b/>
                <w:lang w:val="el-GR"/>
              </w:rPr>
              <w:t>Δ</w:t>
            </w:r>
            <w:r w:rsidRPr="00AB6D72">
              <w:rPr>
                <w:b/>
                <w:lang w:val="en-US"/>
              </w:rPr>
              <w:t xml:space="preserve"> – </w:t>
            </w:r>
            <w:proofErr w:type="spellStart"/>
            <w:r w:rsidRPr="007A1221">
              <w:rPr>
                <w:b/>
                <w:bCs/>
              </w:rPr>
              <w:t>Τεχνική</w:t>
            </w:r>
            <w:proofErr w:type="spellEnd"/>
            <w:r w:rsidRPr="007A1221">
              <w:rPr>
                <w:b/>
                <w:bCs/>
              </w:rPr>
              <w:t xml:space="preserve"> </w:t>
            </w:r>
            <w:proofErr w:type="spellStart"/>
            <w:r w:rsidRPr="007A1221">
              <w:rPr>
                <w:b/>
                <w:bCs/>
              </w:rPr>
              <w:t>Λύση</w:t>
            </w:r>
            <w:proofErr w:type="spellEnd"/>
            <w:r w:rsidRPr="007A1221">
              <w:rPr>
                <w:b/>
                <w:bCs/>
              </w:rPr>
              <w:t xml:space="preserve"> - </w:t>
            </w:r>
            <w:proofErr w:type="spellStart"/>
            <w:r w:rsidRPr="007A1221">
              <w:rPr>
                <w:b/>
                <w:bCs/>
              </w:rPr>
              <w:t>Replatforming</w:t>
            </w:r>
            <w:proofErr w:type="spellEnd"/>
            <w:r w:rsidRPr="007A1221">
              <w:rPr>
                <w:b/>
                <w:bCs/>
              </w:rPr>
              <w:t xml:space="preserve"> Cloud Migration</w:t>
            </w:r>
          </w:p>
        </w:tc>
      </w:tr>
      <w:tr w:rsidR="00EE7654" w:rsidRPr="00DC7A23" w14:paraId="6709D37B" w14:textId="77777777" w:rsidTr="00835D3F">
        <w:tc>
          <w:tcPr>
            <w:tcW w:w="9855" w:type="dxa"/>
            <w:shd w:val="clear" w:color="auto" w:fill="auto"/>
          </w:tcPr>
          <w:p w14:paraId="320BC5D0" w14:textId="5F2C7B96" w:rsidR="00EE7654" w:rsidRDefault="00EE7654" w:rsidP="00835D3F">
            <w:pPr>
              <w:spacing w:before="120"/>
              <w:rPr>
                <w:lang w:val="el-GR"/>
              </w:rPr>
            </w:pPr>
            <w:r>
              <w:t>O</w:t>
            </w:r>
            <w:r w:rsidRPr="003C1943">
              <w:rPr>
                <w:lang w:val="el-GR"/>
              </w:rPr>
              <w:t xml:space="preserve"> </w:t>
            </w:r>
            <w:r>
              <w:rPr>
                <w:lang w:val="el-GR"/>
              </w:rPr>
              <w:t xml:space="preserve">Ανάδοχος θα πρέπει να περιγράψει την τεχνική λύση σε μια απλή περίπτωση </w:t>
            </w:r>
            <w:proofErr w:type="spellStart"/>
            <w:r w:rsidRPr="00B47F51">
              <w:rPr>
                <w:lang w:val="el-GR"/>
              </w:rPr>
              <w:t>Replatforming</w:t>
            </w:r>
            <w:proofErr w:type="spellEnd"/>
            <w:r w:rsidRPr="00B47F51">
              <w:rPr>
                <w:lang w:val="el-GR"/>
              </w:rPr>
              <w:t xml:space="preserve"> </w:t>
            </w:r>
            <w:proofErr w:type="spellStart"/>
            <w:r w:rsidRPr="00B47F51">
              <w:rPr>
                <w:lang w:val="el-GR"/>
              </w:rPr>
              <w:t>Cloud</w:t>
            </w:r>
            <w:proofErr w:type="spellEnd"/>
            <w:r w:rsidRPr="00B47F51">
              <w:rPr>
                <w:lang w:val="el-GR"/>
              </w:rPr>
              <w:t xml:space="preserve"> Migration</w:t>
            </w:r>
            <w:r>
              <w:rPr>
                <w:lang w:val="el-GR"/>
              </w:rPr>
              <w:t xml:space="preserve">. Συγκεκριμένα θα </w:t>
            </w:r>
            <w:r w:rsidR="00D33937">
              <w:rPr>
                <w:lang w:val="el-GR"/>
              </w:rPr>
              <w:t>παρουσιάσει</w:t>
            </w:r>
            <w:r>
              <w:rPr>
                <w:lang w:val="el-GR"/>
              </w:rPr>
              <w:t xml:space="preserve"> μια τεχνική έκθεση </w:t>
            </w:r>
            <w:r w:rsidRPr="00B47F51">
              <w:rPr>
                <w:lang w:val="el-GR"/>
              </w:rPr>
              <w:t xml:space="preserve">(έως 15 σελίδες) σχετικά με τις υπηρεσίες μετεγκατάστασης για ένα </w:t>
            </w:r>
            <w:proofErr w:type="spellStart"/>
            <w:r w:rsidRPr="00B47F51">
              <w:rPr>
                <w:lang w:val="el-GR"/>
              </w:rPr>
              <w:t>Replatforming</w:t>
            </w:r>
            <w:proofErr w:type="spellEnd"/>
            <w:r w:rsidRPr="00B47F51">
              <w:rPr>
                <w:lang w:val="el-GR"/>
              </w:rPr>
              <w:t xml:space="preserve"> </w:t>
            </w:r>
            <w:proofErr w:type="spellStart"/>
            <w:r w:rsidRPr="00B47F51">
              <w:rPr>
                <w:lang w:val="el-GR"/>
              </w:rPr>
              <w:t>Cloud</w:t>
            </w:r>
            <w:proofErr w:type="spellEnd"/>
            <w:r w:rsidRPr="00B47F51">
              <w:rPr>
                <w:lang w:val="el-GR"/>
              </w:rPr>
              <w:t xml:space="preserve"> Migration που συνίσταται στη μεταφορά μιας εφαρμογής στο </w:t>
            </w:r>
            <w:proofErr w:type="spellStart"/>
            <w:r w:rsidRPr="00B47F51">
              <w:rPr>
                <w:lang w:val="el-GR"/>
              </w:rPr>
              <w:t>Public</w:t>
            </w:r>
            <w:proofErr w:type="spellEnd"/>
            <w:r w:rsidRPr="00B47F51">
              <w:rPr>
                <w:lang w:val="el-GR"/>
              </w:rPr>
              <w:t xml:space="preserve"> </w:t>
            </w:r>
            <w:proofErr w:type="spellStart"/>
            <w:r w:rsidRPr="00B47F51">
              <w:rPr>
                <w:lang w:val="el-GR"/>
              </w:rPr>
              <w:t>Cloud</w:t>
            </w:r>
            <w:proofErr w:type="spellEnd"/>
            <w:r w:rsidRPr="00B47F51">
              <w:rPr>
                <w:lang w:val="el-GR"/>
              </w:rPr>
              <w:t xml:space="preserve">, με ουσιώδεις αλλαγές προκειμένου να </w:t>
            </w:r>
            <w:r>
              <w:rPr>
                <w:lang w:val="el-GR"/>
              </w:rPr>
              <w:t xml:space="preserve">αξιοποιήσει </w:t>
            </w:r>
            <w:r w:rsidRPr="00B47F51">
              <w:rPr>
                <w:lang w:val="el-GR"/>
              </w:rPr>
              <w:t xml:space="preserve">το </w:t>
            </w:r>
            <w:proofErr w:type="spellStart"/>
            <w:r w:rsidRPr="00B47F51">
              <w:rPr>
                <w:lang w:val="el-GR"/>
              </w:rPr>
              <w:t>Public</w:t>
            </w:r>
            <w:proofErr w:type="spellEnd"/>
            <w:r w:rsidRPr="00B47F51">
              <w:rPr>
                <w:lang w:val="el-GR"/>
              </w:rPr>
              <w:t xml:space="preserve"> </w:t>
            </w:r>
            <w:proofErr w:type="spellStart"/>
            <w:r w:rsidRPr="00B47F51">
              <w:rPr>
                <w:lang w:val="el-GR"/>
              </w:rPr>
              <w:t>Cloud</w:t>
            </w:r>
            <w:proofErr w:type="spellEnd"/>
            <w:r w:rsidRPr="00B47F51">
              <w:rPr>
                <w:lang w:val="el-GR"/>
              </w:rPr>
              <w:t xml:space="preserve">. </w:t>
            </w:r>
            <w:r>
              <w:rPr>
                <w:lang w:val="el-GR"/>
              </w:rPr>
              <w:t>Θα συμπεριλάβει τα</w:t>
            </w:r>
            <w:r w:rsidRPr="00B47F51">
              <w:rPr>
                <w:lang w:val="el-GR"/>
              </w:rPr>
              <w:t xml:space="preserve"> ακόλουθ</w:t>
            </w:r>
            <w:r>
              <w:rPr>
                <w:lang w:val="el-GR"/>
              </w:rPr>
              <w:t>α</w:t>
            </w:r>
            <w:r w:rsidRPr="00B47F51">
              <w:rPr>
                <w:lang w:val="el-GR"/>
              </w:rPr>
              <w:t xml:space="preserve"> θ</w:t>
            </w:r>
            <w:r>
              <w:rPr>
                <w:lang w:val="el-GR"/>
              </w:rPr>
              <w:t xml:space="preserve">έματα στην πρόταση του ώστε να αξιολογηθούν </w:t>
            </w:r>
            <w:r w:rsidRPr="00B47F51">
              <w:rPr>
                <w:lang w:val="el-GR"/>
              </w:rPr>
              <w:t>:</w:t>
            </w:r>
          </w:p>
          <w:p w14:paraId="08B09342" w14:textId="77777777" w:rsidR="00EE7654" w:rsidRDefault="00EE7654" w:rsidP="00835D3F">
            <w:pPr>
              <w:rPr>
                <w:lang w:val="el-GR"/>
              </w:rPr>
            </w:pPr>
            <w:r>
              <w:rPr>
                <w:lang w:val="el-GR"/>
              </w:rPr>
              <w:t>Για το κριτήριο Δ</w:t>
            </w:r>
            <w:r w:rsidRPr="00EF5033">
              <w:rPr>
                <w:lang w:val="el-GR"/>
              </w:rPr>
              <w:t>1</w:t>
            </w:r>
            <w:r>
              <w:rPr>
                <w:lang w:val="el-GR"/>
              </w:rPr>
              <w:t xml:space="preserve"> </w:t>
            </w:r>
            <w:r w:rsidRPr="00EF5033">
              <w:rPr>
                <w:lang w:val="el-GR"/>
              </w:rPr>
              <w:t>Τεχνικά &amp; Τεχνολογικά Χαρακτηριστικά Λύσης &amp; Μεθοδολογία</w:t>
            </w:r>
            <w:r w:rsidRPr="00B47F51">
              <w:rPr>
                <w:lang w:val="el-GR"/>
              </w:rPr>
              <w:t>:</w:t>
            </w:r>
          </w:p>
          <w:p w14:paraId="790E0485" w14:textId="77777777" w:rsidR="00EE7654" w:rsidRPr="00B47F51" w:rsidRDefault="00EE7654" w:rsidP="00835D3F">
            <w:pPr>
              <w:spacing w:before="120"/>
              <w:rPr>
                <w:lang w:val="el-GR"/>
              </w:rPr>
            </w:pPr>
            <w:r w:rsidRPr="00B47F51">
              <w:rPr>
                <w:lang w:val="el-GR"/>
              </w:rPr>
              <w:t xml:space="preserve">Μεθοδολογίες &amp; λύσεις για αξιολόγηση, μεταμόρφωση και εκτέλεση. Εξηγήστε την προσέγγιση που θα χρησιμοποιήσετε για τη διαδικασία μετεγκατάστασης </w:t>
            </w:r>
            <w:proofErr w:type="spellStart"/>
            <w:r w:rsidRPr="00B47F51">
              <w:rPr>
                <w:lang w:val="el-GR"/>
              </w:rPr>
              <w:t>cloud</w:t>
            </w:r>
            <w:proofErr w:type="spellEnd"/>
            <w:r w:rsidRPr="00B47F51">
              <w:rPr>
                <w:lang w:val="el-GR"/>
              </w:rPr>
              <w:t xml:space="preserve"> με λεπτομέρειες σχετικά με τα ακόλουθα:</w:t>
            </w:r>
          </w:p>
          <w:p w14:paraId="29D04F57" w14:textId="77777777" w:rsidR="00EE7654" w:rsidRPr="00B47F51" w:rsidRDefault="00EE7654" w:rsidP="00835D3F">
            <w:pPr>
              <w:spacing w:before="120"/>
              <w:rPr>
                <w:lang w:val="el-GR"/>
              </w:rPr>
            </w:pPr>
            <w:r w:rsidRPr="00B47F51">
              <w:rPr>
                <w:lang w:val="el-GR"/>
              </w:rPr>
              <w:t xml:space="preserve">• Μεθοδολογία / προσέγγιση για την αναδιαμόρφωση, την παρωχημένη αποκατάσταση ή / και την υιοθέτηση </w:t>
            </w:r>
            <w:proofErr w:type="spellStart"/>
            <w:r w:rsidRPr="00B47F51">
              <w:rPr>
                <w:lang w:val="el-GR"/>
              </w:rPr>
              <w:t>PaaS</w:t>
            </w:r>
            <w:proofErr w:type="spellEnd"/>
          </w:p>
          <w:p w14:paraId="37807B2C" w14:textId="77777777" w:rsidR="00EE7654" w:rsidRPr="00B47F51" w:rsidRDefault="00EE7654" w:rsidP="00835D3F">
            <w:pPr>
              <w:spacing w:before="120"/>
              <w:rPr>
                <w:lang w:val="el-GR"/>
              </w:rPr>
            </w:pPr>
            <w:r w:rsidRPr="00B47F51">
              <w:rPr>
                <w:lang w:val="el-GR"/>
              </w:rPr>
              <w:t xml:space="preserve">• Προτεινόμενη λύση Αρχιτεκτονικής και Τεχνικής (εστίαση στις υπηρεσίες </w:t>
            </w:r>
            <w:proofErr w:type="spellStart"/>
            <w:r w:rsidRPr="00B47F51">
              <w:rPr>
                <w:lang w:val="el-GR"/>
              </w:rPr>
              <w:t>Cloud</w:t>
            </w:r>
            <w:proofErr w:type="spellEnd"/>
            <w:r w:rsidRPr="00B47F51">
              <w:rPr>
                <w:lang w:val="el-GR"/>
              </w:rPr>
              <w:t xml:space="preserve"> που προτείνονται για υπολογιστές, δίκτυο, προτιμώμενη πλατφόρμα κοντέινερ κ.λπ.)</w:t>
            </w:r>
          </w:p>
          <w:p w14:paraId="57021429" w14:textId="77777777" w:rsidR="00EE7654" w:rsidRPr="00B47F51" w:rsidRDefault="00EE7654" w:rsidP="00835D3F">
            <w:pPr>
              <w:spacing w:before="120"/>
              <w:rPr>
                <w:lang w:val="el-GR"/>
              </w:rPr>
            </w:pPr>
            <w:r w:rsidRPr="00B47F51">
              <w:rPr>
                <w:lang w:val="el-GR"/>
              </w:rPr>
              <w:t xml:space="preserve">• Στρατηγική μεταφοράς και οδηγοί για </w:t>
            </w:r>
            <w:proofErr w:type="spellStart"/>
            <w:r w:rsidRPr="00B47F51">
              <w:rPr>
                <w:lang w:val="el-GR"/>
              </w:rPr>
              <w:t>επαναμορφωτική</w:t>
            </w:r>
            <w:proofErr w:type="spellEnd"/>
            <w:r w:rsidRPr="00B47F51">
              <w:rPr>
                <w:lang w:val="el-GR"/>
              </w:rPr>
              <w:t xml:space="preserve"> προσέγγιση</w:t>
            </w:r>
          </w:p>
          <w:p w14:paraId="05CC462F" w14:textId="77777777" w:rsidR="00EE7654" w:rsidRPr="00B47F51" w:rsidRDefault="00EE7654" w:rsidP="00835D3F">
            <w:pPr>
              <w:spacing w:before="120"/>
              <w:rPr>
                <w:lang w:val="el-GR"/>
              </w:rPr>
            </w:pPr>
            <w:r w:rsidRPr="00B47F51">
              <w:rPr>
                <w:lang w:val="el-GR"/>
              </w:rPr>
              <w:t xml:space="preserve">• Προσέγγιση για την αποκατάσταση SW </w:t>
            </w:r>
            <w:proofErr w:type="spellStart"/>
            <w:r w:rsidRPr="00B47F51">
              <w:rPr>
                <w:lang w:val="el-GR"/>
              </w:rPr>
              <w:t>stack</w:t>
            </w:r>
            <w:proofErr w:type="spellEnd"/>
            <w:r w:rsidRPr="00B47F51">
              <w:rPr>
                <w:lang w:val="el-GR"/>
              </w:rPr>
              <w:t xml:space="preserve"> για να </w:t>
            </w:r>
            <w:proofErr w:type="spellStart"/>
            <w:r w:rsidRPr="00B47F51">
              <w:rPr>
                <w:lang w:val="el-GR"/>
              </w:rPr>
              <w:t>containerize</w:t>
            </w:r>
            <w:proofErr w:type="spellEnd"/>
            <w:r w:rsidRPr="00B47F51">
              <w:rPr>
                <w:lang w:val="el-GR"/>
              </w:rPr>
              <w:t xml:space="preserve"> ή / και να </w:t>
            </w:r>
            <w:proofErr w:type="spellStart"/>
            <w:r w:rsidRPr="00B47F51">
              <w:rPr>
                <w:lang w:val="el-GR"/>
              </w:rPr>
              <w:t>Replatform</w:t>
            </w:r>
            <w:proofErr w:type="spellEnd"/>
          </w:p>
          <w:p w14:paraId="08AD3206" w14:textId="77777777" w:rsidR="00EE7654" w:rsidRPr="00B47F51" w:rsidRDefault="00EE7654" w:rsidP="00835D3F">
            <w:pPr>
              <w:spacing w:before="120"/>
              <w:rPr>
                <w:lang w:val="el-GR"/>
              </w:rPr>
            </w:pPr>
            <w:r w:rsidRPr="00B47F51">
              <w:rPr>
                <w:lang w:val="el-GR"/>
              </w:rPr>
              <w:t xml:space="preserve">• Προσέγγιση για την αποκατάσταση κώδικα εφαρμογής για να </w:t>
            </w:r>
            <w:proofErr w:type="spellStart"/>
            <w:r w:rsidRPr="00B47F51">
              <w:rPr>
                <w:lang w:val="el-GR"/>
              </w:rPr>
              <w:t>containerize</w:t>
            </w:r>
            <w:proofErr w:type="spellEnd"/>
            <w:r w:rsidRPr="00B47F51">
              <w:rPr>
                <w:lang w:val="el-GR"/>
              </w:rPr>
              <w:t xml:space="preserve"> ή / και να </w:t>
            </w:r>
            <w:proofErr w:type="spellStart"/>
            <w:r w:rsidRPr="00B47F51">
              <w:rPr>
                <w:lang w:val="el-GR"/>
              </w:rPr>
              <w:t>Replatform</w:t>
            </w:r>
            <w:proofErr w:type="spellEnd"/>
          </w:p>
          <w:p w14:paraId="7764C573" w14:textId="77777777" w:rsidR="00EE7654" w:rsidRPr="00B47F51" w:rsidRDefault="00EE7654" w:rsidP="00835D3F">
            <w:pPr>
              <w:spacing w:before="120"/>
              <w:rPr>
                <w:lang w:val="el-GR"/>
              </w:rPr>
            </w:pPr>
            <w:r w:rsidRPr="00B47F51">
              <w:rPr>
                <w:lang w:val="el-GR"/>
              </w:rPr>
              <w:t>• Στρατηγική αναπαραγωγής δεδομένων</w:t>
            </w:r>
          </w:p>
          <w:p w14:paraId="6FF7D299" w14:textId="77777777" w:rsidR="00EE7654" w:rsidRPr="00B47F51" w:rsidRDefault="00EE7654" w:rsidP="00835D3F">
            <w:pPr>
              <w:spacing w:before="120"/>
              <w:rPr>
                <w:lang w:val="el-GR"/>
              </w:rPr>
            </w:pPr>
            <w:r w:rsidRPr="00B47F51">
              <w:rPr>
                <w:lang w:val="el-GR"/>
              </w:rPr>
              <w:t>• Διαχείριση δεδομένων (κανονιστικές, νομικές και GDPR πτυχές)</w:t>
            </w:r>
          </w:p>
          <w:p w14:paraId="1157214F" w14:textId="77777777" w:rsidR="00EE7654" w:rsidRPr="00B47F51" w:rsidRDefault="00EE7654" w:rsidP="00835D3F">
            <w:pPr>
              <w:spacing w:before="120"/>
              <w:rPr>
                <w:lang w:val="el-GR"/>
              </w:rPr>
            </w:pPr>
            <w:r w:rsidRPr="00B47F51">
              <w:rPr>
                <w:lang w:val="el-GR"/>
              </w:rPr>
              <w:t xml:space="preserve">• </w:t>
            </w:r>
            <w:proofErr w:type="spellStart"/>
            <w:r w:rsidRPr="00B47F51">
              <w:rPr>
                <w:lang w:val="el-GR"/>
              </w:rPr>
              <w:t>Pilot</w:t>
            </w:r>
            <w:proofErr w:type="spellEnd"/>
            <w:r w:rsidRPr="00B47F51">
              <w:rPr>
                <w:lang w:val="el-GR"/>
              </w:rPr>
              <w:t xml:space="preserve"> &amp; </w:t>
            </w:r>
            <w:proofErr w:type="spellStart"/>
            <w:r w:rsidRPr="00B47F51">
              <w:rPr>
                <w:lang w:val="el-GR"/>
              </w:rPr>
              <w:t>Sandboxes</w:t>
            </w:r>
            <w:proofErr w:type="spellEnd"/>
          </w:p>
          <w:p w14:paraId="56A59290" w14:textId="77777777" w:rsidR="00EE7654" w:rsidRPr="00B47F51" w:rsidRDefault="00EE7654" w:rsidP="00835D3F">
            <w:pPr>
              <w:spacing w:before="120"/>
              <w:rPr>
                <w:lang w:val="el-GR"/>
              </w:rPr>
            </w:pPr>
            <w:r w:rsidRPr="00B47F51">
              <w:rPr>
                <w:lang w:val="el-GR"/>
              </w:rPr>
              <w:t>• Μοντέλο μετάβασης (είσοδος / έξοδος) &amp; μεταφορά γνώσης</w:t>
            </w:r>
          </w:p>
          <w:p w14:paraId="28F4875D" w14:textId="77777777" w:rsidR="00EE7654" w:rsidRPr="00B47F51" w:rsidRDefault="00EE7654" w:rsidP="00835D3F">
            <w:pPr>
              <w:spacing w:before="120"/>
              <w:rPr>
                <w:lang w:val="el-GR"/>
              </w:rPr>
            </w:pPr>
            <w:r w:rsidRPr="00B47F51">
              <w:rPr>
                <w:lang w:val="el-GR"/>
              </w:rPr>
              <w:t>• Τεχνικές προγραμματισμού &amp; ελέγχου κόστους</w:t>
            </w:r>
          </w:p>
          <w:p w14:paraId="47F9C796" w14:textId="77777777" w:rsidR="00EE7654" w:rsidRDefault="00EE7654" w:rsidP="00835D3F">
            <w:pPr>
              <w:spacing w:before="120"/>
              <w:rPr>
                <w:lang w:val="el-GR"/>
              </w:rPr>
            </w:pPr>
            <w:r w:rsidRPr="00B47F51">
              <w:rPr>
                <w:lang w:val="el-GR"/>
              </w:rPr>
              <w:t>• Προτεινόμενες δεξιότητες και ικανότητες</w:t>
            </w:r>
          </w:p>
          <w:p w14:paraId="546AA64C" w14:textId="77777777" w:rsidR="00EE7654" w:rsidRPr="00EF5033" w:rsidRDefault="00EE7654" w:rsidP="00835D3F">
            <w:pPr>
              <w:rPr>
                <w:lang w:val="el-GR"/>
              </w:rPr>
            </w:pPr>
            <w:r w:rsidRPr="0029319A">
              <w:rPr>
                <w:b/>
                <w:bCs/>
                <w:lang w:val="el-GR"/>
              </w:rPr>
              <w:t>Για το κριτήριο Δ2</w:t>
            </w:r>
            <w:r>
              <w:rPr>
                <w:lang w:val="el-GR"/>
              </w:rPr>
              <w:t xml:space="preserve"> Πως θα γίνεται η χ</w:t>
            </w:r>
            <w:r w:rsidRPr="00EF5033">
              <w:rPr>
                <w:lang w:val="el-GR"/>
              </w:rPr>
              <w:t>ρήση προηγμένων εργαλείων και αυτοματοποιημένων διαδικασιών για σχεδιασμό και παράδοση υποδομών</w:t>
            </w:r>
            <w:r w:rsidRPr="00EF5033">
              <w:rPr>
                <w:lang w:val="el-GR"/>
              </w:rPr>
              <w:tab/>
            </w:r>
          </w:p>
          <w:p w14:paraId="1A7AA587" w14:textId="77777777" w:rsidR="00EE7654" w:rsidRPr="00B47F51" w:rsidRDefault="00EE7654" w:rsidP="00835D3F">
            <w:pPr>
              <w:rPr>
                <w:lang w:val="el-GR"/>
              </w:rPr>
            </w:pPr>
            <w:r w:rsidRPr="0029319A">
              <w:rPr>
                <w:b/>
                <w:bCs/>
                <w:lang w:val="el-GR"/>
              </w:rPr>
              <w:t>Για το κριτήριο Δ3</w:t>
            </w:r>
            <w:r>
              <w:rPr>
                <w:lang w:val="el-GR"/>
              </w:rPr>
              <w:t xml:space="preserve"> </w:t>
            </w:r>
            <w:r w:rsidRPr="00EF5033">
              <w:rPr>
                <w:lang w:val="el-GR"/>
              </w:rPr>
              <w:t>Οργάνωση Υλοποίησης Έργου (Φάσεις, χρονοδιάγραμμα, Παραδοτέα)</w:t>
            </w:r>
          </w:p>
          <w:p w14:paraId="6E2CDF71" w14:textId="3C8FC35D" w:rsidR="00EE7654" w:rsidRPr="00B47F51" w:rsidRDefault="00EE7654" w:rsidP="00835D3F">
            <w:pPr>
              <w:spacing w:before="120"/>
              <w:rPr>
                <w:lang w:val="el-GR"/>
              </w:rPr>
            </w:pPr>
            <w:r w:rsidRPr="00B47F51">
              <w:rPr>
                <w:lang w:val="el-GR"/>
              </w:rPr>
              <w:t>Πρότυπο λειτουργίας που προτείνεται για δραστηριότητες παράδοσης όσον αφορά την κατανομή των δραστηριοτήτων και τις επιχειρησιακές ευθύνες για την αλληλεπίδραση μεταξύ ομάδων εργασίας και την εστίασή τους στους τύπους εργασιών. Απαιτούνται λεπτομέρειες σχετικά με τις ευθύνες ανά τύπο δραστηριότητας για τα διάφορα έργα / εγκάρσιες περιοχές και τη χρήση των διαφορετικών επαγγελματικών προφίλ.</w:t>
            </w:r>
            <w:r>
              <w:rPr>
                <w:lang w:val="el-GR"/>
              </w:rPr>
              <w:t xml:space="preserve"> </w:t>
            </w:r>
            <w:r w:rsidRPr="00B47F51">
              <w:rPr>
                <w:lang w:val="el-GR"/>
              </w:rPr>
              <w:t xml:space="preserve">Οργανωτικό μοντέλο που προτείνεται για τη διακυβέρνηση και τη διαχείριση της ποιότητας, με έμφαση στην περιγραφή των ρόλων και των στοιχείων της </w:t>
            </w:r>
            <w:proofErr w:type="spellStart"/>
            <w:r w:rsidRPr="00B47F51">
              <w:rPr>
                <w:lang w:val="el-GR"/>
              </w:rPr>
              <w:t>διεπαφής</w:t>
            </w:r>
            <w:proofErr w:type="spellEnd"/>
            <w:r w:rsidRPr="00B47F51">
              <w:rPr>
                <w:lang w:val="el-GR"/>
              </w:rPr>
              <w:t xml:space="preserve"> και του εσωτερικού συντονισμού και προς τον οργανισμό. Στην περίπτωση κοινής επιχείρησης, απαιτείται </w:t>
            </w:r>
            <w:r w:rsidRPr="00B47F51">
              <w:rPr>
                <w:lang w:val="el-GR"/>
              </w:rPr>
              <w:lastRenderedPageBreak/>
              <w:t>επίσης περιγραφή των μεθόδων αλληλεπίδρασης / συντονισμού μεταξύ των επιχειρήσεων.</w:t>
            </w:r>
            <w:r w:rsidR="00BA1408">
              <w:rPr>
                <w:lang w:val="el-GR"/>
              </w:rPr>
              <w:t xml:space="preserve"> </w:t>
            </w:r>
            <w:r w:rsidR="00BA1408" w:rsidRPr="00BA1408">
              <w:rPr>
                <w:lang w:val="el-GR"/>
              </w:rPr>
              <w:t>Χρονοδιάγραμμα του έργου και τα παραδοτέα που θα παρέδιδε ο ανάδοχος</w:t>
            </w:r>
          </w:p>
          <w:p w14:paraId="4A84E31E" w14:textId="77777777" w:rsidR="00EE7654" w:rsidRPr="007A6B2A" w:rsidRDefault="00EE7654" w:rsidP="00835D3F">
            <w:pPr>
              <w:spacing w:before="120"/>
              <w:rPr>
                <w:lang w:val="el-GR"/>
              </w:rPr>
            </w:pPr>
          </w:p>
        </w:tc>
      </w:tr>
      <w:tr w:rsidR="00EE7654" w:rsidRPr="00973808" w14:paraId="33AADFCD" w14:textId="77777777" w:rsidTr="00835D3F">
        <w:tc>
          <w:tcPr>
            <w:tcW w:w="9855" w:type="dxa"/>
            <w:shd w:val="clear" w:color="auto" w:fill="D9D9D9" w:themeFill="background1" w:themeFillShade="D9"/>
          </w:tcPr>
          <w:p w14:paraId="7F0310DD" w14:textId="77777777" w:rsidR="00EE7654" w:rsidRPr="007A6B2A" w:rsidRDefault="00EE7654" w:rsidP="00835D3F">
            <w:pPr>
              <w:spacing w:before="120"/>
              <w:rPr>
                <w:lang w:val="el-GR"/>
              </w:rPr>
            </w:pPr>
            <w:r w:rsidRPr="007A6B2A">
              <w:rPr>
                <w:b/>
                <w:lang w:val="el-GR"/>
              </w:rPr>
              <w:lastRenderedPageBreak/>
              <w:t xml:space="preserve">Ομάδα  </w:t>
            </w:r>
            <w:r>
              <w:rPr>
                <w:b/>
                <w:lang w:val="el-GR"/>
              </w:rPr>
              <w:t xml:space="preserve">Ε </w:t>
            </w:r>
            <w:r w:rsidRPr="007A6B2A">
              <w:rPr>
                <w:b/>
                <w:lang w:val="el-GR"/>
              </w:rPr>
              <w:t xml:space="preserve">– </w:t>
            </w:r>
            <w:r w:rsidRPr="00506CF9">
              <w:rPr>
                <w:b/>
                <w:bCs/>
                <w:color w:val="000000"/>
                <w:lang w:val="el-GR"/>
              </w:rPr>
              <w:t>Προσφερόμενες Υπηρεσίες</w:t>
            </w:r>
          </w:p>
        </w:tc>
      </w:tr>
      <w:tr w:rsidR="00EE7654" w:rsidRPr="00DC7A23" w14:paraId="7C625853" w14:textId="77777777" w:rsidTr="00835D3F">
        <w:tc>
          <w:tcPr>
            <w:tcW w:w="9855" w:type="dxa"/>
            <w:shd w:val="clear" w:color="auto" w:fill="auto"/>
          </w:tcPr>
          <w:p w14:paraId="3D589C81" w14:textId="77777777" w:rsidR="00EE7654" w:rsidRPr="00A71DCA" w:rsidRDefault="00EE7654" w:rsidP="00835D3F">
            <w:pPr>
              <w:suppressAutoHyphens w:val="0"/>
              <w:autoSpaceDE w:val="0"/>
              <w:autoSpaceDN w:val="0"/>
              <w:adjustRightInd w:val="0"/>
              <w:spacing w:after="0"/>
              <w:ind w:left="360"/>
              <w:jc w:val="left"/>
              <w:rPr>
                <w:lang w:val="el-GR" w:eastAsia="en-US"/>
              </w:rPr>
            </w:pPr>
            <w:r w:rsidRPr="00A71DCA">
              <w:rPr>
                <w:lang w:val="el-GR" w:eastAsia="en-US"/>
              </w:rPr>
              <w:t>Θα αξιολογηθούν:</w:t>
            </w:r>
          </w:p>
          <w:p w14:paraId="0B78E353" w14:textId="27656813" w:rsidR="00EE7654" w:rsidRPr="005632C8" w:rsidRDefault="00447C10" w:rsidP="003E46EC">
            <w:pPr>
              <w:pStyle w:val="aff"/>
              <w:numPr>
                <w:ilvl w:val="0"/>
                <w:numId w:val="51"/>
              </w:numPr>
              <w:suppressAutoHyphens w:val="0"/>
              <w:autoSpaceDE w:val="0"/>
              <w:autoSpaceDN w:val="0"/>
              <w:adjustRightInd w:val="0"/>
              <w:spacing w:after="0"/>
              <w:jc w:val="left"/>
              <w:rPr>
                <w:lang w:val="el-GR" w:eastAsia="en-US"/>
              </w:rPr>
            </w:pPr>
            <w:r w:rsidRPr="0029319A">
              <w:rPr>
                <w:lang w:val="el-GR" w:eastAsia="en-US"/>
              </w:rPr>
              <w:t>Η κάλυψη ή/και η υπερκάλυψη των απαιτήσεων της διακήρυξης</w:t>
            </w:r>
          </w:p>
          <w:p w14:paraId="37B58E31" w14:textId="77777777" w:rsidR="00EE7654" w:rsidRPr="00A71DCA" w:rsidRDefault="00EE7654" w:rsidP="003E46EC">
            <w:pPr>
              <w:pStyle w:val="aff"/>
              <w:numPr>
                <w:ilvl w:val="0"/>
                <w:numId w:val="39"/>
              </w:numPr>
              <w:suppressAutoHyphens w:val="0"/>
              <w:autoSpaceDE w:val="0"/>
              <w:autoSpaceDN w:val="0"/>
              <w:adjustRightInd w:val="0"/>
              <w:spacing w:after="0"/>
              <w:jc w:val="left"/>
              <w:rPr>
                <w:lang w:val="el-GR" w:eastAsia="en-US"/>
              </w:rPr>
            </w:pPr>
            <w:r w:rsidRPr="00A71DCA">
              <w:rPr>
                <w:lang w:val="el-GR" w:eastAsia="en-US"/>
              </w:rPr>
              <w:t>Το μέγεθος των προσφερόμενων υπηρεσιών σε σχέση με τις ζητούμενες</w:t>
            </w:r>
          </w:p>
          <w:p w14:paraId="4B1CB9A1" w14:textId="77777777" w:rsidR="00EE7654" w:rsidRPr="00A71DCA" w:rsidRDefault="00EE7654" w:rsidP="003E46EC">
            <w:pPr>
              <w:pStyle w:val="aff"/>
              <w:numPr>
                <w:ilvl w:val="0"/>
                <w:numId w:val="39"/>
              </w:numPr>
              <w:suppressAutoHyphens w:val="0"/>
              <w:autoSpaceDE w:val="0"/>
              <w:autoSpaceDN w:val="0"/>
              <w:adjustRightInd w:val="0"/>
              <w:spacing w:after="0"/>
              <w:jc w:val="left"/>
              <w:rPr>
                <w:lang w:val="el-GR" w:eastAsia="en-US"/>
              </w:rPr>
            </w:pPr>
            <w:r w:rsidRPr="00A71DCA">
              <w:rPr>
                <w:lang w:val="el-GR" w:eastAsia="en-US"/>
              </w:rPr>
              <w:t>Η πληρότητα και ανάλυση του πλάνου των υπηρεσιών εκπαίδευσης που θα προσφερθούν</w:t>
            </w:r>
          </w:p>
          <w:p w14:paraId="280A2870" w14:textId="77777777" w:rsidR="00EE7654" w:rsidRPr="00A71DCA" w:rsidRDefault="00EE7654" w:rsidP="003E46EC">
            <w:pPr>
              <w:pStyle w:val="aff"/>
              <w:numPr>
                <w:ilvl w:val="0"/>
                <w:numId w:val="39"/>
              </w:numPr>
              <w:suppressAutoHyphens w:val="0"/>
              <w:autoSpaceDE w:val="0"/>
              <w:autoSpaceDN w:val="0"/>
              <w:adjustRightInd w:val="0"/>
              <w:spacing w:after="0"/>
              <w:jc w:val="left"/>
              <w:rPr>
                <w:lang w:val="el-GR" w:eastAsia="en-US"/>
              </w:rPr>
            </w:pPr>
            <w:r w:rsidRPr="00A71DCA">
              <w:rPr>
                <w:lang w:val="el-GR" w:eastAsia="en-US"/>
              </w:rPr>
              <w:t>Η συμμόρφωση με τις απαιτήσεις για τις υπηρεσίες επιτόπιας υποστήριξης και η μεθοδολογία παροχής αυτών των υπηρεσιών</w:t>
            </w:r>
          </w:p>
          <w:p w14:paraId="1D22ABE3" w14:textId="065F617F" w:rsidR="00EE7654" w:rsidRPr="00A71DCA" w:rsidRDefault="00EE7654" w:rsidP="003E46EC">
            <w:pPr>
              <w:pStyle w:val="aff"/>
              <w:numPr>
                <w:ilvl w:val="0"/>
                <w:numId w:val="39"/>
              </w:numPr>
              <w:suppressAutoHyphens w:val="0"/>
              <w:autoSpaceDE w:val="0"/>
              <w:autoSpaceDN w:val="0"/>
              <w:adjustRightInd w:val="0"/>
              <w:spacing w:after="0"/>
              <w:jc w:val="left"/>
              <w:rPr>
                <w:lang w:val="el-GR"/>
              </w:rPr>
            </w:pPr>
            <w:r w:rsidRPr="00A71DCA">
              <w:rPr>
                <w:lang w:val="el-GR" w:eastAsia="en-US"/>
              </w:rPr>
              <w:t xml:space="preserve">Ο βαθμός συνοχής, επαρκούς συγκρότησης και διάρθρωσης των υπηρεσιών, εργαλείων και τεχνικών της προτεινόμενης προσέγγισης παροχής υπηρεσιών. </w:t>
            </w:r>
          </w:p>
          <w:p w14:paraId="5628F596" w14:textId="77777777" w:rsidR="00EE7654" w:rsidRPr="00506CF9" w:rsidDel="00EF67AF" w:rsidRDefault="00EE7654" w:rsidP="003E46EC">
            <w:pPr>
              <w:pStyle w:val="aff"/>
              <w:numPr>
                <w:ilvl w:val="0"/>
                <w:numId w:val="39"/>
              </w:numPr>
              <w:suppressAutoHyphens w:val="0"/>
              <w:autoSpaceDE w:val="0"/>
              <w:autoSpaceDN w:val="0"/>
              <w:adjustRightInd w:val="0"/>
              <w:spacing w:after="0"/>
              <w:jc w:val="left"/>
              <w:rPr>
                <w:lang w:val="el-GR"/>
              </w:rPr>
            </w:pPr>
            <w:r w:rsidRPr="00A71DCA">
              <w:rPr>
                <w:lang w:val="el-GR" w:eastAsia="en-US"/>
              </w:rPr>
              <w:t>Αξιολόγηση αν και κατά πόσο, οι προσφερόμενες υπηρεσίες βρίσκονται σε, εύλογη και αναλογική σχέση με την προτεινόμενη μεθοδολογία υποστήριξης και το χρονοδιάγραμμα.</w:t>
            </w:r>
          </w:p>
        </w:tc>
      </w:tr>
      <w:tr w:rsidR="00EE7654" w:rsidRPr="00DC7A23" w14:paraId="2674D964" w14:textId="77777777" w:rsidTr="00835D3F">
        <w:tc>
          <w:tcPr>
            <w:tcW w:w="9855" w:type="dxa"/>
            <w:shd w:val="clear" w:color="auto" w:fill="D9D9D9" w:themeFill="background1" w:themeFillShade="D9"/>
          </w:tcPr>
          <w:p w14:paraId="63E36A60" w14:textId="77777777" w:rsidR="00EE7654" w:rsidRPr="00506CF9" w:rsidRDefault="00EE7654" w:rsidP="00835D3F">
            <w:pPr>
              <w:spacing w:before="120"/>
              <w:rPr>
                <w:lang w:val="el-GR"/>
              </w:rPr>
            </w:pPr>
            <w:r w:rsidRPr="00506CF9">
              <w:rPr>
                <w:b/>
                <w:lang w:val="el-GR"/>
              </w:rPr>
              <w:t xml:space="preserve">Ομάδα ΣΤ – </w:t>
            </w:r>
            <w:r w:rsidRPr="00506CF9">
              <w:rPr>
                <w:b/>
                <w:bCs/>
                <w:color w:val="000000"/>
                <w:lang w:val="el-GR"/>
              </w:rPr>
              <w:t>Μεθοδολογία Οργάνωσης και  Διοίκησης  Έργου και Διασφάλιση Ποιότητας</w:t>
            </w:r>
          </w:p>
        </w:tc>
      </w:tr>
      <w:tr w:rsidR="00EE7654" w:rsidRPr="00DC7A23" w14:paraId="795F3077" w14:textId="77777777" w:rsidTr="00835D3F">
        <w:tc>
          <w:tcPr>
            <w:tcW w:w="9855" w:type="dxa"/>
            <w:shd w:val="clear" w:color="auto" w:fill="auto"/>
          </w:tcPr>
          <w:p w14:paraId="6BC4961C" w14:textId="77777777" w:rsidR="00EE7654" w:rsidRDefault="00EE7654" w:rsidP="00835D3F">
            <w:pPr>
              <w:spacing w:before="120"/>
              <w:rPr>
                <w:lang w:val="el-GR"/>
              </w:rPr>
            </w:pPr>
            <w:r w:rsidRPr="00A467EB">
              <w:rPr>
                <w:lang w:val="el-GR"/>
              </w:rPr>
              <w:t>Οργάνωση, Διοίκηση Έργου, Μεθοδολογία Υλοποίησης, Διαχείρισης και</w:t>
            </w:r>
            <w:r>
              <w:rPr>
                <w:lang w:val="el-GR"/>
              </w:rPr>
              <w:t xml:space="preserve"> </w:t>
            </w:r>
            <w:r w:rsidRPr="00A467EB">
              <w:rPr>
                <w:lang w:val="el-GR"/>
              </w:rPr>
              <w:t>Διασφάλισης Ποιότητας</w:t>
            </w:r>
          </w:p>
          <w:p w14:paraId="6FBFA6A2" w14:textId="77777777" w:rsidR="00EE7654" w:rsidRDefault="00EE7654" w:rsidP="003E46EC">
            <w:pPr>
              <w:pStyle w:val="aff"/>
              <w:numPr>
                <w:ilvl w:val="0"/>
                <w:numId w:val="39"/>
              </w:numPr>
              <w:spacing w:before="120"/>
              <w:rPr>
                <w:lang w:val="el-GR"/>
              </w:rPr>
            </w:pPr>
            <w:r w:rsidRPr="00A467EB">
              <w:rPr>
                <w:lang w:val="el-GR"/>
              </w:rPr>
              <w:t>Ο βαθμός οργάνωσης των βασικών ρόλων του προτεινόμενου σχήματος διοίκησης και υλοποίησης, σε σχέση με την κατανόηση των απαιτήσεων της σύμβασης. Ειδικότερα αξιολογείται η οργανωτική δομή της ομάδας έργου, με ανάλυση των ρόλων, των αρμοδιοτήτων και των λειτουργιών που θα εκτελούνται από κάθε ρόλο. Σε περίπτωση ένωσης εταιρειών, θα αξιολογηθεί η ικανότητα του αναδόχου να συντονίσει όλα τα εμπλεκόμενα μέρη μέσα από κατάλληλο οργανωτικό και διοικητικό σχήμα.</w:t>
            </w:r>
          </w:p>
          <w:p w14:paraId="26687570" w14:textId="77777777" w:rsidR="00EE7654" w:rsidRDefault="00EE7654" w:rsidP="003E46EC">
            <w:pPr>
              <w:pStyle w:val="aff"/>
              <w:numPr>
                <w:ilvl w:val="0"/>
                <w:numId w:val="39"/>
              </w:numPr>
              <w:spacing w:before="120"/>
              <w:rPr>
                <w:lang w:val="el-GR"/>
              </w:rPr>
            </w:pPr>
            <w:r w:rsidRPr="00A467EB">
              <w:rPr>
                <w:lang w:val="el-GR"/>
              </w:rPr>
              <w:t xml:space="preserve">Ο βαθμός της </w:t>
            </w:r>
            <w:proofErr w:type="spellStart"/>
            <w:r w:rsidRPr="00A467EB">
              <w:rPr>
                <w:lang w:val="el-GR"/>
              </w:rPr>
              <w:t>εφικτότητας</w:t>
            </w:r>
            <w:proofErr w:type="spellEnd"/>
            <w:r w:rsidRPr="00A467EB">
              <w:rPr>
                <w:lang w:val="el-GR"/>
              </w:rPr>
              <w:t>, ρεαλισμού και αποτελεσματικότητας της συνολικής προσέγγισης διοίκησης και υλοποίησης της σύμβασης, ανάλογα με την κρισιμότητα που αναγνωρίζει ο Υποψήφιος Ανάδοχος σε επιμέρους παράγοντες επιτυχίας του έργου, στην προσφορά του.</w:t>
            </w:r>
          </w:p>
          <w:p w14:paraId="106E0269" w14:textId="77777777" w:rsidR="00EE7654" w:rsidRDefault="00EE7654" w:rsidP="003E46EC">
            <w:pPr>
              <w:pStyle w:val="aff"/>
              <w:numPr>
                <w:ilvl w:val="0"/>
                <w:numId w:val="39"/>
              </w:numPr>
              <w:spacing w:before="120"/>
              <w:rPr>
                <w:lang w:val="el-GR"/>
              </w:rPr>
            </w:pPr>
            <w:r w:rsidRPr="00A467EB">
              <w:rPr>
                <w:lang w:val="el-GR"/>
              </w:rPr>
              <w:t>Εξετάζεται αν και κατά πόσο εφαρμόζονται αρχές ποιότητας διοίκησης έργων (στον τομέα της πληροφορικής) και διασφαλίζεται η εύρυθμη υλοποίηση και επίτευξη των στόχων της σύμβασης.</w:t>
            </w:r>
          </w:p>
          <w:p w14:paraId="675F3CE0" w14:textId="77777777" w:rsidR="00EE7654" w:rsidRDefault="00EE7654" w:rsidP="003E46EC">
            <w:pPr>
              <w:pStyle w:val="aff"/>
              <w:numPr>
                <w:ilvl w:val="0"/>
                <w:numId w:val="39"/>
              </w:numPr>
              <w:spacing w:before="120"/>
              <w:rPr>
                <w:lang w:val="el-GR"/>
              </w:rPr>
            </w:pPr>
            <w:r w:rsidRPr="00A467EB">
              <w:rPr>
                <w:lang w:val="el-GR"/>
              </w:rPr>
              <w:t>Τα παραδοτέα της σύμβασης με κύρια κριτήρια:</w:t>
            </w:r>
          </w:p>
          <w:p w14:paraId="4BAF4932" w14:textId="77777777" w:rsidR="00EE7654" w:rsidRDefault="00EE7654" w:rsidP="003E46EC">
            <w:pPr>
              <w:pStyle w:val="aff"/>
              <w:numPr>
                <w:ilvl w:val="1"/>
                <w:numId w:val="39"/>
              </w:numPr>
              <w:spacing w:before="120"/>
              <w:rPr>
                <w:lang w:val="el-GR"/>
              </w:rPr>
            </w:pPr>
            <w:r w:rsidRPr="00A467EB">
              <w:rPr>
                <w:lang w:val="el-GR"/>
              </w:rPr>
              <w:t xml:space="preserve">Τη δομή </w:t>
            </w:r>
            <w:r>
              <w:rPr>
                <w:lang w:val="el-GR"/>
              </w:rPr>
              <w:t>τους</w:t>
            </w:r>
          </w:p>
          <w:p w14:paraId="1E97EB9E" w14:textId="77777777" w:rsidR="00EE7654" w:rsidRDefault="00EE7654" w:rsidP="003E46EC">
            <w:pPr>
              <w:pStyle w:val="aff"/>
              <w:numPr>
                <w:ilvl w:val="1"/>
                <w:numId w:val="39"/>
              </w:numPr>
              <w:spacing w:before="120"/>
              <w:rPr>
                <w:lang w:val="el-GR"/>
              </w:rPr>
            </w:pPr>
            <w:r w:rsidRPr="00A467EB">
              <w:rPr>
                <w:lang w:val="el-GR"/>
              </w:rPr>
              <w:t xml:space="preserve">Την πληρότητα και ανάλυση των περιεχομένων </w:t>
            </w:r>
            <w:r>
              <w:rPr>
                <w:lang w:val="el-GR"/>
              </w:rPr>
              <w:t>τους</w:t>
            </w:r>
          </w:p>
          <w:p w14:paraId="4536C7D1" w14:textId="77777777" w:rsidR="00EE7654" w:rsidRDefault="00EE7654" w:rsidP="003E46EC">
            <w:pPr>
              <w:pStyle w:val="aff"/>
              <w:numPr>
                <w:ilvl w:val="1"/>
                <w:numId w:val="39"/>
              </w:numPr>
              <w:spacing w:before="120"/>
              <w:rPr>
                <w:lang w:val="el-GR"/>
              </w:rPr>
            </w:pPr>
            <w:r w:rsidRPr="00A467EB">
              <w:rPr>
                <w:lang w:val="el-GR"/>
              </w:rPr>
              <w:t xml:space="preserve">Την ευστοχία και την ευκρίνεια των περιεχομένων </w:t>
            </w:r>
            <w:r>
              <w:rPr>
                <w:lang w:val="el-GR"/>
              </w:rPr>
              <w:t>τους</w:t>
            </w:r>
          </w:p>
          <w:p w14:paraId="619C7856" w14:textId="77777777" w:rsidR="00EE7654" w:rsidRPr="00A467EB" w:rsidRDefault="00EE7654" w:rsidP="003E46EC">
            <w:pPr>
              <w:pStyle w:val="aff"/>
              <w:numPr>
                <w:ilvl w:val="1"/>
                <w:numId w:val="39"/>
              </w:numPr>
              <w:spacing w:before="120"/>
              <w:rPr>
                <w:lang w:val="el-GR"/>
              </w:rPr>
            </w:pPr>
            <w:r w:rsidRPr="00A467EB">
              <w:rPr>
                <w:lang w:val="el-GR"/>
              </w:rPr>
              <w:t>Τη λογική τους συνέχεια</w:t>
            </w:r>
          </w:p>
          <w:p w14:paraId="4AC16C29" w14:textId="77777777" w:rsidR="00EE7654" w:rsidRPr="00A467EB" w:rsidDel="00EF67AF" w:rsidRDefault="00EE7654" w:rsidP="003E46EC">
            <w:pPr>
              <w:pStyle w:val="aff"/>
              <w:numPr>
                <w:ilvl w:val="0"/>
                <w:numId w:val="39"/>
              </w:numPr>
              <w:spacing w:before="120"/>
              <w:rPr>
                <w:lang w:val="el-GR"/>
              </w:rPr>
            </w:pPr>
            <w:r w:rsidRPr="00A467EB">
              <w:rPr>
                <w:lang w:val="el-GR"/>
              </w:rPr>
              <w:t>Κατά πόσον το προτεινόμενο σύστημα ποιότητας και διαχείρισης των κινδύνων είναι κατάλληλο για το μέγεθος του έργου, και πως αποτυπώνεται με σαφήνεια η λειτουργία αυτή στο οργανωτικό σχήμα διοίκησης του έργου. Αξιολογείται η προτεινόμενη διαδικασία διαχείρισης των προβλημάτων που τυχόν θα ανακύψουν κατά την υλοποίηση της σύμβασης, σε τεχνικό, οργανωτικό και συμβατικό επίπεδο, συμπεριλαμβανομένου και του προτεινόμενου μηχανισμού κλιμάκωσης και αναβάθμισης του θέματος στο κατάλληλο</w:t>
            </w:r>
            <w:r>
              <w:rPr>
                <w:lang w:val="el-GR"/>
              </w:rPr>
              <w:t xml:space="preserve"> </w:t>
            </w:r>
            <w:r w:rsidRPr="00A467EB">
              <w:rPr>
                <w:lang w:val="el-GR"/>
              </w:rPr>
              <w:t>προς την επίλυση του επίπεδο.</w:t>
            </w:r>
          </w:p>
        </w:tc>
      </w:tr>
    </w:tbl>
    <w:p w14:paraId="51573F80" w14:textId="77777777" w:rsidR="00B11217" w:rsidRPr="00BD37C5" w:rsidRDefault="00B11217" w:rsidP="00B11217">
      <w:pPr>
        <w:rPr>
          <w:lang w:val="el-GR"/>
        </w:rPr>
      </w:pPr>
    </w:p>
    <w:p w14:paraId="1B2BFD19" w14:textId="77777777" w:rsidR="008338F0" w:rsidRPr="00603221" w:rsidRDefault="003355E7" w:rsidP="003E46EC">
      <w:pPr>
        <w:pStyle w:val="3"/>
        <w:numPr>
          <w:ilvl w:val="2"/>
          <w:numId w:val="10"/>
        </w:numPr>
        <w:ind w:left="720"/>
        <w:rPr>
          <w:i/>
          <w:color w:val="5B9BD5"/>
          <w:lang w:val="el-GR"/>
        </w:rPr>
      </w:pPr>
      <w:bookmarkStart w:id="113" w:name="_Toc112836323"/>
      <w:r w:rsidRPr="00603221">
        <w:rPr>
          <w:lang w:val="el-GR"/>
        </w:rPr>
        <w:lastRenderedPageBreak/>
        <w:t>Βαθμολόγηση και κατάταξη προσφορών</w:t>
      </w:r>
      <w:bookmarkEnd w:id="113"/>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14" w:name="_Toc112836324"/>
      <w:r w:rsidRPr="00603221">
        <w:rPr>
          <w:rFonts w:cs="Tahoma"/>
          <w:szCs w:val="22"/>
          <w:u w:val="single"/>
          <w:lang w:val="el-GR"/>
        </w:rPr>
        <w:t>Βαθμολόγηση Τεχνικών Προσφορών</w:t>
      </w:r>
      <w:bookmarkEnd w:id="114"/>
      <w:r w:rsidRPr="00603221">
        <w:rPr>
          <w:rFonts w:cs="Tahoma"/>
          <w:szCs w:val="22"/>
          <w:u w:val="single"/>
          <w:lang w:val="el-GR"/>
        </w:rPr>
        <w:t xml:space="preserve"> </w:t>
      </w:r>
    </w:p>
    <w:p w14:paraId="66AE923D" w14:textId="77777777" w:rsidR="00EE7654" w:rsidRPr="00506CF9" w:rsidRDefault="00EE7654" w:rsidP="00EE7654">
      <w:pPr>
        <w:rPr>
          <w:lang w:val="el-GR"/>
        </w:rPr>
      </w:pPr>
      <w:r w:rsidRPr="00506CF9">
        <w:rPr>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522D0AFF" w14:textId="77777777" w:rsidR="00EE7654" w:rsidRPr="007A6B2A" w:rsidRDefault="00EE7654" w:rsidP="00EE7654">
      <w:pPr>
        <w:rPr>
          <w:lang w:val="el-GR"/>
        </w:rPr>
      </w:pPr>
      <w:r w:rsidRPr="007A6B2A">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7A6B2A">
        <w:rPr>
          <w:b/>
          <w:lang w:val="el-GR"/>
        </w:rPr>
        <w:t xml:space="preserve">. </w:t>
      </w:r>
    </w:p>
    <w:p w14:paraId="250BB480" w14:textId="77777777" w:rsidR="00EE7654" w:rsidRPr="007A6B2A" w:rsidRDefault="00EE7654" w:rsidP="00EE7654">
      <w:pPr>
        <w:rPr>
          <w:lang w:val="el-GR"/>
        </w:rPr>
      </w:pPr>
      <w:r w:rsidRPr="007A6B2A">
        <w:rPr>
          <w:lang w:val="el-GR"/>
        </w:rPr>
        <w:t xml:space="preserve">Κάθε κριτήριο αξιολόγησης βαθμολογείται αυτόνομα με βάση τα στοιχεία της προσφοράς. </w:t>
      </w:r>
    </w:p>
    <w:p w14:paraId="4D186080" w14:textId="78566C34" w:rsidR="00EE7654" w:rsidRPr="007A6B2A" w:rsidRDefault="002003CF" w:rsidP="00EE7654">
      <w:pPr>
        <w:rPr>
          <w:i/>
          <w:color w:val="5B9BD5"/>
          <w:lang w:val="el-GR"/>
        </w:rPr>
      </w:pPr>
      <w:r>
        <w:rPr>
          <w:lang w:val="el-GR"/>
        </w:rPr>
        <w:t>Κριτήρι</w:t>
      </w:r>
      <w:r w:rsidR="0098436B">
        <w:rPr>
          <w:lang w:val="el-GR"/>
        </w:rPr>
        <w:t>ο</w:t>
      </w:r>
      <w:r>
        <w:rPr>
          <w:lang w:val="el-GR"/>
        </w:rPr>
        <w:t xml:space="preserve"> με </w:t>
      </w:r>
      <w:r w:rsidR="0098436B">
        <w:rPr>
          <w:lang w:val="el-GR"/>
        </w:rPr>
        <w:t>β</w:t>
      </w:r>
      <w:r w:rsidR="00EE7654" w:rsidRPr="007A6B2A">
        <w:rPr>
          <w:lang w:val="el-GR"/>
        </w:rPr>
        <w:t>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B3AEBB6" w14:textId="77777777" w:rsidR="00EE7654" w:rsidRPr="007A6B2A" w:rsidRDefault="00EE7654" w:rsidP="00EE7654">
      <w:pPr>
        <w:rPr>
          <w:lang w:val="el-GR"/>
        </w:rPr>
      </w:pPr>
      <w:r w:rsidRPr="007A6B2A">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Pr>
          <w:vertAlign w:val="subscript"/>
        </w:rPr>
        <w:t>i</w:t>
      </w:r>
      <w:proofErr w:type="spellEnd"/>
      <w:r w:rsidRPr="007A6B2A">
        <w:rPr>
          <w:lang w:val="el-GR"/>
        </w:rPr>
        <w:t>) θα προκύπτει από το άθροισμα των σταθμισμένων βαθμολογιών όλων των κριτηρίων.</w:t>
      </w:r>
    </w:p>
    <w:p w14:paraId="5E717D75" w14:textId="77777777" w:rsidR="00EE7654" w:rsidRPr="007A6B2A" w:rsidRDefault="00EE7654" w:rsidP="00EE7654">
      <w:pPr>
        <w:rPr>
          <w:lang w:val="el-GR"/>
        </w:rPr>
      </w:pPr>
      <w:bookmarkStart w:id="115" w:name="_206ipza" w:colFirst="0" w:colLast="0"/>
      <w:bookmarkEnd w:id="115"/>
      <w:r w:rsidRPr="007A6B2A">
        <w:rPr>
          <w:lang w:val="el-GR"/>
        </w:rPr>
        <w:t xml:space="preserve">Η συνολική βαθμολογία της τεχνικής προσφοράς υπολογίζεται με βάση τον παρακάτω τύπο : </w:t>
      </w:r>
    </w:p>
    <w:p w14:paraId="42E6D143" w14:textId="77777777" w:rsidR="00EE7654" w:rsidRDefault="00EE7654" w:rsidP="00EE7654">
      <w:r>
        <w:t>Β = σ1χΚ1 + σ2χΚ2 +……+</w:t>
      </w:r>
      <w:proofErr w:type="spellStart"/>
      <w:r>
        <w:t>σνχΚν</w:t>
      </w:r>
      <w:proofErr w:type="spellEnd"/>
    </w:p>
    <w:p w14:paraId="28B6D6F1" w14:textId="77777777" w:rsidR="00611C19" w:rsidRPr="00603221" w:rsidRDefault="00611C19">
      <w:pPr>
        <w:rPr>
          <w:i/>
          <w:color w:val="5B9BD5"/>
          <w:lang w:val="el-GR"/>
        </w:rPr>
      </w:pPr>
    </w:p>
    <w:p w14:paraId="0960A668" w14:textId="77777777" w:rsidR="0001217D" w:rsidRPr="00603221" w:rsidRDefault="007F03FD" w:rsidP="00603221">
      <w:pPr>
        <w:pStyle w:val="4"/>
        <w:rPr>
          <w:rFonts w:cs="Tahoma"/>
          <w:szCs w:val="22"/>
          <w:u w:val="single"/>
          <w:lang w:val="el-GR"/>
        </w:rPr>
      </w:pPr>
      <w:bookmarkStart w:id="116" w:name="_Toc112836325"/>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116"/>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308E14FA"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395680" w:rsidRPr="00395680">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395680" w:rsidRPr="00395680">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17" w:name="_Toc9049526"/>
      <w:bookmarkStart w:id="118" w:name="_Toc9050798"/>
      <w:bookmarkStart w:id="119" w:name="_Toc16061711"/>
      <w:bookmarkStart w:id="120" w:name="_Toc25743321"/>
      <w:bookmarkStart w:id="121" w:name="_Toc26592535"/>
      <w:bookmarkStart w:id="122" w:name="_Toc43634791"/>
      <w:bookmarkStart w:id="123" w:name="_Toc44821171"/>
      <w:bookmarkStart w:id="124" w:name="_Toc48552963"/>
      <w:bookmarkStart w:id="125" w:name="_Toc49074409"/>
      <w:bookmarkStart w:id="126" w:name="_Toc286055470"/>
      <w:bookmarkStart w:id="127" w:name="_Toc112836326"/>
      <w:r w:rsidRPr="00603221">
        <w:rPr>
          <w:rFonts w:cs="Tahoma"/>
          <w:szCs w:val="22"/>
          <w:u w:val="single"/>
          <w:lang w:val="el-GR"/>
        </w:rPr>
        <w:t>Διαμόρφωση συγκριτικού κόστους Προσφοράς</w:t>
      </w:r>
      <w:bookmarkEnd w:id="117"/>
      <w:bookmarkEnd w:id="118"/>
      <w:bookmarkEnd w:id="119"/>
      <w:bookmarkEnd w:id="120"/>
      <w:bookmarkEnd w:id="121"/>
      <w:bookmarkEnd w:id="122"/>
      <w:bookmarkEnd w:id="123"/>
      <w:bookmarkEnd w:id="124"/>
      <w:bookmarkEnd w:id="125"/>
      <w:bookmarkEnd w:id="126"/>
      <w:bookmarkEnd w:id="127"/>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04CA1AEE" w:rsidR="0001217D" w:rsidRPr="00603221" w:rsidRDefault="0001217D" w:rsidP="003E46EC">
      <w:pPr>
        <w:numPr>
          <w:ilvl w:val="0"/>
          <w:numId w:val="11"/>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25790C" w:rsidRPr="00234806">
        <w:rPr>
          <w:lang w:val="el-GR"/>
        </w:rPr>
        <w:t xml:space="preserve">ΠΑΡΑΡΤΗΜΑ </w:t>
      </w:r>
      <w:r w:rsidR="0025790C" w:rsidRPr="00234806">
        <w:t>VI</w:t>
      </w:r>
      <w:r w:rsidR="0025790C" w:rsidRPr="00234806">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395680">
        <w:rPr>
          <w:lang w:val="el-GR"/>
        </w:rPr>
        <w:t>Δ</w:t>
      </w:r>
      <w:r w:rsidRPr="00603221">
        <w:rPr>
          <w:lang w:val="el-GR"/>
        </w:rPr>
        <w:t xml:space="preserve">} </w:t>
      </w:r>
    </w:p>
    <w:p w14:paraId="0BF309BD" w14:textId="77777777" w:rsidR="00EB4B2B" w:rsidRPr="00603221" w:rsidRDefault="00EB4B2B" w:rsidP="00766AC6">
      <w:pPr>
        <w:rPr>
          <w:b/>
          <w:u w:val="single"/>
          <w:lang w:val="el-GR"/>
        </w:rPr>
      </w:pPr>
    </w:p>
    <w:p w14:paraId="69AB06CD" w14:textId="77777777" w:rsidR="008338F0" w:rsidRPr="00603221" w:rsidRDefault="003355E7" w:rsidP="003A109E">
      <w:pPr>
        <w:pStyle w:val="2"/>
        <w:rPr>
          <w:rFonts w:cs="Tahoma"/>
          <w:lang w:val="el-GR"/>
        </w:rPr>
      </w:pPr>
      <w:r w:rsidRPr="00603221">
        <w:rPr>
          <w:rFonts w:cs="Tahoma"/>
          <w:lang w:val="el-GR"/>
        </w:rPr>
        <w:lastRenderedPageBreak/>
        <w:tab/>
      </w:r>
      <w:bookmarkStart w:id="128" w:name="_Ref87438545"/>
      <w:bookmarkStart w:id="129" w:name="_Toc112836327"/>
      <w:r w:rsidRPr="00603221">
        <w:rPr>
          <w:rFonts w:cs="Tahoma"/>
          <w:lang w:val="el-GR"/>
        </w:rPr>
        <w:t>Κατάρτιση - Περιεχόμενο Προσφορών</w:t>
      </w:r>
      <w:bookmarkEnd w:id="128"/>
      <w:bookmarkEnd w:id="129"/>
    </w:p>
    <w:p w14:paraId="6130DDE8" w14:textId="77777777" w:rsidR="008338F0" w:rsidRPr="00603221" w:rsidRDefault="003355E7" w:rsidP="003E46EC">
      <w:pPr>
        <w:pStyle w:val="3"/>
        <w:numPr>
          <w:ilvl w:val="2"/>
          <w:numId w:val="10"/>
        </w:numPr>
        <w:ind w:left="720"/>
        <w:rPr>
          <w:lang w:val="el-GR"/>
        </w:rPr>
      </w:pPr>
      <w:bookmarkStart w:id="130" w:name="_Ref496542253"/>
      <w:bookmarkStart w:id="131" w:name="_Toc112836328"/>
      <w:r w:rsidRPr="00603221">
        <w:rPr>
          <w:lang w:val="el-GR"/>
        </w:rPr>
        <w:t>Γενικοί όροι υποβολής προσφορών</w:t>
      </w:r>
      <w:bookmarkEnd w:id="130"/>
      <w:bookmarkEnd w:id="131"/>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2681F5C9"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ADCEC5" w14:textId="62BEF343" w:rsidR="002B2F6A" w:rsidRPr="0029319A" w:rsidRDefault="002B2F6A" w:rsidP="005A1E88">
      <w:pPr>
        <w:rPr>
          <w:rFonts w:cs="Helvetica"/>
          <w:color w:val="000000"/>
          <w:lang w:val="el-GR" w:eastAsia="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3E46EC">
      <w:pPr>
        <w:pStyle w:val="3"/>
        <w:numPr>
          <w:ilvl w:val="2"/>
          <w:numId w:val="10"/>
        </w:numPr>
        <w:ind w:left="720"/>
        <w:rPr>
          <w:lang w:val="el-GR"/>
        </w:rPr>
      </w:pPr>
      <w:bookmarkStart w:id="132" w:name="_Toc74566860"/>
      <w:bookmarkStart w:id="133" w:name="_Ref496542299"/>
      <w:bookmarkStart w:id="134" w:name="_Toc112836329"/>
      <w:bookmarkEnd w:id="132"/>
      <w:r w:rsidRPr="00603221">
        <w:rPr>
          <w:lang w:val="el-GR"/>
        </w:rPr>
        <w:t>Χρόνος και Τρόπος υποβολής προσφορών</w:t>
      </w:r>
      <w:bookmarkEnd w:id="133"/>
      <w:bookmarkEnd w:id="134"/>
      <w:r w:rsidRPr="00603221">
        <w:rPr>
          <w:lang w:val="el-GR"/>
        </w:rPr>
        <w:t xml:space="preserve"> </w:t>
      </w:r>
    </w:p>
    <w:p w14:paraId="103CD779" w14:textId="77777777" w:rsidR="005C7C2B" w:rsidRDefault="005C7C2B" w:rsidP="00821852">
      <w:pPr>
        <w:pStyle w:val="4"/>
        <w:ind w:left="0" w:firstLine="0"/>
        <w:rPr>
          <w:b w:val="0"/>
          <w:bCs w:val="0"/>
          <w:lang w:val="el-GR"/>
        </w:rPr>
      </w:pPr>
      <w:bookmarkStart w:id="135" w:name="_Toc74566862"/>
      <w:bookmarkStart w:id="136" w:name="_Toc112836330"/>
      <w:bookmarkEnd w:id="135"/>
      <w:bookmarkEnd w:id="136"/>
    </w:p>
    <w:p w14:paraId="5690412D" w14:textId="062C2A7A" w:rsidR="004B759E" w:rsidRPr="00821852" w:rsidRDefault="00893B0F" w:rsidP="006F67CF">
      <w:pPr>
        <w:rPr>
          <w:lang w:val="el-GR"/>
        </w:rPr>
      </w:pPr>
      <w:r w:rsidRPr="00821852">
        <w:rPr>
          <w:lang w:val="el-GR"/>
        </w:rPr>
        <w:t xml:space="preserve">Οι προσφορές υποβάλλονται από τους ενδιαφερόμενους ηλεκτρονικά, μέσω της διαδικτυακής πύλης </w:t>
      </w:r>
      <w:hyperlink r:id="rId23" w:history="1">
        <w:r w:rsidR="00660FAA" w:rsidRPr="003B6ABB">
          <w:rPr>
            <w:rStyle w:val="-"/>
            <w:lang w:val="el-GR"/>
          </w:rPr>
          <w:t>www.promitheus.gov.gr</w:t>
        </w:r>
      </w:hyperlink>
      <w:r w:rsidR="00660FAA">
        <w:rPr>
          <w:lang w:val="el-GR"/>
        </w:rPr>
        <w:t xml:space="preserve"> </w:t>
      </w:r>
      <w:r w:rsidRPr="00821852">
        <w:rPr>
          <w:lang w:val="el-GR"/>
        </w:rPr>
        <w:t>του ΕΣΗΔΗΣ, μέχρι την καταληκτική ημερομηνία και ώρα που ορίζει η παρούσα διακήρυξη</w:t>
      </w:r>
      <w:r w:rsidR="00E1337D" w:rsidRPr="00821852">
        <w:rPr>
          <w:lang w:val="el-GR"/>
        </w:rPr>
        <w:t xml:space="preserve"> </w:t>
      </w:r>
      <w:r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25790C">
        <w:rPr>
          <w:lang w:val="el-GR"/>
        </w:rPr>
        <w:t>1.5</w:t>
      </w:r>
      <w:r w:rsidR="00F41119" w:rsidRPr="00821852">
        <w:rPr>
          <w:b/>
          <w:bCs/>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EE07C4">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660FAA">
        <w:rPr>
          <w:lang w:val="el-GR"/>
        </w:rPr>
        <w:t>.</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06C9F53" w14:textId="77777777" w:rsidR="00367AD5" w:rsidRPr="00641C65" w:rsidRDefault="00367AD5" w:rsidP="00E46C13">
      <w:pPr>
        <w:suppressAutoHyphens w:val="0"/>
        <w:autoSpaceDE w:val="0"/>
        <w:spacing w:after="0"/>
        <w:rPr>
          <w:color w:val="000000"/>
          <w:lang w:val="el-GR"/>
        </w:rPr>
      </w:pPr>
    </w:p>
    <w:p w14:paraId="185C6AB7" w14:textId="77777777" w:rsidR="00320205" w:rsidRPr="006F67CF" w:rsidRDefault="00320205" w:rsidP="00821852">
      <w:pPr>
        <w:pStyle w:val="4"/>
        <w:ind w:left="0" w:firstLine="0"/>
        <w:rPr>
          <w:lang w:val="el-GR"/>
        </w:rPr>
      </w:pPr>
      <w:bookmarkStart w:id="137" w:name="_Toc112836331"/>
      <w:bookmarkEnd w:id="137"/>
    </w:p>
    <w:p w14:paraId="72290D97" w14:textId="77777777" w:rsidR="004B759E" w:rsidRPr="00A334BA" w:rsidRDefault="00893B0F" w:rsidP="006F67CF">
      <w:pPr>
        <w:rPr>
          <w:lang w:val="el-GR"/>
        </w:rPr>
      </w:pPr>
      <w:r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C76B8A9" w14:textId="77777777" w:rsidR="00320205" w:rsidRPr="006F67CF" w:rsidRDefault="00320205" w:rsidP="00821852">
      <w:pPr>
        <w:pStyle w:val="4"/>
        <w:ind w:left="0" w:firstLine="0"/>
        <w:rPr>
          <w:lang w:val="el-GR"/>
        </w:rPr>
      </w:pPr>
      <w:bookmarkStart w:id="138" w:name="_Toc111110608"/>
      <w:bookmarkStart w:id="139" w:name="_Toc111110795"/>
      <w:bookmarkStart w:id="140" w:name="_Toc111110609"/>
      <w:bookmarkStart w:id="141" w:name="_Toc111110796"/>
      <w:bookmarkStart w:id="142" w:name="_Toc74566865"/>
      <w:bookmarkStart w:id="143" w:name="_Toc112836332"/>
      <w:bookmarkEnd w:id="138"/>
      <w:bookmarkEnd w:id="139"/>
      <w:bookmarkEnd w:id="140"/>
      <w:bookmarkEnd w:id="141"/>
      <w:bookmarkEnd w:id="142"/>
      <w:bookmarkEnd w:id="143"/>
    </w:p>
    <w:p w14:paraId="5865AACC" w14:textId="77777777" w:rsidR="004B759E" w:rsidRPr="00A334BA" w:rsidRDefault="004B759E" w:rsidP="006F67CF">
      <w:pPr>
        <w:rPr>
          <w:lang w:val="el-GR"/>
        </w:rPr>
      </w:pPr>
      <w:r w:rsidRPr="00821852">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5192C1F" w14:textId="77777777" w:rsidR="00320205" w:rsidRPr="006F67CF" w:rsidRDefault="00320205" w:rsidP="00821852">
      <w:pPr>
        <w:pStyle w:val="4"/>
        <w:ind w:left="0" w:firstLine="0"/>
        <w:rPr>
          <w:lang w:val="el-GR"/>
        </w:rPr>
      </w:pPr>
      <w:bookmarkStart w:id="144" w:name="_Toc112836333"/>
      <w:bookmarkStart w:id="145" w:name="_Ref75869622"/>
      <w:bookmarkEnd w:id="144"/>
    </w:p>
    <w:p w14:paraId="0EBE10AF" w14:textId="16FBC6D7" w:rsidR="00EE07C4" w:rsidRDefault="00486D17" w:rsidP="006F67CF">
      <w:pPr>
        <w:rPr>
          <w:lang w:val="el-GR"/>
        </w:rPr>
      </w:pPr>
      <w:r w:rsidRPr="00201A77">
        <w:rPr>
          <w:lang w:val="el-GR"/>
        </w:rPr>
        <w:t xml:space="preserve">Εφόσον οι Οικονομικοί Φορείς καταχωρίσουν τα σχετικά στοιχεία, </w:t>
      </w:r>
      <w:proofErr w:type="spellStart"/>
      <w:r w:rsidRPr="00201A77">
        <w:rPr>
          <w:lang w:val="el-GR"/>
        </w:rPr>
        <w:t>μεταδεδομένα</w:t>
      </w:r>
      <w:proofErr w:type="spellEnd"/>
      <w:r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201A77">
        <w:rPr>
          <w:lang w:val="el-GR"/>
        </w:rPr>
        <w:t>μορφότυπο</w:t>
      </w:r>
      <w:proofErr w:type="spellEnd"/>
      <w:r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201A77">
        <w:rPr>
          <w:lang w:val="el-GR"/>
        </w:rPr>
        <w:t>υποφακέλους</w:t>
      </w:r>
      <w:proofErr w:type="spellEnd"/>
      <w:r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201A77">
        <w:rPr>
          <w:lang w:val="el-GR"/>
        </w:rPr>
        <w:t>υποφακέλο</w:t>
      </w:r>
      <w:proofErr w:type="spellEnd"/>
      <w:r w:rsidRPr="00201A77">
        <w:rPr>
          <w:lang w:val="el-GR"/>
        </w:rPr>
        <w:t xml:space="preserve">  ξεχωριστά, από τη στιγμή που έχει ολοκληρωθεί η καταχώριση των στοιχείων σε αυτόν</w:t>
      </w:r>
      <w:r w:rsidRPr="00821852">
        <w:rPr>
          <w:lang w:val="el-GR"/>
        </w:rPr>
        <w:t xml:space="preserve">.  </w:t>
      </w:r>
      <w:bookmarkStart w:id="146" w:name="_Toc74566867"/>
      <w:bookmarkStart w:id="147" w:name="_Toc74566868"/>
      <w:bookmarkStart w:id="148" w:name="_Toc74566869"/>
      <w:bookmarkStart w:id="149" w:name="_Toc74566870"/>
      <w:bookmarkEnd w:id="146"/>
      <w:bookmarkEnd w:id="147"/>
      <w:bookmarkEnd w:id="148"/>
      <w:bookmarkEnd w:id="149"/>
    </w:p>
    <w:p w14:paraId="5C483A6C" w14:textId="03601B25" w:rsidR="00201A77" w:rsidRPr="00201A77" w:rsidRDefault="00EE07C4" w:rsidP="006F67CF">
      <w:pPr>
        <w:rPr>
          <w:lang w:val="el-GR"/>
        </w:rPr>
      </w:pPr>
      <w:r>
        <w:rPr>
          <w:lang w:val="el-GR"/>
        </w:rPr>
        <w:t>Δ</w:t>
      </w:r>
      <w:r w:rsidRPr="00F1538B">
        <w:rPr>
          <w:lang w:val="el-GR"/>
        </w:rPr>
        <w:t>εδομένου ότι δεν έχουν αποτυπωθεί πλήρως στις ηλεκτρονικές φόρμες του ΕΣΗΔΗΣ</w:t>
      </w:r>
      <w:r w:rsidRPr="00821852">
        <w:rPr>
          <w:lang w:val="el-GR"/>
        </w:rPr>
        <w:t xml:space="preserve"> </w:t>
      </w:r>
      <w:r>
        <w:rPr>
          <w:lang w:val="el-GR"/>
        </w:rPr>
        <w:t>οι τεχνικές προδιαγραφές και οι οικονομικοί όροι της παρούσας διακήρυξης, ο</w:t>
      </w:r>
      <w:r w:rsidR="00893B0F" w:rsidRPr="00821852">
        <w:rPr>
          <w:lang w:val="el-GR"/>
        </w:rPr>
        <w:t>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5790C" w:rsidRPr="00234806">
        <w:rPr>
          <w:lang w:val="el-GR"/>
        </w:rPr>
        <w:t xml:space="preserve">ΠΑΡΑΡΤΗΜΑ </w:t>
      </w:r>
      <w:r w:rsidR="0025790C" w:rsidRPr="0025790C">
        <w:rPr>
          <w:lang w:val="el-GR"/>
        </w:rPr>
        <w:t>V</w:t>
      </w:r>
      <w:r w:rsidR="0025790C" w:rsidRPr="00234806">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5790C" w:rsidRPr="00234806">
        <w:rPr>
          <w:lang w:val="el-GR"/>
        </w:rPr>
        <w:t xml:space="preserve">ΠΑΡΑΡΤΗΜΑ </w:t>
      </w:r>
      <w:r w:rsidR="0025790C" w:rsidRPr="0025790C">
        <w:rPr>
          <w:lang w:val="el-GR"/>
        </w:rPr>
        <w:t>VI</w:t>
      </w:r>
      <w:r w:rsidR="0025790C" w:rsidRPr="00234806">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και στη συνέχεια υπογράφο</w:t>
      </w:r>
      <w:r>
        <w:rPr>
          <w:lang w:val="el-GR"/>
        </w:rPr>
        <w:t>υν</w:t>
      </w:r>
      <w:r w:rsidR="00201A77" w:rsidRPr="00F1538B">
        <w:rPr>
          <w:lang w:val="el-GR"/>
        </w:rPr>
        <w:t xml:space="preserve"> ηλεκτρονικά και υποβάλλο</w:t>
      </w:r>
      <w:r>
        <w:rPr>
          <w:lang w:val="el-GR"/>
        </w:rPr>
        <w:t xml:space="preserve">υν τα σχετικά αρχεία </w:t>
      </w:r>
      <w:r w:rsidR="00201A77" w:rsidRPr="00F1538B">
        <w:rPr>
          <w:lang w:val="el-GR"/>
        </w:rPr>
        <w:t>στο ΕΣΗΔΗΣ.</w:t>
      </w:r>
      <w:bookmarkEnd w:id="145"/>
    </w:p>
    <w:p w14:paraId="62346CBF" w14:textId="77777777" w:rsidR="005C7C2B" w:rsidRPr="006F67CF" w:rsidRDefault="005C7C2B" w:rsidP="00821852">
      <w:pPr>
        <w:pStyle w:val="4"/>
        <w:ind w:left="0" w:firstLine="0"/>
        <w:rPr>
          <w:lang w:val="el-GR"/>
        </w:rPr>
      </w:pPr>
      <w:bookmarkStart w:id="150" w:name="_Toc74566872"/>
      <w:bookmarkStart w:id="151" w:name="_Toc74566873"/>
      <w:bookmarkStart w:id="152" w:name="_Toc112836334"/>
      <w:bookmarkEnd w:id="150"/>
      <w:bookmarkEnd w:id="151"/>
      <w:bookmarkEnd w:id="152"/>
    </w:p>
    <w:p w14:paraId="54173B71" w14:textId="77777777" w:rsidR="004E36A7" w:rsidRPr="00821852" w:rsidRDefault="004E36A7" w:rsidP="006F67CF">
      <w:pPr>
        <w:rPr>
          <w:lang w:val="el-GR"/>
        </w:rPr>
      </w:pPr>
      <w:r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lang w:val="el-GR"/>
        </w:rPr>
        <w:t>υπο</w:t>
      </w:r>
      <w:proofErr w:type="spellEnd"/>
      <w:r w:rsidRPr="00821852">
        <w:rPr>
          <w:lang w:val="el-GR"/>
        </w:rPr>
        <w:t>)φακέλους μέσω του Υποσυστήματος, ως εξής :</w:t>
      </w:r>
    </w:p>
    <w:p w14:paraId="1A503652" w14:textId="77777777" w:rsidR="004E36A7" w:rsidRPr="008A2283" w:rsidRDefault="004E36A7" w:rsidP="004E36A7">
      <w:pPr>
        <w:rPr>
          <w:color w:val="000000"/>
          <w:lang w:val="el-GR"/>
        </w:rPr>
      </w:pPr>
      <w:bookmarkStart w:id="15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153"/>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w:t>
      </w:r>
      <w:r w:rsidRPr="008178FF">
        <w:rPr>
          <w:lang w:val="el-GR"/>
        </w:rPr>
        <w:lastRenderedPageBreak/>
        <w:t>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603221" w:rsidRDefault="003355E7" w:rsidP="003E46EC">
      <w:pPr>
        <w:pStyle w:val="3"/>
        <w:numPr>
          <w:ilvl w:val="2"/>
          <w:numId w:val="10"/>
        </w:numPr>
        <w:ind w:left="720"/>
        <w:rPr>
          <w:i/>
          <w:iCs/>
          <w:color w:val="5B9BD5"/>
          <w:lang w:val="el-GR"/>
        </w:rPr>
      </w:pPr>
      <w:bookmarkStart w:id="154" w:name="_Ref496542340"/>
      <w:bookmarkStart w:id="155" w:name="_Toc112836335"/>
      <w:r w:rsidRPr="00603221">
        <w:rPr>
          <w:lang w:val="el-GR"/>
        </w:rPr>
        <w:t>Περιεχόμενα Φακέλου «Δικαιολογητικά Συμμετοχής - Τεχνική Προσφορά»</w:t>
      </w:r>
      <w:bookmarkEnd w:id="154"/>
      <w:bookmarkEnd w:id="155"/>
      <w:r w:rsidRPr="00603221">
        <w:rPr>
          <w:lang w:val="el-GR"/>
        </w:rPr>
        <w:t xml:space="preserve"> </w:t>
      </w:r>
    </w:p>
    <w:p w14:paraId="0C5CAAFE" w14:textId="77777777" w:rsidR="002C7E9A" w:rsidRPr="000C4EE6" w:rsidRDefault="002C7E9A" w:rsidP="0069435C">
      <w:pPr>
        <w:pStyle w:val="4"/>
        <w:rPr>
          <w:rStyle w:val="Heading4Char"/>
          <w:rFonts w:ascii="Tahoma" w:hAnsi="Tahoma" w:cs="Tahoma"/>
          <w:b/>
          <w:bCs/>
          <w:sz w:val="22"/>
          <w:lang w:val="el-GR"/>
        </w:rPr>
      </w:pPr>
      <w:bookmarkStart w:id="156" w:name="_Toc74566876"/>
      <w:bookmarkStart w:id="157" w:name="_Ref55324286"/>
      <w:bookmarkStart w:id="158" w:name="_Toc112836336"/>
      <w:bookmarkEnd w:id="156"/>
      <w:r w:rsidRPr="000C4EE6">
        <w:rPr>
          <w:rStyle w:val="Heading4Char"/>
          <w:rFonts w:ascii="Tahoma" w:hAnsi="Tahoma" w:cs="Tahoma"/>
          <w:b/>
          <w:bCs/>
          <w:sz w:val="22"/>
          <w:lang w:val="el-GR"/>
        </w:rPr>
        <w:t>Δικαιολογητικά Συμμετοχής</w:t>
      </w:r>
      <w:bookmarkEnd w:id="157"/>
      <w:bookmarkEnd w:id="158"/>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5F5428C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25790C">
        <w:rPr>
          <w:lang w:val="el-GR"/>
        </w:rPr>
        <w:t>2.1.4</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25790C">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3C320E46" w14:textId="3B49379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590EE4" w:rsidRPr="00590EE4">
        <w:rPr>
          <w:lang w:val="el-GR"/>
        </w:rPr>
        <w:t xml:space="preserve">(ΠΑΡΑΡΤΗΜΑ ΙΙI – ΕΥΡΩΠΑΙΚΟ ΕΝΙΑΙΟ ΕΓΓΡΑΦΟ ΣΥΜΒΑΣΗΣ (ΕΕΕΣ) </w:t>
      </w:r>
      <w:r w:rsidRPr="00197834">
        <w:rPr>
          <w:lang w:val="el-GR"/>
        </w:rPr>
        <w:t xml:space="preserve"> ως Παράρτημα  αυτής. </w:t>
      </w:r>
    </w:p>
    <w:p w14:paraId="675A75CF" w14:textId="17044803"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hyperlink r:id="rId24" w:history="1">
        <w:r w:rsidR="00660FAA" w:rsidRPr="003B6ABB">
          <w:rPr>
            <w:rStyle w:val="-"/>
            <w:lang w:val="el-GR"/>
          </w:rPr>
          <w:t>www.promitheus.gov.gr</w:t>
        </w:r>
      </w:hyperlink>
      <w:r w:rsidRPr="00197834">
        <w:rPr>
          <w:lang w:val="el-GR"/>
        </w:rPr>
        <w:t xml:space="preserve">) του ΟΠΣ ΕΣΗΔΗΣ, ή άλλης σχετικής συμβατής πλατφόρμας υπηρεσιών διαχείρισης ηλεκτρονικών ΕΕΕΣ. Οι Οικονομικοί Φορείς </w:t>
      </w:r>
      <w:r w:rsidRPr="00197834">
        <w:rPr>
          <w:lang w:val="el-GR"/>
        </w:rPr>
        <w:lastRenderedPageBreak/>
        <w:t xml:space="preserve">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6085EC5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00660FAA" w:rsidRPr="00197834">
        <w:rPr>
          <w:lang w:val="el-GR"/>
        </w:rPr>
        <w:t>(</w:t>
      </w:r>
      <w:hyperlink r:id="rId25" w:history="1">
        <w:r w:rsidR="00660FAA" w:rsidRPr="003B6ABB">
          <w:rPr>
            <w:rStyle w:val="-"/>
            <w:lang w:val="el-GR"/>
          </w:rPr>
          <w:t>www.promitheus.gov.gr</w:t>
        </w:r>
      </w:hyperlink>
      <w:r w:rsidR="00660FAA" w:rsidRPr="00197834">
        <w:rPr>
          <w:lang w:val="el-GR"/>
        </w:rPr>
        <w:t>)</w:t>
      </w:r>
      <w:r w:rsidRPr="00821852">
        <w:rPr>
          <w:lang w:val="el-GR"/>
        </w:rPr>
        <w:t xml:space="preserve">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09B3E5A1"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t>
      </w:r>
      <w:hyperlink r:id="rId26" w:history="1">
        <w:r w:rsidR="001507AE" w:rsidRPr="003B6ABB">
          <w:rPr>
            <w:rStyle w:val="-"/>
            <w:lang w:val="el-GR"/>
          </w:rPr>
          <w:t>www.promitheus.gov.gr</w:t>
        </w:r>
      </w:hyperlink>
      <w:r w:rsidR="001507AE">
        <w:rPr>
          <w:lang w:val="el-GR"/>
        </w:rPr>
        <w:t xml:space="preserve"> </w:t>
      </w:r>
      <w:r w:rsidRPr="00603221">
        <w:rPr>
          <w:lang w:val="el-GR"/>
        </w:rPr>
        <w:t xml:space="preserve">του ΕΣΗΔΗΣ και αποτελεί αναπόσπαστο τμήμα της διακήρυξης </w:t>
      </w:r>
      <w:r w:rsidR="00E561B6">
        <w:rPr>
          <w:lang w:val="el-GR"/>
        </w:rPr>
        <w:t>(</w:t>
      </w:r>
      <w:r w:rsidR="00590EE4" w:rsidRPr="00590EE4">
        <w:rPr>
          <w:lang w:val="el-GR"/>
        </w:rPr>
        <w:t>ΠΑΡΑΡΤΗΜΑ ΙΙI – ΕΥΡΩΠΑΙΚΟ ΕΝΙΑΙΟ ΕΓΓΡΑΦΟ ΣΥΜΒΑΣΗΣ (ΕΕΕΣ)</w:t>
      </w:r>
      <w:r w:rsidR="00E561B6">
        <w:rPr>
          <w:lang w:val="el-GR"/>
        </w:rPr>
        <w:t>)</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C211FB3"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D33937" w:rsidRPr="00603221">
        <w:rPr>
          <w:lang w:val="el-GR"/>
        </w:rPr>
        <w:t>υποβάλλεται</w:t>
      </w:r>
      <w:r w:rsidR="004E535D" w:rsidRPr="00603221">
        <w:rPr>
          <w:lang w:val="el-GR"/>
        </w:rPr>
        <w:t xml:space="preserve"> χωριστό ΕΕΕΣ, που </w:t>
      </w:r>
      <w:r w:rsidR="00D33937"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3E46EC">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lastRenderedPageBreak/>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77777777" w:rsidR="00730FB9" w:rsidRPr="00603221" w:rsidRDefault="00730FB9" w:rsidP="00730FB9">
      <w:pPr>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3E433FD0" w14:textId="77777777" w:rsidR="002C7E9A" w:rsidRPr="00603221" w:rsidRDefault="002C7E9A">
      <w:pPr>
        <w:pStyle w:val="4"/>
        <w:rPr>
          <w:rFonts w:cs="Tahoma"/>
          <w:szCs w:val="22"/>
          <w:lang w:val="el-GR"/>
        </w:rPr>
      </w:pPr>
      <w:bookmarkStart w:id="159" w:name="_Toc112836337"/>
      <w:r w:rsidRPr="00603221">
        <w:rPr>
          <w:rFonts w:cs="Tahoma"/>
          <w:szCs w:val="22"/>
          <w:lang w:val="el-GR"/>
        </w:rPr>
        <w:t>Τεχνική Προσφορά</w:t>
      </w:r>
      <w:bookmarkEnd w:id="159"/>
      <w:r w:rsidRPr="00603221">
        <w:rPr>
          <w:rFonts w:cs="Tahoma"/>
          <w:szCs w:val="22"/>
          <w:lang w:val="el-GR"/>
        </w:rPr>
        <w:t xml:space="preserve"> </w:t>
      </w:r>
      <w:r w:rsidR="00E1337D" w:rsidRPr="00603221">
        <w:rPr>
          <w:rFonts w:cs="Tahoma"/>
          <w:szCs w:val="22"/>
          <w:lang w:val="el-GR"/>
        </w:rPr>
        <w:t xml:space="preserve"> </w:t>
      </w:r>
    </w:p>
    <w:p w14:paraId="34F3DD8A" w14:textId="6C71945E"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25790C" w:rsidRPr="00234806">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705059">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25790C" w:rsidRPr="00603221">
        <w:rPr>
          <w:lang w:val="el-GR"/>
        </w:rPr>
        <w:t>ΠΑΡΑΡΤΗΜΑ ΙΙ – Πίνακες Συμμόρφωσης</w:t>
      </w:r>
      <w:r w:rsidR="006712BB">
        <w:rPr>
          <w:lang w:val="el-GR"/>
        </w:rPr>
        <w:fldChar w:fldCharType="end"/>
      </w:r>
      <w:r w:rsidRPr="00705059">
        <w:rPr>
          <w:lang w:val="el-GR"/>
        </w:rPr>
        <w:t xml:space="preserve"> </w:t>
      </w:r>
      <w:r w:rsidR="00705059" w:rsidRPr="00705059">
        <w:rPr>
          <w:lang w:val="el-GR"/>
        </w:rPr>
        <w:t>τ</w:t>
      </w:r>
      <w:r w:rsidR="00705059">
        <w:rPr>
          <w:lang w:val="el-GR"/>
        </w:rPr>
        <w:t>η</w:t>
      </w:r>
      <w:r w:rsidR="00705059" w:rsidRPr="00705059">
        <w:rPr>
          <w:lang w:val="el-GR"/>
        </w:rPr>
        <w:t>ς</w:t>
      </w:r>
      <w:r w:rsidR="00705059" w:rsidRPr="00603221">
        <w:rPr>
          <w:lang w:val="el-GR"/>
        </w:rPr>
        <w:t xml:space="preserve"> </w:t>
      </w:r>
      <w:r w:rsidRPr="00603221">
        <w:rPr>
          <w:lang w:val="el-GR"/>
        </w:rPr>
        <w:t>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1507AE">
        <w:rPr>
          <w:lang w:val="el-GR"/>
        </w:rPr>
        <w:t>.</w:t>
      </w:r>
    </w:p>
    <w:p w14:paraId="0A86BBD8" w14:textId="0D9259E3"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25790C" w:rsidRPr="00234806">
        <w:rPr>
          <w:lang w:val="el-GR"/>
        </w:rPr>
        <w:t xml:space="preserve">ΠΑΡΑΡΤΗΜΑ </w:t>
      </w:r>
      <w:r w:rsidR="0025790C" w:rsidRPr="00234806">
        <w:t>V</w:t>
      </w:r>
      <w:r w:rsidR="0025790C" w:rsidRPr="00234806">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1507AE" w:rsidRPr="006F67CF">
        <w:rPr>
          <w:lang w:val="el-GR"/>
        </w:rPr>
        <w:t xml:space="preserve"> </w:t>
      </w:r>
      <w:r w:rsidR="003A206A" w:rsidRPr="006F67CF">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p>
    <w:p w14:paraId="6DE11699" w14:textId="77777777" w:rsidR="008338F0" w:rsidRPr="00603221" w:rsidRDefault="008338F0" w:rsidP="007A3AC0">
      <w:pPr>
        <w:rPr>
          <w:lang w:val="el-GR"/>
        </w:rPr>
      </w:pPr>
    </w:p>
    <w:p w14:paraId="6F2CD035" w14:textId="77777777" w:rsidR="008338F0" w:rsidRPr="00603221" w:rsidRDefault="003355E7" w:rsidP="003E46EC">
      <w:pPr>
        <w:pStyle w:val="3"/>
        <w:numPr>
          <w:ilvl w:val="2"/>
          <w:numId w:val="10"/>
        </w:numPr>
        <w:ind w:left="720"/>
        <w:rPr>
          <w:lang w:val="el-GR"/>
        </w:rPr>
      </w:pPr>
      <w:bookmarkStart w:id="160" w:name="_Ref496542376"/>
      <w:bookmarkStart w:id="161" w:name="_Toc112836338"/>
      <w:r w:rsidRPr="00603221">
        <w:rPr>
          <w:lang w:val="el-GR"/>
        </w:rPr>
        <w:t>Περιεχόμενα Φακέλου «Οικονομική Προσφορά» / Τρόπος σύνταξης και υποβολής οικονομικών προσφορών</w:t>
      </w:r>
      <w:bookmarkEnd w:id="160"/>
      <w:bookmarkEnd w:id="16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17B59FDE"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25790C" w:rsidRPr="00234806">
        <w:rPr>
          <w:lang w:val="el-GR"/>
        </w:rPr>
        <w:t xml:space="preserve">ΠΑΡΑΡΤΗΜΑ </w:t>
      </w:r>
      <w:r w:rsidR="0025790C" w:rsidRPr="00234806">
        <w:t>VI</w:t>
      </w:r>
      <w:r w:rsidR="0025790C" w:rsidRPr="00234806">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eastAsia="el-GR"/>
        </w:rPr>
      </w:pPr>
      <w:r w:rsidRPr="000C6D3B">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162" w:name="_Hlk67667045"/>
      <w:r w:rsidR="00C25AFF" w:rsidRPr="00C25AFF">
        <w:rPr>
          <w:lang w:val="el-GR"/>
        </w:rPr>
        <w:t>όπως τροποποιήθηκε με το άρθρο 42 του ν. 4782/Α36/9-3-2021</w:t>
      </w:r>
      <w:r w:rsidR="00C25AFF">
        <w:rPr>
          <w:lang w:val="el-GR"/>
        </w:rPr>
        <w:t xml:space="preserve"> </w:t>
      </w:r>
      <w:bookmarkEnd w:id="162"/>
      <w:r w:rsidRPr="00603221">
        <w:rPr>
          <w:lang w:val="el-GR"/>
        </w:rPr>
        <w:t>και</w:t>
      </w:r>
    </w:p>
    <w:p w14:paraId="4166F69A" w14:textId="7BD34B81" w:rsidR="008338F0" w:rsidRPr="00603221" w:rsidRDefault="003355E7">
      <w:pPr>
        <w:rPr>
          <w:lang w:val="el-GR"/>
        </w:rPr>
      </w:pPr>
      <w:r w:rsidRPr="005A7888">
        <w:rPr>
          <w:lang w:val="el-GR"/>
        </w:rPr>
        <w:t xml:space="preserve">γ) </w:t>
      </w:r>
      <w:r w:rsidR="005A7888" w:rsidRPr="005A7888">
        <w:rPr>
          <w:lang w:val="el-GR"/>
        </w:rPr>
        <w:t>η τιμή υπερβαίνει την εκτιμώμενη αξία της σύμβασης όπως καθορίζεται στην παρούσα διακήρυξη</w:t>
      </w:r>
      <w:r w:rsidRPr="005A7888">
        <w:rPr>
          <w:lang w:val="el-GR"/>
        </w:rPr>
        <w:t>.</w:t>
      </w:r>
      <w:r w:rsidRPr="00603221">
        <w:rPr>
          <w:lang w:val="el-GR"/>
        </w:rPr>
        <w:t xml:space="preserve"> </w:t>
      </w:r>
    </w:p>
    <w:p w14:paraId="260F4232" w14:textId="24DED1C9" w:rsidR="001852F3" w:rsidRPr="00603221" w:rsidRDefault="003355E7">
      <w:pPr>
        <w:rPr>
          <w:b/>
          <w:bCs/>
          <w:i/>
          <w:iCs/>
          <w:color w:val="5B9BD5"/>
          <w:lang w:val="el-GR"/>
        </w:rPr>
      </w:pPr>
      <w:r w:rsidRPr="006F67CF">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F67CF">
        <w:rPr>
          <w:lang w:val="el-GR"/>
        </w:rPr>
        <w:fldChar w:fldCharType="begin"/>
      </w:r>
      <w:r w:rsidR="00194C49" w:rsidRPr="006F67CF">
        <w:rPr>
          <w:lang w:val="el-GR"/>
        </w:rPr>
        <w:instrText xml:space="preserve"> REF _Ref496607306 \r \h </w:instrText>
      </w:r>
      <w:r w:rsidR="00DF02B0" w:rsidRPr="006F67CF">
        <w:rPr>
          <w:lang w:val="el-GR"/>
        </w:rPr>
        <w:instrText xml:space="preserve"> \* MERGEFORMAT </w:instrText>
      </w:r>
      <w:r w:rsidR="00194C49" w:rsidRPr="006F67CF">
        <w:rPr>
          <w:lang w:val="el-GR"/>
        </w:rPr>
      </w:r>
      <w:r w:rsidR="00194C49" w:rsidRPr="006F67CF">
        <w:rPr>
          <w:lang w:val="el-GR"/>
        </w:rPr>
        <w:fldChar w:fldCharType="separate"/>
      </w:r>
      <w:r w:rsidR="0025790C">
        <w:rPr>
          <w:lang w:val="el-GR"/>
        </w:rPr>
        <w:t>5.1</w:t>
      </w:r>
      <w:r w:rsidR="00194C49" w:rsidRPr="006F67CF">
        <w:rPr>
          <w:lang w:val="el-GR"/>
        </w:rPr>
        <w:fldChar w:fldCharType="end"/>
      </w:r>
      <w:r w:rsidRPr="006F67CF">
        <w:rPr>
          <w:lang w:val="el-GR"/>
        </w:rPr>
        <w:t xml:space="preserve"> της παρούσας διακήρυξης.</w:t>
      </w:r>
      <w:r w:rsidRPr="00603221">
        <w:rPr>
          <w:b/>
          <w:bCs/>
          <w:i/>
          <w:iCs/>
          <w:color w:val="5B9BD5"/>
          <w:lang w:val="el-GR"/>
        </w:rPr>
        <w:t xml:space="preserve"> </w:t>
      </w:r>
    </w:p>
    <w:p w14:paraId="41C4FDB8" w14:textId="77777777" w:rsidR="008338F0" w:rsidRPr="00603221" w:rsidRDefault="003355E7" w:rsidP="003E46EC">
      <w:pPr>
        <w:pStyle w:val="3"/>
        <w:numPr>
          <w:ilvl w:val="2"/>
          <w:numId w:val="10"/>
        </w:numPr>
        <w:ind w:left="720"/>
        <w:rPr>
          <w:lang w:val="el-GR" w:eastAsia="el-GR"/>
        </w:rPr>
      </w:pPr>
      <w:bookmarkStart w:id="163" w:name="_Ref496542395"/>
      <w:bookmarkStart w:id="164" w:name="_Ref496542431"/>
      <w:bookmarkStart w:id="165" w:name="_Toc112836339"/>
      <w:r w:rsidRPr="00603221">
        <w:rPr>
          <w:lang w:val="el-GR"/>
        </w:rPr>
        <w:t>Χρόνος ισχύος των προσφορών</w:t>
      </w:r>
      <w:bookmarkEnd w:id="163"/>
      <w:bookmarkEnd w:id="164"/>
      <w:bookmarkEnd w:id="165"/>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3CA81CCB"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25790C">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B1086B1" w14:textId="77777777" w:rsidR="004B0FCE" w:rsidRDefault="003355E7" w:rsidP="007D2CC2">
      <w:pPr>
        <w:rPr>
          <w:lang w:val="el-GR" w:eastAsia="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166" w:name="_Hlk9420445"/>
      <w:r w:rsidRPr="00603221">
        <w:rPr>
          <w:lang w:val="el-GR" w:eastAsia="el-GR"/>
        </w:rPr>
        <w:t>.</w:t>
      </w:r>
      <w:r w:rsidR="003528AF">
        <w:rPr>
          <w:lang w:val="el-GR" w:eastAsia="el-GR"/>
        </w:rPr>
        <w:t xml:space="preserve"> </w:t>
      </w:r>
    </w:p>
    <w:p w14:paraId="25BB351C" w14:textId="00B3DC72" w:rsidR="007D2CC2" w:rsidRPr="0029687F" w:rsidRDefault="003528AF" w:rsidP="007D2CC2">
      <w:pPr>
        <w:rPr>
          <w:lang w:val="el-GR"/>
        </w:rPr>
      </w:pPr>
      <w:r w:rsidRPr="009567C7">
        <w:rPr>
          <w:lang w:val="el-GR" w:eastAsia="el-GR"/>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bookmarkEnd w:id="166"/>
    <w:p w14:paraId="53E2FA49" w14:textId="77777777" w:rsidR="008338F0" w:rsidRPr="00603221" w:rsidRDefault="008338F0">
      <w:pPr>
        <w:rPr>
          <w:lang w:val="el-GR"/>
        </w:rPr>
      </w:pPr>
    </w:p>
    <w:p w14:paraId="45A8A666" w14:textId="77777777" w:rsidR="008338F0" w:rsidRPr="00603221" w:rsidRDefault="003355E7" w:rsidP="003E46EC">
      <w:pPr>
        <w:pStyle w:val="3"/>
        <w:numPr>
          <w:ilvl w:val="2"/>
          <w:numId w:val="10"/>
        </w:numPr>
        <w:ind w:left="720"/>
        <w:rPr>
          <w:lang w:val="el-GR"/>
        </w:rPr>
      </w:pPr>
      <w:bookmarkStart w:id="167" w:name="_Ref67613193"/>
      <w:bookmarkStart w:id="168" w:name="_Toc112836340"/>
      <w:r w:rsidRPr="00603221">
        <w:rPr>
          <w:lang w:val="el-GR"/>
        </w:rPr>
        <w:t>Λόγοι απόρριψης προσφορών</w:t>
      </w:r>
      <w:bookmarkEnd w:id="167"/>
      <w:bookmarkEnd w:id="168"/>
    </w:p>
    <w:p w14:paraId="720475C3"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1508B69" w:rsidR="00DE6525" w:rsidRPr="00603221" w:rsidRDefault="00A334BA" w:rsidP="003E46EC">
      <w:pPr>
        <w:pStyle w:val="aff"/>
        <w:numPr>
          <w:ilvl w:val="0"/>
          <w:numId w:val="33"/>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5790C">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3E46EC">
      <w:pPr>
        <w:pStyle w:val="aff"/>
        <w:numPr>
          <w:ilvl w:val="0"/>
          <w:numId w:val="33"/>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w:t>
      </w:r>
      <w:r w:rsidR="00FA03E7" w:rsidRPr="00FA03E7">
        <w:rPr>
          <w:lang w:val="el-GR"/>
        </w:rPr>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46413CB6" w:rsidR="00DE6525" w:rsidRPr="00603221" w:rsidRDefault="00DE6525" w:rsidP="003E46EC">
      <w:pPr>
        <w:pStyle w:val="aff"/>
        <w:numPr>
          <w:ilvl w:val="0"/>
          <w:numId w:val="33"/>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5790C">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399B151" w:rsidR="00DE6525" w:rsidRPr="000C6D3B" w:rsidRDefault="00DE6525" w:rsidP="003E46EC">
      <w:pPr>
        <w:pStyle w:val="aff"/>
        <w:numPr>
          <w:ilvl w:val="0"/>
          <w:numId w:val="33"/>
        </w:numPr>
        <w:spacing w:before="120"/>
        <w:ind w:left="284" w:hanging="142"/>
        <w:contextualSpacing w:val="0"/>
        <w:rPr>
          <w:lang w:val="el-GR"/>
        </w:rPr>
      </w:pPr>
      <w:r w:rsidRPr="00603221">
        <w:rPr>
          <w:lang w:val="el-GR"/>
        </w:rPr>
        <w:t>η οποία είναι εναλλακτική προσφορά</w:t>
      </w:r>
      <w:r w:rsidR="00433E35" w:rsidRPr="000C6D3B">
        <w:rPr>
          <w:lang w:val="el-GR"/>
        </w:rPr>
        <w:t xml:space="preserve">. </w:t>
      </w:r>
    </w:p>
    <w:p w14:paraId="53DAC004" w14:textId="033F0F0D" w:rsidR="00DE6525" w:rsidRPr="00603221" w:rsidRDefault="00DE6525" w:rsidP="003E46EC">
      <w:pPr>
        <w:pStyle w:val="aff"/>
        <w:numPr>
          <w:ilvl w:val="0"/>
          <w:numId w:val="33"/>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25790C">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3E46EC">
      <w:pPr>
        <w:pStyle w:val="aff"/>
        <w:numPr>
          <w:ilvl w:val="0"/>
          <w:numId w:val="33"/>
        </w:numPr>
        <w:spacing w:before="120"/>
        <w:ind w:left="284" w:hanging="142"/>
        <w:contextualSpacing w:val="0"/>
        <w:rPr>
          <w:lang w:val="el-GR"/>
        </w:rPr>
      </w:pPr>
      <w:r w:rsidRPr="00603221">
        <w:rPr>
          <w:lang w:val="el-GR"/>
        </w:rPr>
        <w:t>η οποία είναι υπό αίρεση,</w:t>
      </w:r>
    </w:p>
    <w:p w14:paraId="0761F555" w14:textId="17E7B7E6" w:rsidR="00DE6525" w:rsidRPr="00EB17B0" w:rsidRDefault="00DE6525" w:rsidP="003E46EC">
      <w:pPr>
        <w:pStyle w:val="aff"/>
        <w:numPr>
          <w:ilvl w:val="0"/>
          <w:numId w:val="33"/>
        </w:numPr>
        <w:spacing w:before="120"/>
        <w:ind w:left="284" w:hanging="142"/>
        <w:contextualSpacing w:val="0"/>
        <w:rPr>
          <w:lang w:val="el-GR"/>
        </w:rPr>
      </w:pPr>
      <w:r w:rsidRPr="00EB17B0">
        <w:rPr>
          <w:lang w:val="el-GR"/>
        </w:rPr>
        <w:t>η οποία θέτει όρο αναπροσαρμογής,</w:t>
      </w:r>
      <w:r w:rsidR="00EB17B0" w:rsidRPr="0029319A">
        <w:rPr>
          <w:lang w:val="el-GR"/>
        </w:rPr>
        <w:t xml:space="preserve"> </w:t>
      </w:r>
      <w:r w:rsidR="00EB17B0" w:rsidRPr="00EB17B0">
        <w:rPr>
          <w:lang w:val="el-GR"/>
        </w:rPr>
        <w:t xml:space="preserve">πέραν αυτών που ρητά τίθενται στην παρούσα διακήρυξη σύμφωνα με την παρ. 6.5 και το σημείο Α1. </w:t>
      </w:r>
      <w:r w:rsidR="00EB17B0">
        <w:rPr>
          <w:lang w:val="el-GR"/>
        </w:rPr>
        <w:t>τ</w:t>
      </w:r>
      <w:r w:rsidR="00EB17B0" w:rsidRPr="00EB17B0">
        <w:rPr>
          <w:lang w:val="el-GR"/>
        </w:rPr>
        <w:t xml:space="preserve">ου Παραρτήματος </w:t>
      </w:r>
      <w:r w:rsidR="00EB17B0" w:rsidRPr="00EB17B0">
        <w:rPr>
          <w:lang w:val="en-US"/>
        </w:rPr>
        <w:t>VI</w:t>
      </w:r>
      <w:r w:rsidR="00EB17B0">
        <w:rPr>
          <w:lang w:val="el-GR"/>
        </w:rPr>
        <w:t>,</w:t>
      </w:r>
    </w:p>
    <w:p w14:paraId="540D6E35" w14:textId="287B2E9B" w:rsidR="00250252" w:rsidRDefault="00250252" w:rsidP="003E46EC">
      <w:pPr>
        <w:pStyle w:val="aff"/>
        <w:numPr>
          <w:ilvl w:val="0"/>
          <w:numId w:val="33"/>
        </w:numPr>
        <w:spacing w:before="120"/>
        <w:ind w:left="284" w:hanging="142"/>
        <w:contextualSpacing w:val="0"/>
        <w:rPr>
          <w:lang w:val="el-GR"/>
        </w:rPr>
      </w:pPr>
      <w:r w:rsidRPr="00603221">
        <w:rPr>
          <w:lang w:val="el-GR"/>
        </w:rPr>
        <w:t xml:space="preserve">η οποία εμφανίζει οποιοδήποτε στοιχείο του </w:t>
      </w:r>
      <w:r w:rsidR="00D9035C"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3E46EC">
      <w:pPr>
        <w:pStyle w:val="aff"/>
        <w:numPr>
          <w:ilvl w:val="0"/>
          <w:numId w:val="3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3E46EC">
      <w:pPr>
        <w:pStyle w:val="aff"/>
        <w:numPr>
          <w:ilvl w:val="0"/>
          <w:numId w:val="3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3E46EC">
      <w:pPr>
        <w:pStyle w:val="aff"/>
        <w:numPr>
          <w:ilvl w:val="0"/>
          <w:numId w:val="33"/>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3E46EC">
      <w:pPr>
        <w:pStyle w:val="aff"/>
        <w:numPr>
          <w:ilvl w:val="0"/>
          <w:numId w:val="33"/>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3E46EC">
      <w:pPr>
        <w:pStyle w:val="aff"/>
        <w:numPr>
          <w:ilvl w:val="0"/>
          <w:numId w:val="33"/>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3E46EC">
      <w:pPr>
        <w:pStyle w:val="aff"/>
        <w:numPr>
          <w:ilvl w:val="0"/>
          <w:numId w:val="33"/>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A6A084F" w14:textId="63C437B8" w:rsidR="00404D82" w:rsidRDefault="00404D82" w:rsidP="00404D82">
      <w:pPr>
        <w:pStyle w:val="aff"/>
        <w:numPr>
          <w:ilvl w:val="0"/>
          <w:numId w:val="33"/>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832551">
        <w:rPr>
          <w:lang w:val="el-GR"/>
        </w:rPr>
        <w:t>.</w:t>
      </w:r>
      <w:r w:rsidR="00832551" w:rsidRPr="00603221">
        <w:rPr>
          <w:lang w:val="el-GR"/>
        </w:rPr>
        <w:t xml:space="preserve"> </w:t>
      </w:r>
    </w:p>
    <w:p w14:paraId="0634DE65" w14:textId="77777777" w:rsidR="008338F0" w:rsidRPr="00FD6608" w:rsidRDefault="003355E7" w:rsidP="002D0CD6">
      <w:pPr>
        <w:pStyle w:val="1"/>
        <w:rPr>
          <w:rFonts w:cs="Tahoma"/>
          <w:sz w:val="22"/>
          <w:szCs w:val="22"/>
          <w:lang w:val="el-GR"/>
        </w:rPr>
      </w:pPr>
      <w:r w:rsidRPr="00FD6608">
        <w:rPr>
          <w:rFonts w:cs="Tahoma"/>
          <w:sz w:val="22"/>
          <w:szCs w:val="22"/>
          <w:lang w:val="el-GR"/>
        </w:rPr>
        <w:lastRenderedPageBreak/>
        <w:t>ΔΙΕΝΕΡΓΕΙΑ ΔΙΑΔΙΚΑΣΙΑΣ - ΑΞΙΟΛΟΓΗΣΗ ΠΡΟΣΦΟΡΩΝ</w:t>
      </w:r>
      <w:r w:rsidR="00E1337D" w:rsidRPr="00FD6608">
        <w:rPr>
          <w:rFonts w:cs="Tahoma"/>
          <w:sz w:val="22"/>
          <w:szCs w:val="22"/>
          <w:lang w:val="el-GR"/>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169" w:name="_Ref496542534"/>
      <w:bookmarkStart w:id="170" w:name="_Toc112836341"/>
      <w:r w:rsidRPr="00603221">
        <w:rPr>
          <w:rFonts w:cs="Tahoma"/>
          <w:lang w:val="el-GR"/>
        </w:rPr>
        <w:t>Αποσφράγιση και αξιολόγηση προσφορών</w:t>
      </w:r>
      <w:bookmarkEnd w:id="169"/>
      <w:bookmarkEnd w:id="170"/>
      <w:r w:rsidRPr="00603221">
        <w:rPr>
          <w:rFonts w:cs="Tahoma"/>
          <w:lang w:val="el-GR"/>
        </w:rPr>
        <w:t xml:space="preserve"> </w:t>
      </w:r>
    </w:p>
    <w:p w14:paraId="1CBBAD8F" w14:textId="77777777" w:rsidR="008338F0" w:rsidRPr="00603221" w:rsidRDefault="003355E7" w:rsidP="003E46EC">
      <w:pPr>
        <w:pStyle w:val="3"/>
        <w:numPr>
          <w:ilvl w:val="2"/>
          <w:numId w:val="10"/>
        </w:numPr>
        <w:ind w:left="720"/>
        <w:rPr>
          <w:lang w:val="el-GR"/>
        </w:rPr>
      </w:pPr>
      <w:bookmarkStart w:id="171" w:name="_Ref496542486"/>
      <w:bookmarkStart w:id="172" w:name="_Toc112836342"/>
      <w:r w:rsidRPr="00603221">
        <w:rPr>
          <w:lang w:val="el-GR"/>
        </w:rPr>
        <w:t>Ηλεκτρονική αποσφράγιση προσφορών</w:t>
      </w:r>
      <w:bookmarkEnd w:id="171"/>
      <w:bookmarkEnd w:id="172"/>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5194FC9" w:rsidR="00032BBA" w:rsidRPr="00B453BD" w:rsidRDefault="00032BBA" w:rsidP="003E46EC">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B453BD">
        <w:rPr>
          <w:lang w:val="el-GR"/>
        </w:rPr>
        <w:t xml:space="preserve">ήτοι </w:t>
      </w:r>
      <w:r w:rsidR="00B453BD" w:rsidRPr="00B453BD">
        <w:rPr>
          <w:b/>
          <w:bCs/>
          <w:lang w:val="el-GR"/>
        </w:rPr>
        <w:t>21-10-2022</w:t>
      </w:r>
      <w:r w:rsidRPr="00B453BD">
        <w:rPr>
          <w:lang w:val="el-GR"/>
        </w:rPr>
        <w:t xml:space="preserve">  και ώρα </w:t>
      </w:r>
      <w:r w:rsidR="00B453BD" w:rsidRPr="00B453BD">
        <w:rPr>
          <w:b/>
          <w:bCs/>
          <w:lang w:val="el-GR"/>
        </w:rPr>
        <w:t>12</w:t>
      </w:r>
      <w:r w:rsidRPr="00B453BD">
        <w:rPr>
          <w:b/>
          <w:bCs/>
          <w:lang w:val="el-GR"/>
        </w:rPr>
        <w:t>:</w:t>
      </w:r>
      <w:r w:rsidR="00B453BD" w:rsidRPr="00B453BD">
        <w:rPr>
          <w:b/>
          <w:bCs/>
          <w:lang w:val="el-GR"/>
        </w:rPr>
        <w:t>00</w:t>
      </w:r>
      <w:r w:rsidRPr="00B453BD">
        <w:rPr>
          <w:b/>
          <w:bCs/>
          <w:lang w:val="el-GR"/>
        </w:rPr>
        <w:t>.</w:t>
      </w:r>
      <w:r w:rsidRPr="00B453BD">
        <w:rPr>
          <w:lang w:val="el-GR"/>
        </w:rPr>
        <w:t xml:space="preserve">  </w:t>
      </w:r>
    </w:p>
    <w:p w14:paraId="51EA16C6" w14:textId="7693693B" w:rsidR="00032BBA" w:rsidRPr="00032BBA" w:rsidRDefault="00032BBA" w:rsidP="003E46EC">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r w:rsidR="00EB21D4">
        <w:rPr>
          <w:kern w:val="1"/>
          <w:lang w:val="el-GR" w:eastAsia="ar-SA"/>
        </w:rPr>
        <w:t>.</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3E46EC">
      <w:pPr>
        <w:pStyle w:val="3"/>
        <w:numPr>
          <w:ilvl w:val="2"/>
          <w:numId w:val="10"/>
        </w:numPr>
        <w:ind w:left="720"/>
        <w:rPr>
          <w:lang w:val="el-GR"/>
        </w:rPr>
      </w:pPr>
      <w:bookmarkStart w:id="173" w:name="_Toc74566885"/>
      <w:bookmarkStart w:id="174" w:name="_Toc74566886"/>
      <w:bookmarkStart w:id="175" w:name="_Toc74566887"/>
      <w:bookmarkStart w:id="176" w:name="_Toc74566888"/>
      <w:bookmarkStart w:id="177" w:name="_Toc74566889"/>
      <w:bookmarkStart w:id="178" w:name="_Toc74566890"/>
      <w:bookmarkStart w:id="179" w:name="_Toc74566891"/>
      <w:bookmarkStart w:id="180" w:name="_Toc74566892"/>
      <w:bookmarkStart w:id="181" w:name="_Ref40981105"/>
      <w:bookmarkStart w:id="182" w:name="_Ref40981122"/>
      <w:bookmarkStart w:id="183" w:name="_Ref40981155"/>
      <w:bookmarkStart w:id="184" w:name="_Toc112836343"/>
      <w:bookmarkEnd w:id="173"/>
      <w:bookmarkEnd w:id="174"/>
      <w:bookmarkEnd w:id="175"/>
      <w:bookmarkEnd w:id="176"/>
      <w:bookmarkEnd w:id="177"/>
      <w:bookmarkEnd w:id="178"/>
      <w:bookmarkEnd w:id="179"/>
      <w:bookmarkEnd w:id="180"/>
      <w:r w:rsidRPr="00603221">
        <w:rPr>
          <w:lang w:val="el-GR"/>
        </w:rPr>
        <w:t>Αξιολόγηση προσφορών</w:t>
      </w:r>
      <w:bookmarkEnd w:id="181"/>
      <w:bookmarkEnd w:id="182"/>
      <w:bookmarkEnd w:id="183"/>
      <w:bookmarkEnd w:id="184"/>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52DEF06"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7"/>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w:t>
      </w:r>
      <w:r>
        <w:rPr>
          <w:kern w:val="1"/>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6EA43A9" w14:textId="35FC00FF" w:rsidR="00130942" w:rsidRDefault="0084517C" w:rsidP="00FC6179">
      <w:pPr>
        <w:textAlignment w:val="baseline"/>
        <w:rPr>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p>
    <w:p w14:paraId="04325FF9" w14:textId="77777777" w:rsidR="00E03665" w:rsidRPr="00603221" w:rsidRDefault="00E03665" w:rsidP="00E03665">
      <w:pPr>
        <w:rPr>
          <w:lang w:val="el-GR"/>
        </w:rPr>
      </w:pPr>
      <w:bookmarkStart w:id="185" w:name="__RefHeading___Toc491950129"/>
      <w:bookmarkEnd w:id="185"/>
    </w:p>
    <w:p w14:paraId="1B988211" w14:textId="77777777" w:rsidR="008338F0" w:rsidRDefault="003355E7" w:rsidP="003A109E">
      <w:pPr>
        <w:pStyle w:val="2"/>
        <w:rPr>
          <w:rFonts w:cs="Tahoma"/>
          <w:lang w:val="el-GR"/>
        </w:rPr>
      </w:pPr>
      <w:r w:rsidRPr="00603221">
        <w:rPr>
          <w:rFonts w:cs="Tahoma"/>
          <w:lang w:val="el-GR"/>
        </w:rPr>
        <w:tab/>
      </w:r>
      <w:bookmarkStart w:id="186" w:name="_Ref496542592"/>
      <w:bookmarkStart w:id="187" w:name="_Ref67613215"/>
      <w:bookmarkStart w:id="188" w:name="_Toc11283634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186"/>
      <w:r w:rsidR="00BB3801" w:rsidRPr="00603221">
        <w:rPr>
          <w:rFonts w:cs="Tahoma"/>
          <w:lang w:val="el-GR"/>
        </w:rPr>
        <w:t>προσωρινού αναδόχου</w:t>
      </w:r>
      <w:bookmarkEnd w:id="187"/>
      <w:bookmarkEnd w:id="188"/>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w:t>
      </w:r>
      <w:r w:rsidRPr="00CE73AA">
        <w:rPr>
          <w:lang w:val="el-GR" w:eastAsia="ar-SA"/>
        </w:rPr>
        <w:lastRenderedPageBreak/>
        <w:t>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71B446A" w:rsidR="00DD0F6F" w:rsidRPr="00CE73AA" w:rsidRDefault="00DD0F6F" w:rsidP="00DD0F6F">
      <w:pPr>
        <w:rPr>
          <w:lang w:val="el-GR" w:eastAsia="ar-SA"/>
        </w:rPr>
      </w:pPr>
    </w:p>
    <w:p w14:paraId="1421ADF0" w14:textId="77777777" w:rsidR="008338F0" w:rsidRDefault="003355E7" w:rsidP="003A109E">
      <w:pPr>
        <w:pStyle w:val="2"/>
        <w:rPr>
          <w:rFonts w:cs="Tahoma"/>
          <w:lang w:val="el-GR"/>
        </w:rPr>
      </w:pPr>
      <w:bookmarkStart w:id="189" w:name="_Toc111110624"/>
      <w:bookmarkStart w:id="190" w:name="_Toc111110811"/>
      <w:bookmarkStart w:id="191" w:name="_Toc111110625"/>
      <w:bookmarkStart w:id="192" w:name="_Toc111110812"/>
      <w:bookmarkStart w:id="193" w:name="_Toc111110626"/>
      <w:bookmarkStart w:id="194" w:name="_Toc111110813"/>
      <w:bookmarkStart w:id="195" w:name="_Toc74566895"/>
      <w:bookmarkStart w:id="196" w:name="_Toc74566896"/>
      <w:bookmarkStart w:id="197" w:name="_Toc74566897"/>
      <w:bookmarkStart w:id="198" w:name="_Toc74566898"/>
      <w:bookmarkStart w:id="199" w:name="_Toc74566899"/>
      <w:bookmarkStart w:id="200" w:name="_Toc74566900"/>
      <w:bookmarkStart w:id="201" w:name="_Toc74566901"/>
      <w:bookmarkStart w:id="202" w:name="_Toc74566902"/>
      <w:bookmarkStart w:id="203" w:name="_Toc74566903"/>
      <w:bookmarkStart w:id="204" w:name="_Toc74566904"/>
      <w:bookmarkStart w:id="205" w:name="_Toc74566905"/>
      <w:bookmarkStart w:id="206" w:name="_Toc74566906"/>
      <w:bookmarkStart w:id="207" w:name="_Toc74566907"/>
      <w:bookmarkStart w:id="208" w:name="_Toc74566908"/>
      <w:bookmarkStart w:id="209" w:name="_Toc74566909"/>
      <w:bookmarkStart w:id="210" w:name="_Toc74566910"/>
      <w:bookmarkStart w:id="211" w:name="_Toc74566911"/>
      <w:bookmarkStart w:id="212" w:name="_Toc74566912"/>
      <w:bookmarkStart w:id="213" w:name="_Toc74566913"/>
      <w:bookmarkStart w:id="214" w:name="_Toc74566914"/>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603221">
        <w:rPr>
          <w:rFonts w:cs="Tahoma"/>
          <w:lang w:val="el-GR"/>
        </w:rPr>
        <w:tab/>
      </w:r>
      <w:bookmarkStart w:id="215" w:name="_Toc112836345"/>
      <w:r w:rsidRPr="00603221">
        <w:rPr>
          <w:rFonts w:cs="Tahoma"/>
          <w:lang w:val="el-GR"/>
        </w:rPr>
        <w:t>Κατακύρωση - σύναψη σύμβασης</w:t>
      </w:r>
      <w:bookmarkEnd w:id="215"/>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 xml:space="preserve">επικυρώνονται με την απόφαση κατακύρωσης, στην οποία </w:t>
      </w:r>
      <w:r w:rsidR="005B1D5A" w:rsidRPr="00CE73AA">
        <w:rPr>
          <w:lang w:val="el-GR" w:eastAsia="ar-SA"/>
        </w:rPr>
        <w:lastRenderedPageBreak/>
        <w:t>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D1AAAA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r w:rsidR="00B06DAF" w:rsidRPr="0029319A" w:rsidDel="00B06DAF">
        <w:rPr>
          <w:lang w:val="el-GR"/>
        </w:rPr>
        <w:t xml:space="preserve"> </w:t>
      </w:r>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4FF3E1D"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και </w:t>
      </w:r>
    </w:p>
    <w:p w14:paraId="21BFF96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6C5134FE"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8"/>
      </w:r>
      <w:r w:rsidRPr="00CE73AA">
        <w:rPr>
          <w:lang w:val="el-GR" w:eastAsia="ar-SA"/>
        </w:rPr>
        <w:t>.</w:t>
      </w:r>
    </w:p>
    <w:p w14:paraId="5E852858" w14:textId="33116A29" w:rsidR="005B1D5A" w:rsidRPr="00F70008" w:rsidRDefault="005B1D5A" w:rsidP="005B1D5A">
      <w:pPr>
        <w:rPr>
          <w:lang w:val="el-GR" w:eastAsia="ar-SA"/>
        </w:rPr>
      </w:pPr>
      <w:r w:rsidRPr="00CE73AA">
        <w:rPr>
          <w:lang w:val="el-GR" w:eastAsia="ar-SA"/>
        </w:rPr>
        <w:lastRenderedPageBreak/>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216" w:name="_Toc74566916"/>
      <w:bookmarkStart w:id="217" w:name="_Toc74566917"/>
      <w:bookmarkStart w:id="218" w:name="_Toc74566918"/>
      <w:bookmarkStart w:id="219" w:name="_Toc74566919"/>
      <w:bookmarkStart w:id="220" w:name="_Toc74566920"/>
      <w:bookmarkStart w:id="221" w:name="_Toc74566921"/>
      <w:bookmarkStart w:id="222" w:name="_Toc74566922"/>
      <w:bookmarkStart w:id="223" w:name="_Toc74566923"/>
      <w:bookmarkStart w:id="224" w:name="_Toc74566924"/>
      <w:bookmarkStart w:id="225" w:name="_Toc74566925"/>
      <w:bookmarkStart w:id="226" w:name="_Toc74566926"/>
      <w:bookmarkStart w:id="227" w:name="_Προδικαστικές_Προσφυγές_-"/>
      <w:bookmarkStart w:id="228" w:name="_Toc112836346"/>
      <w:bookmarkStart w:id="229" w:name="_Ref496542648"/>
      <w:bookmarkStart w:id="230" w:name="_Ref496542669"/>
      <w:bookmarkEnd w:id="216"/>
      <w:bookmarkEnd w:id="217"/>
      <w:bookmarkEnd w:id="218"/>
      <w:bookmarkEnd w:id="219"/>
      <w:bookmarkEnd w:id="220"/>
      <w:bookmarkEnd w:id="221"/>
      <w:bookmarkEnd w:id="222"/>
      <w:bookmarkEnd w:id="223"/>
      <w:bookmarkEnd w:id="224"/>
      <w:bookmarkEnd w:id="225"/>
      <w:bookmarkEnd w:id="226"/>
      <w:bookmarkEnd w:id="22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28"/>
      <w:r w:rsidR="005B1D5A" w:rsidRPr="005B1D5A" w:rsidDel="005B1D5A">
        <w:rPr>
          <w:rFonts w:cs="Tahoma"/>
          <w:lang w:val="el-GR"/>
        </w:rPr>
        <w:t xml:space="preserve"> </w:t>
      </w:r>
      <w:bookmarkEnd w:id="229"/>
      <w:bookmarkEnd w:id="230"/>
      <w:r w:rsidRPr="00603221">
        <w:rPr>
          <w:rFonts w:cs="Tahoma"/>
          <w:lang w:val="el-GR"/>
        </w:rPr>
        <w:t xml:space="preserve"> </w:t>
      </w:r>
    </w:p>
    <w:p w14:paraId="07A85813"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9"/>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w:t>
      </w:r>
      <w:r w:rsidRPr="0034590B">
        <w:rPr>
          <w:color w:val="000000"/>
          <w:lang w:val="el-GR"/>
        </w:rPr>
        <w:lastRenderedPageBreak/>
        <w:t xml:space="preserve">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0"/>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07E7C42"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FC6179">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3921E0D5" w:rsidR="00F1538B" w:rsidRDefault="005B1D5A" w:rsidP="005B1D5A">
      <w:pPr>
        <w:rPr>
          <w:color w:val="000000"/>
          <w:lang w:val="el-GR"/>
        </w:rPr>
      </w:pPr>
      <w:r w:rsidRPr="00020B6A">
        <w:rPr>
          <w:color w:val="000000"/>
          <w:lang w:val="el-GR"/>
        </w:rPr>
        <w:lastRenderedPageBreak/>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F113B5">
        <w:rPr>
          <w:rStyle w:val="ab"/>
          <w:lang w:val="el-GR"/>
        </w:rPr>
        <w:footnoteReference w:id="11"/>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011DE836"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973DB2"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12"/>
      </w:r>
      <w:r w:rsidR="005B1D5A" w:rsidRPr="00020B6A">
        <w:rPr>
          <w:color w:val="000000"/>
          <w:lang w:val="el-GR"/>
        </w:rPr>
        <w:t xml:space="preserve"> </w:t>
      </w:r>
    </w:p>
    <w:p w14:paraId="29C89792" w14:textId="63BB1F72"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13"/>
      </w:r>
      <w:r w:rsidRPr="00020B6A">
        <w:rPr>
          <w:color w:val="000000"/>
          <w:lang w:val="el-GR"/>
        </w:rPr>
        <w:t xml:space="preserve"> </w:t>
      </w:r>
    </w:p>
    <w:p w14:paraId="0F6B77E9" w14:textId="1CB250FA"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63182139"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0D5459FA" w:rsidR="005B1D5A" w:rsidRDefault="005B1D5A" w:rsidP="005B1D5A">
      <w:pPr>
        <w:rPr>
          <w:color w:val="000000"/>
          <w:lang w:val="el-GR"/>
        </w:rPr>
      </w:pPr>
      <w:r w:rsidRPr="00827575">
        <w:rPr>
          <w:color w:val="000000"/>
          <w:lang w:val="el-GR"/>
        </w:rPr>
        <w:t xml:space="preserve"> </w:t>
      </w:r>
    </w:p>
    <w:p w14:paraId="69C6AECA" w14:textId="3B8B0996"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 xml:space="preserve">αποφανθεί διαφορετικά. Επίσης, η προθεσμία για την άσκηση </w:t>
      </w:r>
      <w:r w:rsidRPr="00827575">
        <w:rPr>
          <w:color w:val="000000"/>
          <w:lang w:val="el-GR"/>
        </w:rPr>
        <w:lastRenderedPageBreak/>
        <w:t>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14"/>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231" w:name="_Toc112836347"/>
      <w:r w:rsidRPr="00603221">
        <w:rPr>
          <w:rFonts w:cs="Tahoma"/>
          <w:lang w:val="el-GR"/>
        </w:rPr>
        <w:t>Ματαίωση Διαδικασίας</w:t>
      </w:r>
      <w:bookmarkEnd w:id="231"/>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FD6608" w:rsidRDefault="003355E7" w:rsidP="005D1B15">
      <w:pPr>
        <w:pStyle w:val="1"/>
        <w:rPr>
          <w:rFonts w:cs="Tahoma"/>
          <w:sz w:val="22"/>
          <w:szCs w:val="22"/>
          <w:lang w:val="el-GR"/>
        </w:rPr>
      </w:pPr>
      <w:r w:rsidRPr="00FD6608">
        <w:rPr>
          <w:rFonts w:cs="Tahoma"/>
          <w:sz w:val="22"/>
          <w:szCs w:val="22"/>
          <w:lang w:val="el-GR"/>
        </w:rPr>
        <w:lastRenderedPageBreak/>
        <w:t xml:space="preserve">ΟΡΟΙ ΕΚΤΕΛΕΣΗΣ ΤΗΣ ΣΥΜΒΑΣΗΣ </w:t>
      </w:r>
    </w:p>
    <w:p w14:paraId="66DBFF9C" w14:textId="77777777" w:rsidR="008338F0" w:rsidRPr="00603221" w:rsidRDefault="003355E7" w:rsidP="003A109E">
      <w:pPr>
        <w:pStyle w:val="2"/>
        <w:rPr>
          <w:rFonts w:cs="Tahoma"/>
          <w:lang w:val="el-GR"/>
        </w:rPr>
      </w:pPr>
      <w:r w:rsidRPr="00603221">
        <w:rPr>
          <w:rFonts w:cs="Tahoma"/>
          <w:lang w:val="el-GR"/>
        </w:rPr>
        <w:tab/>
      </w:r>
      <w:bookmarkStart w:id="232" w:name="_Ref496542746"/>
      <w:bookmarkStart w:id="233" w:name="_Toc112836348"/>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34" w:name="_Hlk55903790"/>
      <w:r w:rsidR="00B143DA" w:rsidRPr="00603221">
        <w:rPr>
          <w:rFonts w:cs="Tahoma"/>
          <w:lang w:val="el-GR"/>
        </w:rPr>
        <w:t>καλής λειτουργίας</w:t>
      </w:r>
      <w:bookmarkEnd w:id="234"/>
      <w:r w:rsidRPr="00603221">
        <w:rPr>
          <w:rFonts w:cs="Tahoma"/>
          <w:lang w:val="el-GR"/>
        </w:rPr>
        <w:t>)</w:t>
      </w:r>
      <w:bookmarkEnd w:id="232"/>
      <w:bookmarkEnd w:id="233"/>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4E375A99"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FC6179">
        <w:rPr>
          <w:lang w:val="el-GR"/>
        </w:rPr>
        <w:t>4</w:t>
      </w:r>
      <w:r w:rsidRPr="00603221">
        <w:rPr>
          <w:lang w:val="el-GR"/>
        </w:rPr>
        <w:t xml:space="preserve"> του ν. 4412/2016, το ύψος της </w:t>
      </w:r>
      <w:r w:rsidRPr="00FF4400">
        <w:rPr>
          <w:lang w:val="el-GR"/>
        </w:rPr>
        <w:t xml:space="preserve">οποίας ανέρχεται σε ποσοστό </w:t>
      </w:r>
      <w:r w:rsidR="00061DF4" w:rsidRPr="00FF4400">
        <w:rPr>
          <w:lang w:val="el-GR"/>
        </w:rPr>
        <w:t>4</w:t>
      </w:r>
      <w:r w:rsidRPr="00FF4400">
        <w:rPr>
          <w:lang w:val="el-GR"/>
        </w:rPr>
        <w:t xml:space="preserve">% επί της </w:t>
      </w:r>
      <w:r w:rsidR="00921D35" w:rsidRPr="00FF4400">
        <w:rPr>
          <w:lang w:val="el-GR"/>
        </w:rPr>
        <w:t>εκτιμώμενης</w:t>
      </w:r>
      <w:r w:rsidR="00921D35">
        <w:rPr>
          <w:lang w:val="el-GR"/>
        </w:rPr>
        <w:t xml:space="preserve">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με χρόνο ισχύο</w:t>
      </w:r>
      <w:r w:rsidR="0087631A" w:rsidRPr="00B61A43">
        <w:rPr>
          <w:lang w:val="el-GR"/>
        </w:rPr>
        <w:t xml:space="preserve">ς </w:t>
      </w:r>
      <w:r w:rsidR="00890FCB" w:rsidRPr="00B61A43">
        <w:rPr>
          <w:lang w:val="el-GR"/>
        </w:rPr>
        <w:t>τριάντα έξι (36) μήνες</w:t>
      </w:r>
      <w:r w:rsidR="00890FCB" w:rsidRPr="00234806" w:rsidDel="00890FCB">
        <w:rPr>
          <w:lang w:val="el-GR"/>
        </w:rPr>
        <w:t xml:space="preserve"> </w:t>
      </w:r>
      <w:r w:rsidR="0087631A" w:rsidRPr="00B61A43">
        <w:rPr>
          <w:lang w:val="el-GR"/>
        </w:rPr>
        <w:t xml:space="preserve"> </w:t>
      </w:r>
      <w:r w:rsidRPr="00B61A43">
        <w:rPr>
          <w:lang w:val="el-GR"/>
        </w:rPr>
        <w:t>κα</w:t>
      </w:r>
      <w:r w:rsidRPr="00603221">
        <w:rPr>
          <w:lang w:val="el-GR"/>
        </w:rPr>
        <w:t xml:space="preserve">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235" w:name="_Hlk494198985"/>
      <w:r w:rsidR="00FC6179">
        <w:rPr>
          <w:lang w:val="el-GR"/>
        </w:rPr>
        <w:t>.</w:t>
      </w:r>
    </w:p>
    <w:bookmarkEnd w:id="235"/>
    <w:p w14:paraId="45155744" w14:textId="0144D124"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5790C">
        <w:rPr>
          <w:lang w:val="el-GR"/>
        </w:rPr>
        <w:t>2.1.4</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5790C" w:rsidRPr="003329FF">
        <w:rPr>
          <w:lang w:val="el-GR"/>
        </w:rPr>
        <w:t xml:space="preserve">ΠΑΡΑΡΤΗΜΑ </w:t>
      </w:r>
      <w:r w:rsidR="0025790C" w:rsidRPr="00603221">
        <w:t>VIII</w:t>
      </w:r>
      <w:r w:rsidR="0025790C"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01A91699"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25790C">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25790C" w:rsidRPr="003329FF">
        <w:rPr>
          <w:lang w:val="el-GR"/>
        </w:rPr>
        <w:t xml:space="preserve">ΠΑΡΑΡΤΗΜΑ </w:t>
      </w:r>
      <w:r w:rsidR="0025790C" w:rsidRPr="00603221">
        <w:t>VIII</w:t>
      </w:r>
      <w:r w:rsidR="0025790C"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9782144"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10A11675" w14:textId="681B3D1D" w:rsidR="00976CBB" w:rsidRPr="00603221" w:rsidRDefault="00976CBB" w:rsidP="00976CBB">
      <w:pPr>
        <w:rPr>
          <w:lang w:val="el-GR"/>
        </w:rPr>
      </w:pPr>
      <w:r w:rsidRPr="00603221">
        <w:rPr>
          <w:lang w:val="el-GR"/>
        </w:rPr>
        <w:t>Για την καλή λειτουργία</w:t>
      </w:r>
      <w:r w:rsidR="005C3825">
        <w:rPr>
          <w:lang w:val="el-GR"/>
        </w:rPr>
        <w:t xml:space="preserve"> της υποδομής </w:t>
      </w:r>
      <w:r w:rsidR="005C3825">
        <w:rPr>
          <w:lang w:val="en-US"/>
        </w:rPr>
        <w:t>Hyper</w:t>
      </w:r>
      <w:r w:rsidR="005C3825" w:rsidRPr="005C3825">
        <w:rPr>
          <w:lang w:val="el-GR"/>
        </w:rPr>
        <w:t>-</w:t>
      </w:r>
      <w:r w:rsidR="005C3825">
        <w:rPr>
          <w:lang w:val="en-US"/>
        </w:rPr>
        <w:t>Converged</w:t>
      </w:r>
      <w:r w:rsidR="005C3825" w:rsidRPr="005C3825">
        <w:rPr>
          <w:lang w:val="el-GR"/>
        </w:rPr>
        <w:t xml:space="preserve"> </w:t>
      </w:r>
      <w:r w:rsidR="005C3825">
        <w:rPr>
          <w:lang w:val="el-GR"/>
        </w:rPr>
        <w:t>Τοπικής Υποδομής με επέκταση στο υπολογιστικό Νέφος</w:t>
      </w:r>
      <w:r w:rsidRPr="00603221">
        <w:rPr>
          <w:lang w:val="el-GR"/>
        </w:rPr>
        <w:t xml:space="preserve">, μετά την οριστική παραλαβή του, ο Ανάδοχος υποχρεούται να καταθέσει </w:t>
      </w:r>
      <w:r w:rsidRPr="00603221">
        <w:rPr>
          <w:b/>
          <w:lang w:val="el-GR"/>
        </w:rPr>
        <w:lastRenderedPageBreak/>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25790C" w:rsidRPr="003329FF">
        <w:rPr>
          <w:lang w:val="el-GR"/>
        </w:rPr>
        <w:t xml:space="preserve">ΠΑΡΑΡΤΗΜΑ </w:t>
      </w:r>
      <w:r w:rsidR="0025790C" w:rsidRPr="00603221">
        <w:t>VIII</w:t>
      </w:r>
      <w:r w:rsidR="0025790C"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w:t>
      </w:r>
      <w:r w:rsidR="005C3825">
        <w:rPr>
          <w:lang w:val="el-GR"/>
        </w:rPr>
        <w:t xml:space="preserve">της υποδομής </w:t>
      </w:r>
      <w:r w:rsidR="005C3825">
        <w:rPr>
          <w:lang w:val="en-US"/>
        </w:rPr>
        <w:t>Hyper</w:t>
      </w:r>
      <w:r w:rsidR="005C3825" w:rsidRPr="005C3825">
        <w:rPr>
          <w:lang w:val="el-GR"/>
        </w:rPr>
        <w:t>-</w:t>
      </w:r>
      <w:r w:rsidR="005C3825">
        <w:rPr>
          <w:lang w:val="en-US"/>
        </w:rPr>
        <w:t>Converged</w:t>
      </w:r>
      <w:r w:rsidR="005C3825" w:rsidRPr="005C3825">
        <w:rPr>
          <w:lang w:val="el-GR"/>
        </w:rPr>
        <w:t xml:space="preserve"> </w:t>
      </w:r>
      <w:r w:rsidR="005C3825">
        <w:rPr>
          <w:lang w:val="el-GR"/>
        </w:rPr>
        <w:t xml:space="preserve">Τοπικής Υποδομής με επέκταση στο υπολογιστικό Νέφος, </w:t>
      </w:r>
      <w:r w:rsidRPr="00603221">
        <w:rPr>
          <w:lang w:val="el-GR"/>
        </w:rPr>
        <w:t xml:space="preserve">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236" w:name="_Toc112836349"/>
      <w:r w:rsidRPr="00603221">
        <w:rPr>
          <w:rFonts w:cs="Tahoma"/>
          <w:lang w:val="el-GR"/>
        </w:rPr>
        <w:t>Συμβατικό πλαίσιο – Εφαρμοστέα νομοθεσία</w:t>
      </w:r>
      <w:bookmarkEnd w:id="236"/>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237" w:name="_Toc112836350"/>
      <w:r w:rsidRPr="00603221">
        <w:rPr>
          <w:rFonts w:cs="Tahoma"/>
          <w:lang w:val="el-GR"/>
        </w:rPr>
        <w:t>Όροι εκτέλεσης της σύμβασης</w:t>
      </w:r>
      <w:bookmarkEnd w:id="237"/>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67FB7A" w14:textId="2DB848DF" w:rsidR="00D4164C" w:rsidRPr="00603221" w:rsidRDefault="00D4164C" w:rsidP="00603221">
      <w:pPr>
        <w:suppressAutoHyphens w:val="0"/>
        <w:rPr>
          <w:lang w:val="el-GR"/>
        </w:rPr>
      </w:pPr>
      <w:r w:rsidRPr="00603221">
        <w:rPr>
          <w:lang w:val="el-GR"/>
        </w:rPr>
        <w:t xml:space="preserve">Κατά την εκτέλεση της σύμβασης ο Ανάδοχος </w:t>
      </w:r>
      <w:r w:rsidR="00933266" w:rsidRPr="00603221">
        <w:rPr>
          <w:lang w:val="el-GR"/>
        </w:rPr>
        <w:t>θα πρέπει</w:t>
      </w:r>
      <w:r w:rsidR="00E1337D" w:rsidRPr="00603221">
        <w:rPr>
          <w:lang w:val="el-GR"/>
        </w:rPr>
        <w:t xml:space="preserve"> </w:t>
      </w:r>
      <w:r w:rsidRPr="00603221">
        <w:rPr>
          <w:lang w:val="el-GR"/>
        </w:rPr>
        <w:t>να τηρεί τις υποχρεώσεις</w:t>
      </w:r>
      <w:r w:rsidR="00373C80">
        <w:rPr>
          <w:lang w:val="el-GR"/>
        </w:rPr>
        <w:t xml:space="preserve"> επικοινωνίας</w:t>
      </w:r>
      <w:r w:rsidR="00933266" w:rsidRPr="00603221">
        <w:rPr>
          <w:lang w:val="el-GR"/>
        </w:rPr>
        <w:t xml:space="preserve"> που προκύπτουν</w:t>
      </w:r>
      <w:r w:rsidR="00E1337D" w:rsidRPr="00603221">
        <w:rPr>
          <w:lang w:val="el-GR"/>
        </w:rPr>
        <w:t xml:space="preserve"> </w:t>
      </w:r>
      <w:r w:rsidR="00933266" w:rsidRPr="00603221">
        <w:rPr>
          <w:lang w:val="el-GR"/>
        </w:rPr>
        <w:t xml:space="preserve">από </w:t>
      </w:r>
      <w:r w:rsidR="00373C80">
        <w:rPr>
          <w:lang w:val="el-GR"/>
        </w:rPr>
        <w:t>το Ταμείο Ανάκαμψης και Ανθεκτικότητας</w:t>
      </w:r>
      <w:r w:rsidR="00E1337D" w:rsidRPr="00603221">
        <w:rPr>
          <w:lang w:val="el-GR"/>
        </w:rPr>
        <w:t xml:space="preserve"> </w:t>
      </w:r>
      <w:r w:rsidR="00933266" w:rsidRPr="00603221">
        <w:rPr>
          <w:lang w:val="el-GR"/>
        </w:rPr>
        <w:t xml:space="preserve">(ενδεικτικά αναφέρονται: </w:t>
      </w:r>
      <w:r w:rsidR="00933266" w:rsidRPr="003329FF">
        <w:rPr>
          <w:bCs/>
          <w:lang w:val="el-GR"/>
        </w:rPr>
        <w:t>σήμανση</w:t>
      </w:r>
      <w:r w:rsidR="00933266" w:rsidRPr="00603221">
        <w:rPr>
          <w:lang w:val="el-GR"/>
        </w:rPr>
        <w:t xml:space="preserve"> χώρων υλοποίησης </w:t>
      </w:r>
      <w:r w:rsidR="0097287F">
        <w:rPr>
          <w:lang w:val="el-GR"/>
        </w:rPr>
        <w:t>Έργου</w:t>
      </w:r>
      <w:r w:rsidR="00933266" w:rsidRPr="00603221">
        <w:rPr>
          <w:lang w:val="el-GR"/>
        </w:rPr>
        <w:t>/ παραδοτέων/ εκπαιδευτικού υλικού/ χώρων εκπαίδευσης/ιστοσελίδων)</w:t>
      </w:r>
      <w:r w:rsidR="009D276E">
        <w:rPr>
          <w:lang w:val="el-GR"/>
        </w:rPr>
        <w:t>, όπως θα εξειδικευτούν κατά τη διάρκεια υλοποίησης του Έργου.</w:t>
      </w:r>
    </w:p>
    <w:p w14:paraId="17274613" w14:textId="77777777" w:rsidR="00D4164C" w:rsidRPr="00603221" w:rsidRDefault="00D41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lastRenderedPageBreak/>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3CAB5090"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w:t>
      </w:r>
      <w:r w:rsidR="006F34F6">
        <w:rPr>
          <w:lang w:val="el-GR"/>
        </w:rPr>
        <w:t>των συμβατικών σχέσεων</w:t>
      </w:r>
      <w:r w:rsidR="00523EEE" w:rsidRPr="00603221">
        <w:rPr>
          <w:lang w:val="el-GR"/>
        </w:rPr>
        <w:t xml:space="preserve">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03037C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262372" w:rsidRPr="0029319A">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w:t>
      </w:r>
      <w:r w:rsidR="006F34F6">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6A762CB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w:t>
      </w:r>
      <w:r w:rsidRPr="005632C8">
        <w:rPr>
          <w:lang w:val="el-GR"/>
        </w:rPr>
        <w:t>Η κρίση για τη δυνατότητα εκπλήρωσης ή μη των όρων της Σύμβασης εναπόκειται στη</w:t>
      </w:r>
      <w:r w:rsidR="009622AB" w:rsidRPr="0029319A">
        <w:rPr>
          <w:lang w:val="el-GR"/>
        </w:rPr>
        <w:t>ν κρίση</w:t>
      </w:r>
      <w:r w:rsidRPr="005632C8">
        <w:rPr>
          <w:lang w:val="el-GR"/>
        </w:rPr>
        <w:t xml:space="preserve"> του αρμοδίου οργάνου της </w:t>
      </w:r>
      <w:r w:rsidR="00331981" w:rsidRPr="005632C8">
        <w:rPr>
          <w:lang w:val="el-GR"/>
        </w:rPr>
        <w:t>Αναθέτουσας Αρχής</w:t>
      </w:r>
      <w:r w:rsidRPr="005632C8">
        <w:rPr>
          <w:lang w:val="el-GR"/>
        </w:rPr>
        <w:t>.</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6C3A9C59" w:rsidR="00343BB2" w:rsidRPr="00033BA0" w:rsidRDefault="00343BB2" w:rsidP="00343BB2">
      <w:pPr>
        <w:rPr>
          <w:lang w:val="el-GR"/>
        </w:rPr>
      </w:pPr>
      <w:r w:rsidRPr="00033BA0">
        <w:rPr>
          <w:lang w:val="el-GR"/>
        </w:rPr>
        <w:t xml:space="preserve">Σε περίπτωση αθέτησης από τον Ανάδοχο της ως άνω υποχρέωσής του, η Εταιρεία διατηρεί το δικαίωμα να καταγγείλει τη Σύμβαση κατά τα </w:t>
      </w:r>
      <w:r w:rsidRPr="00DD185A">
        <w:rPr>
          <w:lang w:val="el-GR"/>
        </w:rPr>
        <w:t xml:space="preserve">οριζόμενα </w:t>
      </w:r>
      <w:r w:rsidR="003217E7" w:rsidRPr="00DD185A">
        <w:rPr>
          <w:lang w:val="el-GR"/>
        </w:rPr>
        <w:t>στ</w:t>
      </w:r>
      <w:r w:rsidR="003217E7" w:rsidRPr="0029319A">
        <w:rPr>
          <w:lang w:val="el-GR"/>
        </w:rPr>
        <w:t>ην</w:t>
      </w:r>
      <w:r w:rsidR="003217E7" w:rsidRPr="00DD185A">
        <w:rPr>
          <w:lang w:val="el-GR"/>
        </w:rPr>
        <w:t xml:space="preserve"> </w:t>
      </w:r>
      <w:r w:rsidR="003217E7" w:rsidRPr="0029319A">
        <w:rPr>
          <w:lang w:val="el-GR"/>
        </w:rPr>
        <w:t>παράγραφο</w:t>
      </w:r>
      <w:r w:rsidR="003217E7" w:rsidRPr="00DD185A">
        <w:rPr>
          <w:lang w:val="el-GR"/>
        </w:rPr>
        <w:t xml:space="preserve"> </w:t>
      </w:r>
      <w:r w:rsidR="003217E7" w:rsidRPr="0029319A">
        <w:rPr>
          <w:lang w:val="el-GR"/>
        </w:rPr>
        <w:t>4.6</w:t>
      </w:r>
      <w:r w:rsidR="003217E7" w:rsidRPr="00DD185A">
        <w:rPr>
          <w:lang w:val="el-GR"/>
        </w:rPr>
        <w:t xml:space="preserve"> </w:t>
      </w:r>
      <w:r w:rsidRPr="00DD185A">
        <w:rPr>
          <w:lang w:val="el-GR"/>
        </w:rPr>
        <w:t>ή/και να κοστολογήσει</w:t>
      </w:r>
      <w:r w:rsidRPr="00033BA0">
        <w:rPr>
          <w:lang w:val="el-GR"/>
        </w:rPr>
        <w:t xml:space="preserve">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4FD08E68" w:rsidR="00343BB2" w:rsidRPr="000D502A" w:rsidRDefault="00343BB2" w:rsidP="00343BB2">
      <w:pPr>
        <w:rPr>
          <w:lang w:val="el-GR"/>
        </w:rPr>
      </w:pPr>
      <w:r w:rsidRPr="000D502A">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w:t>
      </w:r>
      <w:r w:rsidR="00ED6CF1" w:rsidRPr="0029319A">
        <w:rPr>
          <w:lang w:val="el-GR"/>
        </w:rPr>
        <w:t>Α</w:t>
      </w:r>
      <w:r w:rsidR="00695423" w:rsidRPr="00757C51">
        <w:rPr>
          <w:lang w:val="el-GR"/>
        </w:rPr>
        <w:t xml:space="preserve">ναθέτουσας </w:t>
      </w:r>
      <w:r w:rsidR="00ED6CF1" w:rsidRPr="0029319A">
        <w:rPr>
          <w:lang w:val="el-GR"/>
        </w:rPr>
        <w:t>Α</w:t>
      </w:r>
      <w:r w:rsidR="00695423" w:rsidRPr="00757C51">
        <w:rPr>
          <w:lang w:val="el-GR"/>
        </w:rPr>
        <w:t>ρχής</w:t>
      </w:r>
      <w:r w:rsidRPr="00757C51">
        <w:rPr>
          <w:lang w:val="el-GR"/>
        </w:rPr>
        <w:t xml:space="preserve"> (ε</w:t>
      </w:r>
      <w:r w:rsidRPr="000D502A">
        <w:rPr>
          <w:lang w:val="el-GR"/>
        </w:rPr>
        <w:t>κτός και εάν ήδη υπάρχουν κατοχυρωμένα πνευματικά δικαιώματα), η οποία θα μπορεί να τα διαχειρίζεται και να τα εκμεταλλεύεται.</w:t>
      </w:r>
    </w:p>
    <w:p w14:paraId="7CF4AA95" w14:textId="425798A2" w:rsidR="00343BB2" w:rsidRPr="00033BA0" w:rsidRDefault="00343BB2" w:rsidP="00343BB2">
      <w:pPr>
        <w:rPr>
          <w:lang w:val="el-GR"/>
        </w:rPr>
      </w:pPr>
      <w:r w:rsidRPr="000D502A">
        <w:rPr>
          <w:lang w:val="el-GR"/>
        </w:rPr>
        <w:t xml:space="preserve">Τα αποτελέσματα θα είναι πάντοτε στη διάθεση των νόμιμων εκπροσώπων της </w:t>
      </w:r>
      <w:r w:rsidR="00695423" w:rsidRPr="000D502A">
        <w:rPr>
          <w:lang w:val="el-GR"/>
        </w:rPr>
        <w:t xml:space="preserve">αναθέτουσας αρχής </w:t>
      </w:r>
      <w:r w:rsidRPr="00757C51">
        <w:rPr>
          <w:lang w:val="el-GR"/>
        </w:rPr>
        <w:t xml:space="preserve">κατά τη διάρκεια ισχύος της σύμβασης και εάν βρίσκονται στη κατοχή του Αναδόχου, θα παραδοθούν στην </w:t>
      </w:r>
      <w:r w:rsidR="009622AB" w:rsidRPr="00757C51">
        <w:rPr>
          <w:lang w:val="el-GR"/>
        </w:rPr>
        <w:t>Αναθέτουσα</w:t>
      </w:r>
      <w:r w:rsidR="009622AB">
        <w:rPr>
          <w:lang w:val="el-GR"/>
        </w:rPr>
        <w:t xml:space="preserve"> Αρχή</w:t>
      </w:r>
      <w:r w:rsidR="009622AB" w:rsidRPr="000D502A">
        <w:rPr>
          <w:lang w:val="el-GR"/>
        </w:rPr>
        <w:t xml:space="preserve"> </w:t>
      </w:r>
      <w:r w:rsidRPr="000D502A">
        <w:rPr>
          <w:lang w:val="el-GR"/>
        </w:rPr>
        <w:t>κατά την καθ΄ οποιονδήποτε τρόπο λήξη ή λύση της σύμβασης. Σε περίπτωση αρχείων</w:t>
      </w:r>
      <w:r w:rsidRPr="00033BA0">
        <w:rPr>
          <w:lang w:val="el-GR"/>
        </w:rPr>
        <w:t xml:space="preserve">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3AB2697B"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w:t>
      </w:r>
      <w:r w:rsidR="00821CC9">
        <w:rPr>
          <w:lang w:val="el-GR"/>
        </w:rPr>
        <w:t xml:space="preserve">της υποδομής </w:t>
      </w:r>
      <w:r w:rsidR="00821CC9">
        <w:rPr>
          <w:lang w:val="en-US"/>
        </w:rPr>
        <w:t>Hyper</w:t>
      </w:r>
      <w:r w:rsidR="00821CC9" w:rsidRPr="005C3825">
        <w:rPr>
          <w:lang w:val="el-GR"/>
        </w:rPr>
        <w:t>-</w:t>
      </w:r>
      <w:r w:rsidR="00821CC9">
        <w:rPr>
          <w:lang w:val="en-US"/>
        </w:rPr>
        <w:t>Converged</w:t>
      </w:r>
      <w:r w:rsidR="00821CC9" w:rsidRPr="005C3825">
        <w:rPr>
          <w:lang w:val="el-GR"/>
        </w:rPr>
        <w:t xml:space="preserve"> </w:t>
      </w:r>
      <w:r w:rsidR="00821CC9">
        <w:rPr>
          <w:lang w:val="el-GR"/>
        </w:rPr>
        <w:t>Τοπικής Υποδομής με επέκταση στο υπολογιστικό Νέφος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έχ</w:t>
      </w:r>
      <w:r w:rsidR="00821CC9">
        <w:rPr>
          <w:lang w:val="el-GR"/>
        </w:rPr>
        <w:t>ει</w:t>
      </w:r>
      <w:r w:rsidRPr="00033BA0">
        <w:rPr>
          <w:lang w:val="el-GR"/>
        </w:rPr>
        <w:t xml:space="preserve"> ανακοινωθεί </w:t>
      </w:r>
      <w:r w:rsidR="00641C65" w:rsidRPr="00033BA0">
        <w:rPr>
          <w:lang w:val="el-GR"/>
        </w:rPr>
        <w:t>νεότερ</w:t>
      </w:r>
      <w:r w:rsidR="00821CC9">
        <w:rPr>
          <w:lang w:val="el-GR"/>
        </w:rPr>
        <w:t>ο</w:t>
      </w:r>
      <w:r w:rsidRPr="00033BA0">
        <w:rPr>
          <w:lang w:val="el-GR"/>
        </w:rPr>
        <w:t xml:space="preserve"> μοντέλ</w:t>
      </w:r>
      <w:r w:rsidR="00821CC9">
        <w:rPr>
          <w:lang w:val="el-GR"/>
        </w:rPr>
        <w:t>ο</w:t>
      </w:r>
      <w:r w:rsidRPr="00033BA0">
        <w:rPr>
          <w:lang w:val="el-GR"/>
        </w:rPr>
        <w:t>, αποδεδειγμένα ισχυρότερ</w:t>
      </w:r>
      <w:r w:rsidR="00821CC9">
        <w:rPr>
          <w:lang w:val="el-GR"/>
        </w:rPr>
        <w:t>ο</w:t>
      </w:r>
      <w:r w:rsidRPr="00033BA0">
        <w:rPr>
          <w:lang w:val="el-GR"/>
        </w:rPr>
        <w:t xml:space="preserve"> και καλύτερ</w:t>
      </w:r>
      <w:r w:rsidR="00821CC9">
        <w:rPr>
          <w:lang w:val="el-GR"/>
        </w:rPr>
        <w:t>ο</w:t>
      </w:r>
      <w:r w:rsidRPr="00033BA0">
        <w:rPr>
          <w:lang w:val="el-GR"/>
        </w:rPr>
        <w:t xml:space="preserve"> από εκείν</w:t>
      </w:r>
      <w:r w:rsidR="00821CC9">
        <w:rPr>
          <w:lang w:val="el-GR"/>
        </w:rPr>
        <w:t>ο</w:t>
      </w:r>
      <w:r w:rsidRPr="00033BA0">
        <w:rPr>
          <w:lang w:val="el-GR"/>
        </w:rPr>
        <w:t xml:space="preserve"> που προσφέρθηκ</w:t>
      </w:r>
      <w:r w:rsidR="00821CC9">
        <w:rPr>
          <w:lang w:val="el-GR"/>
        </w:rPr>
        <w:t>ε</w:t>
      </w:r>
      <w:r w:rsidRPr="00033BA0">
        <w:rPr>
          <w:lang w:val="el-GR"/>
        </w:rPr>
        <w:t xml:space="preserve"> και αξιολογήθηκ</w:t>
      </w:r>
      <w:r w:rsidR="00821CC9">
        <w:rPr>
          <w:lang w:val="el-GR"/>
        </w:rPr>
        <w:t>ε</w:t>
      </w:r>
      <w:r w:rsidRPr="00033BA0">
        <w:rPr>
          <w:lang w:val="el-GR"/>
        </w:rPr>
        <w:t xml:space="preserve">, τότε ο Ανάδοχος υποχρεούται, και η </w:t>
      </w:r>
      <w:proofErr w:type="spellStart"/>
      <w:r w:rsidRPr="00033BA0">
        <w:rPr>
          <w:lang w:val="el-GR"/>
        </w:rPr>
        <w:t>ΚτΠ</w:t>
      </w:r>
      <w:proofErr w:type="spellEnd"/>
      <w:r w:rsidRPr="00033BA0">
        <w:rPr>
          <w:lang w:val="el-GR"/>
        </w:rPr>
        <w:t xml:space="preserve"> Α.Ε. δύναται να αποδεχθεί, να τ</w:t>
      </w:r>
      <w:r w:rsidR="00821CC9">
        <w:rPr>
          <w:lang w:val="el-GR"/>
        </w:rPr>
        <w:t>ο</w:t>
      </w:r>
      <w:r w:rsidRPr="00033BA0">
        <w:rPr>
          <w:lang w:val="el-GR"/>
        </w:rPr>
        <w:t xml:space="preserve"> προμηθεύσει αντί τ</w:t>
      </w:r>
      <w:r w:rsidR="00821CC9">
        <w:rPr>
          <w:lang w:val="el-GR"/>
        </w:rPr>
        <w:t>ου</w:t>
      </w:r>
      <w:r w:rsidRPr="00033BA0">
        <w:rPr>
          <w:lang w:val="el-GR"/>
        </w:rPr>
        <w:t xml:space="preserve"> </w:t>
      </w:r>
      <w:proofErr w:type="spellStart"/>
      <w:r w:rsidRPr="00033BA0">
        <w:rPr>
          <w:lang w:val="el-GR"/>
        </w:rPr>
        <w:t>προσφερθέντ</w:t>
      </w:r>
      <w:r w:rsidR="00821CC9">
        <w:rPr>
          <w:lang w:val="el-GR"/>
        </w:rPr>
        <w:t>ος</w:t>
      </w:r>
      <w:proofErr w:type="spellEnd"/>
      <w:r w:rsidRPr="00033BA0">
        <w:rPr>
          <w:lang w:val="el-GR"/>
        </w:rPr>
        <w:t>,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238" w:name="_Toc112836351"/>
      <w:r w:rsidRPr="00603221">
        <w:rPr>
          <w:rFonts w:cs="Tahoma"/>
          <w:lang w:val="el-GR"/>
        </w:rPr>
        <w:t>Υπεργολαβία</w:t>
      </w:r>
      <w:bookmarkEnd w:id="23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4355E7D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5D40205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5790C">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6137BF" w:rsidRPr="006137BF">
        <w:rPr>
          <w:lang w:val="el-GR"/>
        </w:rPr>
        <w:t xml:space="preserve">2.2.9.2 </w:t>
      </w:r>
      <w:r w:rsidRPr="00603221">
        <w:rPr>
          <w:lang w:val="el-GR"/>
        </w:rPr>
        <w:t xml:space="preserve">της παρούσας, εφόσον το(α) τμήμα(τα) της σύμβασης, το(α) οποίο(α) ο ανάδοχος προτίθεται να </w:t>
      </w:r>
      <w:r w:rsidRPr="00603221">
        <w:rPr>
          <w:lang w:val="el-GR"/>
        </w:rPr>
        <w:lastRenderedPageBreak/>
        <w:t>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239" w:name="_Ref496607258"/>
      <w:bookmarkStart w:id="240" w:name="_Toc112836352"/>
      <w:r w:rsidRPr="00603221">
        <w:rPr>
          <w:rFonts w:cs="Tahoma"/>
          <w:lang w:val="el-GR"/>
        </w:rPr>
        <w:t>Τροποποίηση σύμβασης κατά τη διάρκειά της</w:t>
      </w:r>
      <w:bookmarkEnd w:id="239"/>
      <w:bookmarkEnd w:id="240"/>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5"/>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3E46EC">
      <w:pPr>
        <w:pStyle w:val="3"/>
        <w:numPr>
          <w:ilvl w:val="2"/>
          <w:numId w:val="10"/>
        </w:numPr>
        <w:ind w:left="720"/>
        <w:rPr>
          <w:lang w:val="el-GR"/>
        </w:rPr>
      </w:pPr>
      <w:bookmarkStart w:id="241" w:name="_Toc112836353"/>
      <w:r w:rsidRPr="00603221">
        <w:rPr>
          <w:lang w:val="el-GR"/>
        </w:rPr>
        <w:t>Δικαιώματα προαίρεσης</w:t>
      </w:r>
      <w:bookmarkEnd w:id="241"/>
      <w:r w:rsidRPr="00603221">
        <w:rPr>
          <w:lang w:val="el-GR"/>
        </w:rPr>
        <w:t xml:space="preserve"> </w:t>
      </w:r>
    </w:p>
    <w:p w14:paraId="75FFC319" w14:textId="7BC9D9F3"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 συγκεκριμένα :</w:t>
      </w:r>
    </w:p>
    <w:p w14:paraId="36DE578A" w14:textId="77777777" w:rsidR="003779F6" w:rsidRPr="0085560E" w:rsidRDefault="003779F6" w:rsidP="003779F6">
      <w:pPr>
        <w:spacing w:line="276" w:lineRule="auto"/>
        <w:rPr>
          <w:lang w:val="el-GR"/>
        </w:rPr>
      </w:pPr>
      <w:r w:rsidRPr="0085560E">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πενήντα τοις εκατό 50% του συμβατικού τιμήματος με βάση τις τιμές μονάδας της Οικονομικής Προσφοράς του Αναδόχου. </w:t>
      </w:r>
    </w:p>
    <w:p w14:paraId="0AD123BA" w14:textId="46913944" w:rsidR="003779F6" w:rsidRDefault="003779F6" w:rsidP="003779F6">
      <w:pPr>
        <w:spacing w:line="276" w:lineRule="auto"/>
        <w:rPr>
          <w:lang w:val="el-GR"/>
        </w:rPr>
      </w:pPr>
      <w:r w:rsidRPr="0085560E">
        <w:rPr>
          <w:lang w:val="el-GR"/>
        </w:rPr>
        <w:t>Β. Μετά τη σύναψη της αρχικής σύμβασης, κατά τη διάρκεια υλοποίησης του έργου και πριν την λήξη της σύμβασης η Αναθέτουσα Αρχή δύναται να παρατείνει την διάρκεια του έργου κατά 18 μήνες το μέγιστο χωρίς αύξηση του συμβατικού τιμήματος.</w:t>
      </w:r>
      <w:r w:rsidRPr="007A6B2A">
        <w:rPr>
          <w:lang w:val="el-GR"/>
        </w:rPr>
        <w:t xml:space="preserve"> </w:t>
      </w:r>
      <w:r w:rsidR="00DC3C27">
        <w:rPr>
          <w:color w:val="000000"/>
          <w:lang w:val="el-GR"/>
        </w:rPr>
        <w:t>Η άσκηση του δικαιώματος χωρίς αύξηση του συμβατικού τιμήματος, δεν εφαρμόζεται για τις υπηρεσίες επιτόπιας υποστήριξης.</w:t>
      </w:r>
    </w:p>
    <w:p w14:paraId="33FFF564" w14:textId="35875193" w:rsidR="00D75347" w:rsidRPr="00E05462" w:rsidRDefault="00C87C2F" w:rsidP="00C87C2F">
      <w:pPr>
        <w:spacing w:line="276" w:lineRule="auto"/>
        <w:rPr>
          <w:lang w:val="el-GR"/>
        </w:rPr>
      </w:pPr>
      <w:r w:rsidRPr="00E05462">
        <w:rPr>
          <w:lang w:val="el-GR"/>
        </w:rPr>
        <w:lastRenderedPageBreak/>
        <w:t xml:space="preserve">Στην συγκεκριμένη περίπτωση, υφίσταται μονομερές διαπλαστικό δικαίωμα της </w:t>
      </w:r>
      <w:r w:rsidR="00833988" w:rsidRPr="00E05462">
        <w:rPr>
          <w:lang w:val="el-GR"/>
        </w:rPr>
        <w:t>Α</w:t>
      </w:r>
      <w:r w:rsidRPr="00E05462">
        <w:rPr>
          <w:lang w:val="el-GR"/>
        </w:rPr>
        <w:t xml:space="preserve">ναθέτουσας </w:t>
      </w:r>
      <w:r w:rsidR="00833988" w:rsidRPr="00E05462">
        <w:rPr>
          <w:lang w:val="el-GR"/>
        </w:rPr>
        <w:t>Α</w:t>
      </w:r>
      <w:r w:rsidRPr="00E05462">
        <w:rPr>
          <w:lang w:val="el-GR"/>
        </w:rPr>
        <w:t>ρχής</w:t>
      </w:r>
      <w:r w:rsidR="00833988" w:rsidRPr="00E05462">
        <w:rPr>
          <w:lang w:val="el-GR"/>
        </w:rPr>
        <w:t>/Κυρίου του Έργου</w:t>
      </w:r>
      <w:r w:rsidRPr="00E05462">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E05462" w:rsidRDefault="00C87C2F" w:rsidP="00C87C2F">
      <w:pPr>
        <w:spacing w:line="276" w:lineRule="auto"/>
        <w:rPr>
          <w:lang w:val="el-GR"/>
        </w:rPr>
      </w:pPr>
      <w:r w:rsidRPr="00E05462">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E05462">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242" w:name="_Toc112836354"/>
      <w:r w:rsidRPr="00603221">
        <w:rPr>
          <w:rFonts w:cs="Tahoma"/>
          <w:lang w:val="el-GR"/>
        </w:rPr>
        <w:t>Δικαίωμα μονομερούς λύσης της σύμβασης</w:t>
      </w:r>
      <w:bookmarkEnd w:id="242"/>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0397BF6" w14:textId="23513C43" w:rsidR="00954D35" w:rsidRPr="005F0A0D" w:rsidRDefault="00FE0D21" w:rsidP="00FE0D21">
      <w:pPr>
        <w:rPr>
          <w:lang w:val="el-GR"/>
        </w:rPr>
      </w:pPr>
      <w:r w:rsidRPr="008761BC">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0C4EE6" w:rsidRPr="008761BC">
        <w:rPr>
          <w:lang w:val="el-GR"/>
        </w:rPr>
        <w:t>.</w:t>
      </w:r>
    </w:p>
    <w:p w14:paraId="77EC20AC" w14:textId="77777777" w:rsidR="0028299A" w:rsidRPr="0029319A" w:rsidRDefault="0028299A" w:rsidP="0028299A">
      <w:pPr>
        <w:rPr>
          <w:lang w:val="el-GR"/>
        </w:rPr>
      </w:pPr>
      <w:r w:rsidRPr="0029319A">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29319A">
        <w:rPr>
          <w:lang w:val="el-GR"/>
        </w:rPr>
        <w:t>προκύπτουσα</w:t>
      </w:r>
      <w:proofErr w:type="spellEnd"/>
      <w:r w:rsidRPr="0029319A">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FA4DBCD" w14:textId="38AE5FCB" w:rsidR="00FE0D21" w:rsidRPr="0029319A" w:rsidRDefault="0028299A" w:rsidP="0028299A">
      <w:pPr>
        <w:rPr>
          <w:lang w:val="el-GR"/>
        </w:rPr>
      </w:pPr>
      <w:proofErr w:type="spellStart"/>
      <w:r w:rsidRPr="0029319A">
        <w:rPr>
          <w:lang w:val="el-GR"/>
        </w:rPr>
        <w:t>στ</w:t>
      </w:r>
      <w:proofErr w:type="spellEnd"/>
      <w:r w:rsidRPr="0029319A">
        <w:rPr>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12910C8F" w14:textId="77777777" w:rsidR="009649DC" w:rsidRPr="00603221" w:rsidRDefault="009649DC" w:rsidP="00FE0D21">
      <w:pPr>
        <w:rPr>
          <w:b/>
          <w:bCs/>
          <w:lang w:val="el-GR"/>
        </w:rPr>
      </w:pPr>
    </w:p>
    <w:p w14:paraId="619B8F8E" w14:textId="77777777" w:rsidR="008338F0" w:rsidRPr="00E31985" w:rsidRDefault="003355E7" w:rsidP="005D1B15">
      <w:pPr>
        <w:pStyle w:val="1"/>
        <w:rPr>
          <w:rFonts w:cs="Tahoma"/>
          <w:sz w:val="22"/>
          <w:szCs w:val="22"/>
          <w:lang w:val="el-GR"/>
        </w:rPr>
      </w:pPr>
      <w:r w:rsidRPr="00E31985">
        <w:rPr>
          <w:rFonts w:cs="Tahoma"/>
          <w:sz w:val="22"/>
          <w:szCs w:val="22"/>
          <w:lang w:val="el-GR"/>
        </w:rPr>
        <w:lastRenderedPageBreak/>
        <w:t xml:space="preserve">ΕΙΔΙΚΟΙ ΟΡΟΙ ΕΚΤΕΛΕΣΗΣ ΤΗΣ ΣΥΜΒΑΣΗΣ </w:t>
      </w:r>
    </w:p>
    <w:p w14:paraId="27DF30F9" w14:textId="77777777" w:rsidR="008338F0" w:rsidRPr="00603221" w:rsidRDefault="003355E7" w:rsidP="003A109E">
      <w:pPr>
        <w:pStyle w:val="2"/>
        <w:rPr>
          <w:rFonts w:cs="Tahoma"/>
          <w:lang w:val="el-GR"/>
        </w:rPr>
      </w:pPr>
      <w:r w:rsidRPr="00603221">
        <w:rPr>
          <w:rFonts w:cs="Tahoma"/>
          <w:lang w:val="el-GR"/>
        </w:rPr>
        <w:tab/>
      </w:r>
      <w:bookmarkStart w:id="243" w:name="_Ref496607306"/>
      <w:bookmarkStart w:id="244" w:name="_Toc112836355"/>
      <w:r w:rsidRPr="00603221">
        <w:rPr>
          <w:rFonts w:cs="Tahoma"/>
          <w:lang w:val="el-GR"/>
        </w:rPr>
        <w:t>Τρόπος πληρωμής</w:t>
      </w:r>
      <w:bookmarkEnd w:id="243"/>
      <w:bookmarkEnd w:id="244"/>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474AEE72" w14:textId="7E81913B" w:rsidR="00415CD0"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r w:rsidR="00415CD0">
        <w:rPr>
          <w:lang w:val="el-GR"/>
        </w:rPr>
        <w:t xml:space="preserve"> και συγκεκριμένα </w:t>
      </w:r>
      <w:r w:rsidR="00415CD0" w:rsidRPr="00752964">
        <w:rPr>
          <w:lang w:val="el-GR"/>
        </w:rPr>
        <w:t>:</w:t>
      </w:r>
    </w:p>
    <w:p w14:paraId="0C19D8CF" w14:textId="77777777" w:rsidR="00415CD0" w:rsidRDefault="00415CD0" w:rsidP="00415CD0">
      <w:pPr>
        <w:pStyle w:val="aff"/>
        <w:numPr>
          <w:ilvl w:val="0"/>
          <w:numId w:val="86"/>
        </w:numPr>
        <w:rPr>
          <w:lang w:val="el-GR"/>
        </w:rPr>
      </w:pPr>
      <w:r w:rsidRPr="00752964">
        <w:rPr>
          <w:lang w:val="el-GR"/>
        </w:rPr>
        <w:t xml:space="preserve">Για την περίπτωση Β. </w:t>
      </w:r>
      <w:r>
        <w:rPr>
          <w:lang w:val="el-GR"/>
        </w:rPr>
        <w:t xml:space="preserve">τον τρόπο πληρωμής υπ’ </w:t>
      </w:r>
      <w:proofErr w:type="spellStart"/>
      <w:r>
        <w:rPr>
          <w:lang w:val="el-GR"/>
        </w:rPr>
        <w:t>αριθμ</w:t>
      </w:r>
      <w:proofErr w:type="spellEnd"/>
      <w:r>
        <w:rPr>
          <w:lang w:val="el-GR"/>
        </w:rPr>
        <w:t>. 2</w:t>
      </w:r>
    </w:p>
    <w:p w14:paraId="569F4607" w14:textId="77777777" w:rsidR="00415CD0" w:rsidRDefault="00415CD0" w:rsidP="00415CD0">
      <w:pPr>
        <w:pStyle w:val="aff"/>
        <w:numPr>
          <w:ilvl w:val="0"/>
          <w:numId w:val="86"/>
        </w:numPr>
        <w:rPr>
          <w:lang w:val="el-GR"/>
        </w:rPr>
      </w:pPr>
      <w:r>
        <w:rPr>
          <w:lang w:val="el-GR"/>
        </w:rPr>
        <w:t xml:space="preserve">Για την περίπτωση Γ. τον τρόπο πληρωμής υπ’ </w:t>
      </w:r>
      <w:proofErr w:type="spellStart"/>
      <w:r>
        <w:rPr>
          <w:lang w:val="el-GR"/>
        </w:rPr>
        <w:t>αριθμ</w:t>
      </w:r>
      <w:proofErr w:type="spellEnd"/>
      <w:r>
        <w:rPr>
          <w:lang w:val="el-GR"/>
        </w:rPr>
        <w:t>. 2</w:t>
      </w:r>
    </w:p>
    <w:p w14:paraId="374E69AA" w14:textId="77777777" w:rsidR="00415CD0" w:rsidRDefault="00415CD0" w:rsidP="00415CD0">
      <w:pPr>
        <w:pStyle w:val="aff"/>
        <w:numPr>
          <w:ilvl w:val="0"/>
          <w:numId w:val="86"/>
        </w:numPr>
        <w:rPr>
          <w:lang w:val="el-GR"/>
        </w:rPr>
      </w:pPr>
      <w:r>
        <w:rPr>
          <w:lang w:val="el-GR"/>
        </w:rPr>
        <w:t xml:space="preserve">Για την περίπτωση Δ. τον τρόπο πληρωμής υπ’ </w:t>
      </w:r>
      <w:proofErr w:type="spellStart"/>
      <w:r>
        <w:rPr>
          <w:lang w:val="el-GR"/>
        </w:rPr>
        <w:t>αριθμ</w:t>
      </w:r>
      <w:proofErr w:type="spellEnd"/>
      <w:r>
        <w:rPr>
          <w:lang w:val="el-GR"/>
        </w:rPr>
        <w:t>. 2</w:t>
      </w:r>
    </w:p>
    <w:p w14:paraId="5FE55A74" w14:textId="047404F5" w:rsidR="00415CD0" w:rsidRPr="00415CD0" w:rsidRDefault="00415CD0" w:rsidP="0029319A">
      <w:pPr>
        <w:pStyle w:val="aff"/>
        <w:numPr>
          <w:ilvl w:val="0"/>
          <w:numId w:val="86"/>
        </w:numPr>
        <w:rPr>
          <w:lang w:val="el-GR"/>
        </w:rPr>
      </w:pPr>
      <w:r w:rsidRPr="00415CD0">
        <w:rPr>
          <w:lang w:val="el-GR"/>
        </w:rPr>
        <w:t xml:space="preserve">Για την περίπτωση Ε. τον τρόπο πληρωμής υπ’ </w:t>
      </w:r>
      <w:proofErr w:type="spellStart"/>
      <w:r w:rsidRPr="00415CD0">
        <w:rPr>
          <w:lang w:val="el-GR"/>
        </w:rPr>
        <w:t>αριθμ</w:t>
      </w:r>
      <w:proofErr w:type="spellEnd"/>
      <w:r w:rsidRPr="00415CD0">
        <w:rPr>
          <w:lang w:val="el-GR"/>
        </w:rPr>
        <w:t>. 3</w:t>
      </w:r>
    </w:p>
    <w:p w14:paraId="71EEDDF4" w14:textId="77777777" w:rsidR="00415CD0" w:rsidRPr="00603221" w:rsidRDefault="00415CD0" w:rsidP="00415CD0">
      <w:pPr>
        <w:rPr>
          <w:lang w:val="el-GR"/>
        </w:rPr>
      </w:pPr>
    </w:p>
    <w:p w14:paraId="1FDDC7B4" w14:textId="77777777" w:rsidR="003779F6" w:rsidRDefault="003779F6" w:rsidP="003779F6">
      <w:pPr>
        <w:rPr>
          <w:b/>
          <w:lang w:val="el-GR"/>
        </w:rPr>
      </w:pPr>
      <w:r w:rsidRPr="007A6B2A">
        <w:rPr>
          <w:b/>
          <w:lang w:val="el-GR"/>
        </w:rPr>
        <w:t xml:space="preserve">Τρόποι Πληρωμής: </w:t>
      </w:r>
    </w:p>
    <w:p w14:paraId="1A4304AF" w14:textId="77777777" w:rsidR="003779F6" w:rsidRPr="007A6B2A" w:rsidRDefault="003779F6" w:rsidP="003779F6">
      <w:pPr>
        <w:rPr>
          <w:b/>
          <w:lang w:val="el-GR"/>
        </w:rPr>
      </w:pPr>
      <w:r>
        <w:rPr>
          <w:b/>
          <w:lang w:val="el-GR"/>
        </w:rPr>
        <w:t>Α</w:t>
      </w:r>
      <w:r w:rsidRPr="007A6B2A">
        <w:rPr>
          <w:b/>
          <w:lang w:val="el-GR"/>
        </w:rPr>
        <w:t xml:space="preserve">. Για την προμήθεια αδειών χρήσης </w:t>
      </w:r>
      <w:r>
        <w:rPr>
          <w:b/>
        </w:rPr>
        <w:t>Public</w:t>
      </w:r>
      <w:r w:rsidRPr="007A6B2A">
        <w:rPr>
          <w:b/>
          <w:lang w:val="el-GR"/>
        </w:rPr>
        <w:t xml:space="preserve"> </w:t>
      </w:r>
      <w:r>
        <w:rPr>
          <w:b/>
        </w:rPr>
        <w:t>Cloud</w:t>
      </w:r>
    </w:p>
    <w:p w14:paraId="18175B35" w14:textId="77777777" w:rsidR="003779F6" w:rsidRPr="007A6B2A" w:rsidRDefault="003779F6" w:rsidP="003779F6">
      <w:pPr>
        <w:spacing w:before="280" w:after="280"/>
        <w:rPr>
          <w:lang w:val="el-GR"/>
        </w:rPr>
      </w:pPr>
      <w:r w:rsidRPr="007A6B2A">
        <w:rPr>
          <w:lang w:val="el-GR"/>
        </w:rPr>
        <w:t>Ο τρόπος πληρωμής ορίζεται ως ακολούθως:</w:t>
      </w:r>
    </w:p>
    <w:p w14:paraId="5312CB7B" w14:textId="77777777" w:rsidR="003779F6" w:rsidRPr="007A6B2A" w:rsidRDefault="003779F6" w:rsidP="003E46EC">
      <w:pPr>
        <w:numPr>
          <w:ilvl w:val="0"/>
          <w:numId w:val="52"/>
        </w:numPr>
        <w:pBdr>
          <w:top w:val="nil"/>
          <w:left w:val="nil"/>
          <w:bottom w:val="nil"/>
          <w:right w:val="nil"/>
          <w:between w:val="nil"/>
        </w:pBdr>
        <w:spacing w:before="280" w:after="0"/>
        <w:rPr>
          <w:color w:val="000000"/>
          <w:lang w:val="el-GR"/>
        </w:rPr>
      </w:pPr>
      <w:r w:rsidRPr="007A6B2A">
        <w:rPr>
          <w:color w:val="000000"/>
          <w:lang w:val="el-GR"/>
        </w:rPr>
        <w:t xml:space="preserve">Ο Ανάδοχος θα παρέχει στο τέλος κάθε μήνα αναλυτική καταγραφή των υπηρεσιών που χρησιμοποίησε η Αναθέτουσα αρχή, σε επίπεδο υπηρεσίας, κέντρου δεδομένων φιλοξενίας, διάρκειας, ποσότητας </w:t>
      </w:r>
      <w:proofErr w:type="spellStart"/>
      <w:r w:rsidRPr="007A6B2A">
        <w:rPr>
          <w:color w:val="000000"/>
          <w:lang w:val="el-GR"/>
        </w:rPr>
        <w:t>κ.ο.κ.</w:t>
      </w:r>
      <w:proofErr w:type="spellEnd"/>
    </w:p>
    <w:p w14:paraId="1315159D" w14:textId="77777777" w:rsidR="003779F6" w:rsidRPr="007A6B2A" w:rsidRDefault="003779F6" w:rsidP="003E46EC">
      <w:pPr>
        <w:numPr>
          <w:ilvl w:val="0"/>
          <w:numId w:val="52"/>
        </w:numPr>
        <w:pBdr>
          <w:top w:val="nil"/>
          <w:left w:val="nil"/>
          <w:bottom w:val="nil"/>
          <w:right w:val="nil"/>
          <w:between w:val="nil"/>
        </w:pBdr>
        <w:spacing w:after="0"/>
        <w:rPr>
          <w:color w:val="000000"/>
          <w:lang w:val="el-GR"/>
        </w:rPr>
      </w:pPr>
      <w:r w:rsidRPr="007A6B2A">
        <w:rPr>
          <w:color w:val="000000"/>
          <w:lang w:val="el-GR"/>
        </w:rPr>
        <w:t>Για καθεμία από τις υπηρεσίες αυτές θα χρησιμοποιείται το προσφερόμενο κόστος μονάδας στην Οικονομική Προσφορά του Αναδόχου.</w:t>
      </w:r>
    </w:p>
    <w:p w14:paraId="2AEAD90A" w14:textId="77777777" w:rsidR="003779F6" w:rsidRPr="007A6B2A" w:rsidRDefault="003779F6" w:rsidP="003E46EC">
      <w:pPr>
        <w:numPr>
          <w:ilvl w:val="0"/>
          <w:numId w:val="52"/>
        </w:numPr>
        <w:pBdr>
          <w:top w:val="nil"/>
          <w:left w:val="nil"/>
          <w:bottom w:val="nil"/>
          <w:right w:val="nil"/>
          <w:between w:val="nil"/>
        </w:pBdr>
        <w:spacing w:after="280"/>
        <w:rPr>
          <w:color w:val="000000"/>
          <w:lang w:val="el-GR"/>
        </w:rPr>
      </w:pPr>
      <w:r w:rsidRPr="007A6B2A">
        <w:rPr>
          <w:color w:val="000000"/>
          <w:lang w:val="el-GR"/>
        </w:rPr>
        <w:t xml:space="preserve">Για υπηρεσίες που δεν είχαν προβλεφθεί ως Υπηρεσίες Αναφοράς θα χρησιμοποιείται ο τρέχων τιμοκατάλογος του </w:t>
      </w:r>
      <w:proofErr w:type="spellStart"/>
      <w:r w:rsidRPr="007A6B2A">
        <w:rPr>
          <w:color w:val="000000"/>
          <w:lang w:val="el-GR"/>
        </w:rPr>
        <w:t>Παρόχου</w:t>
      </w:r>
      <w:proofErr w:type="spellEnd"/>
      <w:r>
        <w:rPr>
          <w:color w:val="000000"/>
          <w:lang w:val="el-GR"/>
        </w:rPr>
        <w:t xml:space="preserve"> Υπηρεσιών </w:t>
      </w:r>
      <w:r>
        <w:rPr>
          <w:color w:val="000000"/>
        </w:rPr>
        <w:t>Cloud</w:t>
      </w:r>
      <w:r w:rsidRPr="007A6B2A">
        <w:rPr>
          <w:color w:val="000000"/>
          <w:lang w:val="el-GR"/>
        </w:rPr>
        <w:t>.</w:t>
      </w:r>
    </w:p>
    <w:p w14:paraId="0E952688" w14:textId="77777777" w:rsidR="003779F6" w:rsidRPr="007A6B2A" w:rsidRDefault="003779F6" w:rsidP="003779F6">
      <w:pPr>
        <w:spacing w:after="0"/>
        <w:rPr>
          <w:lang w:val="el-GR"/>
        </w:rPr>
      </w:pPr>
      <w:r w:rsidRPr="007A6B2A">
        <w:rPr>
          <w:lang w:val="el-GR"/>
        </w:rPr>
        <w:t>Από το άθροισμα των επιμέρους υπηρεσιών και της κοστολόγησής τους θα προκύπτει απολογιστικά το μηνιαίο κόστος υπηρεσιών. Η τιμολόγηση και η πληρωμή των παρεχόμενων υπηρεσιών από τον Ανάδοχο θα πραγματοποιείται απολογιστικά ανά εξάμηνο.</w:t>
      </w:r>
    </w:p>
    <w:p w14:paraId="0AF3F757" w14:textId="77777777" w:rsidR="003779F6" w:rsidRDefault="003779F6" w:rsidP="003779F6">
      <w:pPr>
        <w:rPr>
          <w:b/>
          <w:lang w:val="el-GR"/>
        </w:rPr>
      </w:pPr>
    </w:p>
    <w:p w14:paraId="4C648678" w14:textId="77777777" w:rsidR="003779F6" w:rsidRPr="007A6B2A" w:rsidRDefault="003779F6" w:rsidP="003779F6">
      <w:pPr>
        <w:rPr>
          <w:b/>
          <w:lang w:val="el-GR"/>
        </w:rPr>
      </w:pPr>
      <w:r>
        <w:rPr>
          <w:b/>
        </w:rPr>
        <w:t>B</w:t>
      </w:r>
      <w:r w:rsidRPr="007A6B2A">
        <w:rPr>
          <w:b/>
          <w:lang w:val="el-GR"/>
        </w:rPr>
        <w:t xml:space="preserve">. Για την προμήθεια </w:t>
      </w:r>
      <w:r w:rsidRPr="009E18F7">
        <w:rPr>
          <w:b/>
          <w:lang w:val="el-GR"/>
        </w:rPr>
        <w:t xml:space="preserve">υποδομής </w:t>
      </w:r>
      <w:proofErr w:type="spellStart"/>
      <w:r w:rsidRPr="009E18F7">
        <w:rPr>
          <w:b/>
          <w:lang w:val="el-GR"/>
        </w:rPr>
        <w:t>Hyper-Converged</w:t>
      </w:r>
      <w:proofErr w:type="spellEnd"/>
      <w:r w:rsidRPr="009E18F7">
        <w:rPr>
          <w:b/>
          <w:lang w:val="el-GR"/>
        </w:rPr>
        <w:t xml:space="preserve"> Τοπικής Υποδομής με επέκταση στο υπολογιστικό νέφος</w:t>
      </w:r>
    </w:p>
    <w:tbl>
      <w:tblPr>
        <w:tblW w:w="9025" w:type="dxa"/>
        <w:tblBorders>
          <w:top w:val="single" w:sz="8" w:space="0" w:color="78C0D4"/>
          <w:left w:val="single" w:sz="8" w:space="0" w:color="78C0D4"/>
          <w:bottom w:val="single" w:sz="8" w:space="0" w:color="78C0D4"/>
          <w:right w:val="single" w:sz="8" w:space="0" w:color="78C0D4"/>
          <w:insideH w:val="single" w:sz="8" w:space="0" w:color="78C0D4"/>
          <w:insideV w:val="single" w:sz="4" w:space="0" w:color="000000"/>
        </w:tblBorders>
        <w:tblLayout w:type="fixed"/>
        <w:tblLook w:val="0400" w:firstRow="0" w:lastRow="0" w:firstColumn="0" w:lastColumn="0" w:noHBand="0" w:noVBand="1"/>
      </w:tblPr>
      <w:tblGrid>
        <w:gridCol w:w="456"/>
        <w:gridCol w:w="8569"/>
      </w:tblGrid>
      <w:tr w:rsidR="003779F6" w:rsidRPr="00DC7A23" w14:paraId="407F22F1" w14:textId="77777777" w:rsidTr="00835D3F">
        <w:tc>
          <w:tcPr>
            <w:tcW w:w="456" w:type="dxa"/>
          </w:tcPr>
          <w:p w14:paraId="47877678" w14:textId="77777777" w:rsidR="003779F6" w:rsidRDefault="003779F6" w:rsidP="00835D3F">
            <w:pPr>
              <w:rPr>
                <w:b/>
              </w:rPr>
            </w:pPr>
            <w:r>
              <w:rPr>
                <w:b/>
              </w:rPr>
              <w:t>1)</w:t>
            </w:r>
          </w:p>
        </w:tc>
        <w:tc>
          <w:tcPr>
            <w:tcW w:w="8569" w:type="dxa"/>
          </w:tcPr>
          <w:p w14:paraId="32D8C15F" w14:textId="00A36A01" w:rsidR="003779F6" w:rsidRPr="007A6B2A" w:rsidRDefault="003779F6" w:rsidP="00835D3F">
            <w:pPr>
              <w:rPr>
                <w:b/>
                <w:lang w:val="el-GR"/>
              </w:rPr>
            </w:pPr>
            <w:r w:rsidRPr="007A6B2A">
              <w:rPr>
                <w:lang w:val="el-GR"/>
              </w:rPr>
              <w:t xml:space="preserve">Το </w:t>
            </w:r>
            <w:r w:rsidRPr="007A6B2A">
              <w:rPr>
                <w:b/>
                <w:lang w:val="el-GR"/>
              </w:rPr>
              <w:t>100%</w:t>
            </w:r>
            <w:r w:rsidRPr="007A6B2A">
              <w:rPr>
                <w:lang w:val="el-GR"/>
              </w:rPr>
              <w:t xml:space="preserve"> της συμβατικής αξίας</w:t>
            </w:r>
            <w:r>
              <w:rPr>
                <w:lang w:val="el-GR"/>
              </w:rPr>
              <w:t xml:space="preserve"> </w:t>
            </w:r>
            <w:proofErr w:type="spellStart"/>
            <w:r w:rsidRPr="009E18F7">
              <w:rPr>
                <w:b/>
                <w:lang w:val="el-GR"/>
              </w:rPr>
              <w:t>Hyper-Converged</w:t>
            </w:r>
            <w:proofErr w:type="spellEnd"/>
            <w:r w:rsidRPr="009E18F7">
              <w:rPr>
                <w:b/>
                <w:lang w:val="el-GR"/>
              </w:rPr>
              <w:t xml:space="preserve"> Τοπικής Υποδομής</w:t>
            </w:r>
            <w:r>
              <w:rPr>
                <w:b/>
                <w:lang w:val="el-GR"/>
              </w:rPr>
              <w:t xml:space="preserve"> δηλαδή του Τμήματος 2 της Οικονομικής Προσφοράς</w:t>
            </w:r>
            <w:r w:rsidRPr="007A6B2A">
              <w:rPr>
                <w:lang w:val="el-GR"/>
              </w:rPr>
              <w:t xml:space="preserve"> </w:t>
            </w:r>
            <w:r>
              <w:rPr>
                <w:lang w:val="el-GR"/>
              </w:rPr>
              <w:t xml:space="preserve">της </w:t>
            </w:r>
            <w:r w:rsidRPr="007A6B2A">
              <w:rPr>
                <w:lang w:val="el-GR"/>
              </w:rPr>
              <w:t xml:space="preserve">μετά την οριστική παραλαβή </w:t>
            </w:r>
            <w:r>
              <w:rPr>
                <w:lang w:val="el-GR"/>
              </w:rPr>
              <w:t xml:space="preserve">του της υποδομής δηλαδή με την </w:t>
            </w:r>
            <w:r w:rsidR="00972035">
              <w:rPr>
                <w:lang w:val="el-GR"/>
              </w:rPr>
              <w:t>ολοκλήρωση</w:t>
            </w:r>
            <w:r>
              <w:rPr>
                <w:lang w:val="el-GR"/>
              </w:rPr>
              <w:t xml:space="preserve"> της φάσης 2.</w:t>
            </w:r>
          </w:p>
        </w:tc>
      </w:tr>
      <w:tr w:rsidR="003779F6" w:rsidRPr="00DC7A23" w14:paraId="527E335D" w14:textId="77777777" w:rsidTr="00835D3F">
        <w:tc>
          <w:tcPr>
            <w:tcW w:w="456" w:type="dxa"/>
          </w:tcPr>
          <w:p w14:paraId="686C51B0" w14:textId="77777777" w:rsidR="003779F6" w:rsidRDefault="003779F6" w:rsidP="00835D3F">
            <w:pPr>
              <w:rPr>
                <w:b/>
              </w:rPr>
            </w:pPr>
            <w:r>
              <w:rPr>
                <w:b/>
              </w:rPr>
              <w:t>2)</w:t>
            </w:r>
          </w:p>
        </w:tc>
        <w:tc>
          <w:tcPr>
            <w:tcW w:w="8569" w:type="dxa"/>
          </w:tcPr>
          <w:p w14:paraId="1E86BA7C" w14:textId="77777777" w:rsidR="003779F6" w:rsidRPr="00F6250C" w:rsidRDefault="003779F6" w:rsidP="003E46EC">
            <w:pPr>
              <w:numPr>
                <w:ilvl w:val="0"/>
                <w:numId w:val="53"/>
              </w:numPr>
              <w:pBdr>
                <w:top w:val="nil"/>
                <w:left w:val="nil"/>
                <w:bottom w:val="nil"/>
                <w:right w:val="nil"/>
                <w:between w:val="nil"/>
              </w:pBdr>
              <w:spacing w:before="120" w:after="0"/>
              <w:rPr>
                <w:color w:val="000000"/>
                <w:lang w:val="el-GR"/>
              </w:rPr>
            </w:pPr>
            <w:r w:rsidRPr="007A6B2A">
              <w:rPr>
                <w:color w:val="000000"/>
                <w:lang w:val="el-GR"/>
              </w:rPr>
              <w:t xml:space="preserve">Χορήγηση έντοκης προκαταβολής μέχρι </w:t>
            </w:r>
            <w:r w:rsidRPr="007A6B2A">
              <w:rPr>
                <w:b/>
                <w:color w:val="000000"/>
                <w:lang w:val="el-GR"/>
              </w:rPr>
              <w:t>ποσοστού (30%</w:t>
            </w:r>
            <w:r w:rsidRPr="007A6B2A">
              <w:rPr>
                <w:color w:val="000000"/>
                <w:lang w:val="el-GR"/>
              </w:rPr>
              <w:t xml:space="preserve">) </w:t>
            </w:r>
            <w:r w:rsidRPr="007A6B2A">
              <w:rPr>
                <w:lang w:val="el-GR"/>
              </w:rPr>
              <w:t>της συμβατικής αξίας</w:t>
            </w:r>
            <w:r>
              <w:rPr>
                <w:lang w:val="el-GR"/>
              </w:rPr>
              <w:t xml:space="preserve"> </w:t>
            </w:r>
            <w:proofErr w:type="spellStart"/>
            <w:r w:rsidRPr="009E18F7">
              <w:rPr>
                <w:b/>
                <w:lang w:val="el-GR"/>
              </w:rPr>
              <w:t>Hyper-Converged</w:t>
            </w:r>
            <w:proofErr w:type="spellEnd"/>
            <w:r w:rsidRPr="009E18F7">
              <w:rPr>
                <w:b/>
                <w:lang w:val="el-GR"/>
              </w:rPr>
              <w:t xml:space="preserve"> Τοπικής Υποδομής</w:t>
            </w:r>
            <w:r>
              <w:rPr>
                <w:b/>
                <w:lang w:val="el-GR"/>
              </w:rPr>
              <w:t xml:space="preserve"> δηλαδή του Τμήματος 2 της Οικονομικής Προσφοράς</w:t>
            </w:r>
            <w:r w:rsidRPr="007A6B2A">
              <w:rPr>
                <w:color w:val="000000"/>
                <w:lang w:val="el-GR"/>
              </w:rPr>
              <w:t xml:space="preserve">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7A6B2A">
              <w:rPr>
                <w:color w:val="000000"/>
                <w:lang w:val="el-GR"/>
              </w:rPr>
              <w:t>παρακρατείται</w:t>
            </w:r>
            <w:proofErr w:type="spellEnd"/>
            <w:r w:rsidRPr="007A6B2A">
              <w:rPr>
                <w:color w:val="000000"/>
                <w:lang w:val="el-GR"/>
              </w:rPr>
              <w:t xml:space="preserve"> τόκος επί της εισπραχθείσας προκαταβολής και για το χρονικό διάστημα υπολογιζόμενου από την </w:t>
            </w:r>
            <w:r w:rsidRPr="007A6B2A">
              <w:rPr>
                <w:color w:val="000000"/>
                <w:lang w:val="el-GR"/>
              </w:rPr>
              <w:lastRenderedPageBreak/>
              <w:t xml:space="preserve">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F6250C">
              <w:rPr>
                <w:color w:val="000000"/>
                <w:lang w:val="el-GR"/>
              </w:rPr>
              <w:t>χορηγηθείσας</w:t>
            </w:r>
            <w:proofErr w:type="spellEnd"/>
            <w:r w:rsidRPr="00F6250C">
              <w:rPr>
                <w:color w:val="000000"/>
                <w:lang w:val="el-GR"/>
              </w:rPr>
              <w:t xml:space="preserve"> προκαταβολής. </w:t>
            </w:r>
          </w:p>
          <w:p w14:paraId="31ACEFF4" w14:textId="77777777" w:rsidR="003779F6" w:rsidRPr="007A6B2A" w:rsidRDefault="003779F6" w:rsidP="003E46EC">
            <w:pPr>
              <w:numPr>
                <w:ilvl w:val="0"/>
                <w:numId w:val="53"/>
              </w:numPr>
              <w:pBdr>
                <w:top w:val="nil"/>
                <w:left w:val="nil"/>
                <w:bottom w:val="nil"/>
                <w:right w:val="nil"/>
                <w:between w:val="nil"/>
              </w:pBdr>
              <w:rPr>
                <w:color w:val="000000"/>
                <w:lang w:val="el-GR"/>
              </w:rPr>
            </w:pPr>
            <w:r w:rsidRPr="00F6250C">
              <w:rPr>
                <w:color w:val="000000"/>
                <w:lang w:val="el-GR"/>
              </w:rPr>
              <w:t xml:space="preserve">Καταβολή </w:t>
            </w:r>
            <w:r w:rsidRPr="00F6250C">
              <w:rPr>
                <w:b/>
                <w:color w:val="000000"/>
                <w:lang w:val="el-GR"/>
              </w:rPr>
              <w:t xml:space="preserve">του </w:t>
            </w:r>
            <w:r w:rsidRPr="00F6250C">
              <w:rPr>
                <w:b/>
                <w:lang w:val="el-GR"/>
              </w:rPr>
              <w:t>υπολοίπου</w:t>
            </w:r>
            <w:r w:rsidRPr="00F6250C">
              <w:rPr>
                <w:b/>
                <w:color w:val="000000"/>
                <w:lang w:val="el-GR"/>
              </w:rPr>
              <w:t xml:space="preserve"> του συμβατικού τιμήματος </w:t>
            </w:r>
            <w:r w:rsidRPr="00F6250C">
              <w:rPr>
                <w:lang w:val="el-GR"/>
              </w:rPr>
              <w:t xml:space="preserve">της συμβατικής αξίας </w:t>
            </w:r>
            <w:proofErr w:type="spellStart"/>
            <w:r w:rsidRPr="00F6250C">
              <w:rPr>
                <w:b/>
                <w:lang w:val="el-GR"/>
              </w:rPr>
              <w:t>Hyper-Converged</w:t>
            </w:r>
            <w:proofErr w:type="spellEnd"/>
            <w:r w:rsidRPr="00F6250C">
              <w:rPr>
                <w:b/>
                <w:lang w:val="el-GR"/>
              </w:rPr>
              <w:t xml:space="preserve"> Τοπικής Υποδομής δηλαδή του Τμήματος 2 της Οικονομικής Προσφοράς</w:t>
            </w:r>
            <w:r w:rsidRPr="00F6250C">
              <w:rPr>
                <w:color w:val="000000"/>
                <w:lang w:val="el-GR"/>
              </w:rPr>
              <w:t>, μετά</w:t>
            </w:r>
            <w:r w:rsidRPr="007A6B2A">
              <w:rPr>
                <w:color w:val="000000"/>
                <w:lang w:val="el-GR"/>
              </w:rPr>
              <w:t xml:space="preserve"> την οριστική ποιοτική και ποσοτική παραλαβή του </w:t>
            </w:r>
            <w:r>
              <w:rPr>
                <w:color w:val="000000"/>
                <w:lang w:val="el-GR"/>
              </w:rPr>
              <w:t>της Φάσης 2</w:t>
            </w:r>
            <w:r w:rsidRPr="007A6B2A">
              <w:rPr>
                <w:color w:val="000000"/>
                <w:lang w:val="el-GR"/>
              </w:rPr>
              <w:t xml:space="preserve">, αφού </w:t>
            </w:r>
            <w:proofErr w:type="spellStart"/>
            <w:r w:rsidRPr="007A6B2A">
              <w:rPr>
                <w:color w:val="000000"/>
                <w:lang w:val="el-GR"/>
              </w:rPr>
              <w:t>παρακρατηθεί</w:t>
            </w:r>
            <w:proofErr w:type="spellEnd"/>
            <w:r w:rsidRPr="007A6B2A">
              <w:rPr>
                <w:color w:val="000000"/>
                <w:lang w:val="el-GR"/>
              </w:rPr>
              <w:t xml:space="preserve"> ο με τον παραπάνω τρόπο υπολογισθείς τόκος.</w:t>
            </w:r>
          </w:p>
        </w:tc>
      </w:tr>
    </w:tbl>
    <w:p w14:paraId="4E855AD0" w14:textId="77777777" w:rsidR="003779F6" w:rsidRDefault="003779F6" w:rsidP="003779F6">
      <w:pPr>
        <w:rPr>
          <w:b/>
          <w:lang w:val="el-GR"/>
        </w:rPr>
      </w:pPr>
    </w:p>
    <w:p w14:paraId="6CF9CA35" w14:textId="77777777" w:rsidR="003779F6" w:rsidRPr="009E23AB" w:rsidRDefault="003779F6" w:rsidP="003779F6">
      <w:pPr>
        <w:rPr>
          <w:b/>
          <w:lang w:val="el-GR"/>
        </w:rPr>
      </w:pPr>
      <w:r>
        <w:rPr>
          <w:b/>
          <w:lang w:val="el-GR"/>
        </w:rPr>
        <w:t>Γ</w:t>
      </w:r>
      <w:r w:rsidRPr="007A6B2A">
        <w:rPr>
          <w:b/>
          <w:lang w:val="el-GR"/>
        </w:rPr>
        <w:t xml:space="preserve">. Για την </w:t>
      </w:r>
      <w:r>
        <w:rPr>
          <w:b/>
          <w:lang w:val="el-GR"/>
        </w:rPr>
        <w:t>Παροχή Υπηρεσιών Μελέτης Εφαρμογής</w:t>
      </w:r>
      <w:r w:rsidRPr="00625F0F">
        <w:rPr>
          <w:b/>
          <w:lang w:val="el-GR"/>
        </w:rPr>
        <w:t xml:space="preserve"> </w:t>
      </w:r>
    </w:p>
    <w:tbl>
      <w:tblPr>
        <w:tblW w:w="9025" w:type="dxa"/>
        <w:tblBorders>
          <w:top w:val="single" w:sz="8" w:space="0" w:color="78C0D4"/>
          <w:left w:val="single" w:sz="8" w:space="0" w:color="78C0D4"/>
          <w:bottom w:val="single" w:sz="8" w:space="0" w:color="78C0D4"/>
          <w:right w:val="single" w:sz="8" w:space="0" w:color="78C0D4"/>
          <w:insideH w:val="single" w:sz="8" w:space="0" w:color="78C0D4"/>
          <w:insideV w:val="single" w:sz="4" w:space="0" w:color="000000"/>
        </w:tblBorders>
        <w:tblLayout w:type="fixed"/>
        <w:tblLook w:val="0400" w:firstRow="0" w:lastRow="0" w:firstColumn="0" w:lastColumn="0" w:noHBand="0" w:noVBand="1"/>
      </w:tblPr>
      <w:tblGrid>
        <w:gridCol w:w="456"/>
        <w:gridCol w:w="8569"/>
      </w:tblGrid>
      <w:tr w:rsidR="003779F6" w:rsidRPr="00DC7A23" w14:paraId="4810CB60" w14:textId="77777777" w:rsidTr="00835D3F">
        <w:tc>
          <w:tcPr>
            <w:tcW w:w="456" w:type="dxa"/>
          </w:tcPr>
          <w:p w14:paraId="45CF3BA1" w14:textId="77777777" w:rsidR="003779F6" w:rsidRDefault="003779F6" w:rsidP="00835D3F">
            <w:pPr>
              <w:rPr>
                <w:b/>
              </w:rPr>
            </w:pPr>
            <w:r>
              <w:rPr>
                <w:b/>
              </w:rPr>
              <w:t>1)</w:t>
            </w:r>
          </w:p>
        </w:tc>
        <w:tc>
          <w:tcPr>
            <w:tcW w:w="8569" w:type="dxa"/>
          </w:tcPr>
          <w:p w14:paraId="3A2F6A61" w14:textId="77777777" w:rsidR="003779F6" w:rsidRPr="007A6B2A" w:rsidRDefault="003779F6" w:rsidP="00835D3F">
            <w:pPr>
              <w:rPr>
                <w:b/>
                <w:lang w:val="el-GR"/>
              </w:rPr>
            </w:pPr>
            <w:r w:rsidRPr="007A6B2A">
              <w:rPr>
                <w:lang w:val="el-GR"/>
              </w:rPr>
              <w:t xml:space="preserve">Το </w:t>
            </w:r>
            <w:r w:rsidRPr="007A6B2A">
              <w:rPr>
                <w:b/>
                <w:lang w:val="el-GR"/>
              </w:rPr>
              <w:t>100%</w:t>
            </w:r>
            <w:r w:rsidRPr="007A6B2A">
              <w:rPr>
                <w:lang w:val="el-GR"/>
              </w:rPr>
              <w:t xml:space="preserve"> της συμβατικής αξίας </w:t>
            </w:r>
            <w:r>
              <w:rPr>
                <w:lang w:val="el-GR"/>
              </w:rPr>
              <w:t>τ</w:t>
            </w:r>
            <w:r w:rsidRPr="00CA296A">
              <w:rPr>
                <w:lang w:val="el-GR"/>
              </w:rPr>
              <w:t xml:space="preserve">ων Υπηρεσιών </w:t>
            </w:r>
            <w:r w:rsidRPr="00181C18">
              <w:rPr>
                <w:lang w:val="el-GR"/>
              </w:rPr>
              <w:t>Μελέτης Εφαρμογής (Πίνακας Γ2 της Οικονομικής Προσφοράς)</w:t>
            </w:r>
            <w:r>
              <w:rPr>
                <w:lang w:val="el-GR"/>
              </w:rPr>
              <w:t xml:space="preserve"> </w:t>
            </w:r>
            <w:r w:rsidRPr="007A6B2A">
              <w:rPr>
                <w:lang w:val="el-GR"/>
              </w:rPr>
              <w:t xml:space="preserve">μετά την οριστική παραλαβή </w:t>
            </w:r>
            <w:r>
              <w:rPr>
                <w:lang w:val="el-GR"/>
              </w:rPr>
              <w:t>της Φάσης 2.</w:t>
            </w:r>
          </w:p>
        </w:tc>
      </w:tr>
      <w:tr w:rsidR="003779F6" w:rsidRPr="00DC7A23" w14:paraId="6D49D088" w14:textId="77777777" w:rsidTr="00835D3F">
        <w:tc>
          <w:tcPr>
            <w:tcW w:w="456" w:type="dxa"/>
          </w:tcPr>
          <w:p w14:paraId="47570E4C" w14:textId="4BAD7BCB" w:rsidR="003779F6" w:rsidRDefault="00FA2F68" w:rsidP="00835D3F">
            <w:pPr>
              <w:rPr>
                <w:b/>
              </w:rPr>
            </w:pPr>
            <w:r>
              <w:rPr>
                <w:b/>
                <w:lang w:val="el-GR"/>
              </w:rPr>
              <w:t>2</w:t>
            </w:r>
            <w:r w:rsidR="003779F6">
              <w:rPr>
                <w:b/>
              </w:rPr>
              <w:t>)</w:t>
            </w:r>
          </w:p>
        </w:tc>
        <w:tc>
          <w:tcPr>
            <w:tcW w:w="8569" w:type="dxa"/>
          </w:tcPr>
          <w:p w14:paraId="71CC4D14" w14:textId="77777777" w:rsidR="003779F6" w:rsidRPr="007A6B2A" w:rsidRDefault="003779F6" w:rsidP="003E46EC">
            <w:pPr>
              <w:numPr>
                <w:ilvl w:val="0"/>
                <w:numId w:val="54"/>
              </w:numPr>
              <w:pBdr>
                <w:top w:val="nil"/>
                <w:left w:val="nil"/>
                <w:bottom w:val="nil"/>
                <w:right w:val="nil"/>
                <w:between w:val="nil"/>
              </w:pBdr>
              <w:spacing w:before="120" w:after="0"/>
              <w:rPr>
                <w:color w:val="000000"/>
                <w:lang w:val="el-GR"/>
              </w:rPr>
            </w:pPr>
            <w:r w:rsidRPr="007A6B2A">
              <w:rPr>
                <w:color w:val="000000"/>
                <w:lang w:val="el-GR"/>
              </w:rPr>
              <w:t xml:space="preserve">Χορήγηση έντοκης προκαταβολής μέχρι </w:t>
            </w:r>
            <w:r w:rsidRPr="007A6B2A">
              <w:rPr>
                <w:b/>
                <w:color w:val="000000"/>
                <w:lang w:val="el-GR"/>
              </w:rPr>
              <w:t>ποσοστού</w:t>
            </w:r>
            <w:r w:rsidRPr="007A6B2A">
              <w:rPr>
                <w:color w:val="000000"/>
                <w:lang w:val="el-GR"/>
              </w:rPr>
              <w:t xml:space="preserve"> (</w:t>
            </w:r>
            <w:r w:rsidRPr="00181C18">
              <w:rPr>
                <w:b/>
                <w:bCs/>
                <w:color w:val="000000"/>
                <w:lang w:val="el-GR"/>
              </w:rPr>
              <w:t>5</w:t>
            </w:r>
            <w:r w:rsidRPr="007A6B2A">
              <w:rPr>
                <w:b/>
                <w:color w:val="000000"/>
                <w:lang w:val="el-GR"/>
              </w:rPr>
              <w:t>0%</w:t>
            </w:r>
            <w:r w:rsidRPr="007A6B2A">
              <w:rPr>
                <w:color w:val="000000"/>
                <w:lang w:val="el-GR"/>
              </w:rPr>
              <w:t xml:space="preserve">) </w:t>
            </w:r>
            <w:r>
              <w:rPr>
                <w:color w:val="000000"/>
                <w:lang w:val="el-GR"/>
              </w:rPr>
              <w:t xml:space="preserve">του κόστους των </w:t>
            </w:r>
            <w:r w:rsidRPr="00F244B8">
              <w:rPr>
                <w:color w:val="000000"/>
                <w:lang w:val="el-GR"/>
              </w:rPr>
              <w:t xml:space="preserve">Υπηρεσιών Μελέτης Εφαρμογής </w:t>
            </w:r>
            <w:r w:rsidRPr="007A6B2A">
              <w:rPr>
                <w:color w:val="000000"/>
                <w:lang w:val="el-GR"/>
              </w:rPr>
              <w:t>χωρίς Φ.Π.Α</w:t>
            </w:r>
            <w:r>
              <w:rPr>
                <w:color w:val="000000"/>
                <w:lang w:val="el-GR"/>
              </w:rPr>
              <w:t xml:space="preserve"> </w:t>
            </w:r>
            <w:r w:rsidRPr="00625F0F">
              <w:rPr>
                <w:lang w:val="el-GR"/>
              </w:rPr>
              <w:t>(Πίνακας Γ2 της Οικονομικής Προσφοράς)</w:t>
            </w:r>
            <w:r w:rsidRPr="007A6B2A">
              <w:rPr>
                <w:color w:val="000000"/>
                <w:lang w:val="el-GR"/>
              </w:rPr>
              <w:t xml:space="preserve">,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7A6B2A">
              <w:rPr>
                <w:color w:val="000000"/>
                <w:lang w:val="el-GR"/>
              </w:rPr>
              <w:t>παρακρατείται</w:t>
            </w:r>
            <w:proofErr w:type="spellEnd"/>
            <w:r w:rsidRPr="007A6B2A">
              <w:rPr>
                <w:color w:val="000000"/>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w:t>
            </w:r>
            <w:r w:rsidRPr="00181C18">
              <w:rPr>
                <w:color w:val="000000"/>
                <w:lang w:val="el-GR"/>
              </w:rPr>
              <w:t xml:space="preserve"> </w:t>
            </w:r>
            <w:r>
              <w:rPr>
                <w:color w:val="000000"/>
                <w:lang w:val="el-GR"/>
              </w:rPr>
              <w:t>της Φάσης 2</w:t>
            </w:r>
            <w:r w:rsidRPr="007A6B2A">
              <w:rPr>
                <w:color w:val="000000"/>
                <w:lang w:val="el-GR"/>
              </w:rPr>
              <w:t xml:space="preserve">.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A6B2A">
              <w:rPr>
                <w:color w:val="000000"/>
                <w:lang w:val="el-GR"/>
              </w:rPr>
              <w:t>χορηγηθείσας</w:t>
            </w:r>
            <w:proofErr w:type="spellEnd"/>
            <w:r w:rsidRPr="007A6B2A">
              <w:rPr>
                <w:color w:val="000000"/>
                <w:lang w:val="el-GR"/>
              </w:rPr>
              <w:t xml:space="preserve"> προκαταβολής.</w:t>
            </w:r>
          </w:p>
          <w:p w14:paraId="45B5DF71" w14:textId="77777777" w:rsidR="003779F6" w:rsidRPr="007A6B2A" w:rsidRDefault="003779F6" w:rsidP="003E46EC">
            <w:pPr>
              <w:numPr>
                <w:ilvl w:val="0"/>
                <w:numId w:val="54"/>
              </w:numPr>
              <w:pBdr>
                <w:top w:val="nil"/>
                <w:left w:val="nil"/>
                <w:bottom w:val="nil"/>
                <w:right w:val="nil"/>
                <w:between w:val="nil"/>
              </w:pBdr>
              <w:spacing w:before="120"/>
              <w:rPr>
                <w:color w:val="000000"/>
                <w:lang w:val="el-GR"/>
              </w:rPr>
            </w:pPr>
            <w:r w:rsidRPr="007A6B2A">
              <w:rPr>
                <w:color w:val="000000"/>
                <w:lang w:val="el-GR"/>
              </w:rPr>
              <w:t xml:space="preserve">Καταβολή </w:t>
            </w:r>
            <w:r w:rsidRPr="00181C18">
              <w:rPr>
                <w:bCs/>
                <w:color w:val="000000"/>
                <w:lang w:val="el-GR"/>
              </w:rPr>
              <w:t xml:space="preserve">του </w:t>
            </w:r>
            <w:r w:rsidRPr="00181C18">
              <w:rPr>
                <w:bCs/>
                <w:lang w:val="el-GR"/>
              </w:rPr>
              <w:t>υπολοίπου</w:t>
            </w:r>
            <w:r w:rsidRPr="007A6B2A">
              <w:rPr>
                <w:b/>
                <w:color w:val="000000"/>
                <w:lang w:val="el-GR"/>
              </w:rPr>
              <w:t xml:space="preserve"> </w:t>
            </w:r>
            <w:r>
              <w:rPr>
                <w:color w:val="000000"/>
                <w:lang w:val="el-GR"/>
              </w:rPr>
              <w:t xml:space="preserve">του κόστους των </w:t>
            </w:r>
            <w:r w:rsidRPr="00F244B8">
              <w:rPr>
                <w:color w:val="000000"/>
                <w:lang w:val="el-GR"/>
              </w:rPr>
              <w:t xml:space="preserve">Υπηρεσιών Μελέτης Εφαρμογής </w:t>
            </w:r>
            <w:r w:rsidRPr="00625F0F">
              <w:rPr>
                <w:lang w:val="el-GR"/>
              </w:rPr>
              <w:t>(Πίνακας Γ2 της Οικονομικής Προσφοράς)</w:t>
            </w:r>
            <w:r w:rsidRPr="007A6B2A">
              <w:rPr>
                <w:color w:val="000000"/>
                <w:lang w:val="el-GR"/>
              </w:rPr>
              <w:t xml:space="preserve">, μετά την οριστική ποιοτική και ποσοτική παραλαβή </w:t>
            </w:r>
            <w:r>
              <w:rPr>
                <w:color w:val="000000"/>
                <w:lang w:val="el-GR"/>
              </w:rPr>
              <w:t>της Φάσης 2</w:t>
            </w:r>
            <w:r w:rsidRPr="007A6B2A">
              <w:rPr>
                <w:color w:val="000000"/>
                <w:lang w:val="el-GR"/>
              </w:rPr>
              <w:t>, αφού αφαιρεθεί : (</w:t>
            </w:r>
            <w:proofErr w:type="spellStart"/>
            <w:r>
              <w:rPr>
                <w:color w:val="000000"/>
              </w:rPr>
              <w:t>i</w:t>
            </w:r>
            <w:proofErr w:type="spellEnd"/>
            <w:r w:rsidRPr="007A6B2A">
              <w:rPr>
                <w:color w:val="000000"/>
                <w:lang w:val="el-GR"/>
              </w:rPr>
              <w:t xml:space="preserve">) το υπόλοιπο ποσοστό της </w:t>
            </w:r>
            <w:proofErr w:type="spellStart"/>
            <w:r w:rsidRPr="007A6B2A">
              <w:rPr>
                <w:color w:val="000000"/>
                <w:lang w:val="el-GR"/>
              </w:rPr>
              <w:t>χορηγηθείσας</w:t>
            </w:r>
            <w:proofErr w:type="spellEnd"/>
            <w:r w:rsidRPr="007A6B2A">
              <w:rPr>
                <w:color w:val="000000"/>
                <w:lang w:val="el-GR"/>
              </w:rPr>
              <w:t xml:space="preserve"> προκαταβολής (αναλογική απόσβεση προκαταβολής), και (</w:t>
            </w:r>
            <w:r>
              <w:rPr>
                <w:color w:val="000000"/>
              </w:rPr>
              <w:t>ii</w:t>
            </w:r>
            <w:r w:rsidRPr="007A6B2A">
              <w:rPr>
                <w:color w:val="000000"/>
                <w:lang w:val="el-GR"/>
              </w:rPr>
              <w:t xml:space="preserve">) τόκος επί της </w:t>
            </w:r>
            <w:proofErr w:type="spellStart"/>
            <w:r w:rsidRPr="007A6B2A">
              <w:rPr>
                <w:color w:val="000000"/>
                <w:lang w:val="el-GR"/>
              </w:rPr>
              <w:t>απομειωμένης</w:t>
            </w:r>
            <w:proofErr w:type="spellEnd"/>
            <w:r w:rsidRPr="007A6B2A">
              <w:rPr>
                <w:color w:val="000000"/>
                <w:lang w:val="el-GR"/>
              </w:rPr>
              <w:t xml:space="preserve"> από την προηγούμενη πληρωμή προκαταβολής και για το χρονικό διάστημα από την ημερομηνία του υπολογισμού τόκου της προηγούμενης τμηματικής πληρωμής</w:t>
            </w:r>
            <w:r>
              <w:rPr>
                <w:color w:val="000000"/>
              </w:rPr>
              <w:t> </w:t>
            </w:r>
            <w:r w:rsidRPr="007A6B2A">
              <w:rPr>
                <w:color w:val="000000"/>
                <w:lang w:val="el-GR"/>
              </w:rPr>
              <w:t>μέχρι την οριστική ποιοτική και ποσοτική παραλαβή</w:t>
            </w:r>
            <w:r>
              <w:rPr>
                <w:color w:val="000000"/>
                <w:lang w:val="el-GR"/>
              </w:rPr>
              <w:t xml:space="preserve"> της Φάσης 2</w:t>
            </w:r>
            <w:r w:rsidRPr="007A6B2A">
              <w:rPr>
                <w:color w:val="000000"/>
                <w:lang w:val="el-GR"/>
              </w:rPr>
              <w:t xml:space="preserve">. </w:t>
            </w:r>
          </w:p>
        </w:tc>
      </w:tr>
    </w:tbl>
    <w:p w14:paraId="43D1F37B" w14:textId="77777777" w:rsidR="003779F6" w:rsidRDefault="003779F6" w:rsidP="003779F6">
      <w:pPr>
        <w:rPr>
          <w:b/>
          <w:lang w:val="el-GR"/>
        </w:rPr>
      </w:pPr>
    </w:p>
    <w:p w14:paraId="68769C1C" w14:textId="77777777" w:rsidR="003779F6" w:rsidRDefault="003779F6" w:rsidP="003779F6">
      <w:pPr>
        <w:rPr>
          <w:b/>
          <w:lang w:val="el-GR"/>
        </w:rPr>
      </w:pPr>
    </w:p>
    <w:p w14:paraId="294FC3A0" w14:textId="77777777" w:rsidR="003779F6" w:rsidRPr="007A6B2A" w:rsidRDefault="003779F6" w:rsidP="003779F6">
      <w:pPr>
        <w:rPr>
          <w:b/>
          <w:lang w:val="el-GR"/>
        </w:rPr>
      </w:pPr>
    </w:p>
    <w:p w14:paraId="7410A8B7" w14:textId="77777777" w:rsidR="003779F6" w:rsidRPr="009E23AB" w:rsidRDefault="003779F6" w:rsidP="003779F6">
      <w:pPr>
        <w:rPr>
          <w:b/>
          <w:lang w:val="el-GR"/>
        </w:rPr>
      </w:pPr>
      <w:bookmarkStart w:id="245" w:name="_184mhaj" w:colFirst="0" w:colLast="0"/>
      <w:bookmarkEnd w:id="245"/>
      <w:r>
        <w:rPr>
          <w:b/>
          <w:lang w:val="el-GR"/>
        </w:rPr>
        <w:t>Δ</w:t>
      </w:r>
      <w:r w:rsidRPr="007A6B2A">
        <w:rPr>
          <w:b/>
          <w:lang w:val="el-GR"/>
        </w:rPr>
        <w:t xml:space="preserve">. Για την </w:t>
      </w:r>
      <w:r>
        <w:rPr>
          <w:b/>
          <w:lang w:val="el-GR"/>
        </w:rPr>
        <w:t>Παροχή Υπηρεσιών Εκπαίδευσης</w:t>
      </w:r>
      <w:r w:rsidRPr="004F607A">
        <w:rPr>
          <w:b/>
          <w:lang w:val="el-GR"/>
        </w:rPr>
        <w:t xml:space="preserve"> </w:t>
      </w:r>
    </w:p>
    <w:tbl>
      <w:tblPr>
        <w:tblW w:w="9025" w:type="dxa"/>
        <w:tblBorders>
          <w:top w:val="single" w:sz="8" w:space="0" w:color="78C0D4"/>
          <w:left w:val="single" w:sz="8" w:space="0" w:color="78C0D4"/>
          <w:bottom w:val="single" w:sz="8" w:space="0" w:color="78C0D4"/>
          <w:right w:val="single" w:sz="8" w:space="0" w:color="78C0D4"/>
          <w:insideH w:val="single" w:sz="8" w:space="0" w:color="78C0D4"/>
          <w:insideV w:val="single" w:sz="4" w:space="0" w:color="000000"/>
        </w:tblBorders>
        <w:tblLayout w:type="fixed"/>
        <w:tblLook w:val="0400" w:firstRow="0" w:lastRow="0" w:firstColumn="0" w:lastColumn="0" w:noHBand="0" w:noVBand="1"/>
      </w:tblPr>
      <w:tblGrid>
        <w:gridCol w:w="456"/>
        <w:gridCol w:w="8569"/>
      </w:tblGrid>
      <w:tr w:rsidR="003779F6" w:rsidRPr="00DC7A23" w14:paraId="3AB52458" w14:textId="77777777" w:rsidTr="00835D3F">
        <w:tc>
          <w:tcPr>
            <w:tcW w:w="456" w:type="dxa"/>
          </w:tcPr>
          <w:p w14:paraId="3E255B48" w14:textId="77777777" w:rsidR="003779F6" w:rsidRDefault="003779F6" w:rsidP="00835D3F">
            <w:pPr>
              <w:rPr>
                <w:b/>
              </w:rPr>
            </w:pPr>
            <w:r>
              <w:rPr>
                <w:b/>
              </w:rPr>
              <w:t>1)</w:t>
            </w:r>
          </w:p>
        </w:tc>
        <w:tc>
          <w:tcPr>
            <w:tcW w:w="8569" w:type="dxa"/>
          </w:tcPr>
          <w:p w14:paraId="3A2BBB17" w14:textId="77777777" w:rsidR="003779F6" w:rsidRPr="007A6B2A" w:rsidRDefault="003779F6" w:rsidP="00835D3F">
            <w:pPr>
              <w:rPr>
                <w:b/>
                <w:lang w:val="el-GR"/>
              </w:rPr>
            </w:pPr>
            <w:r w:rsidRPr="007A6B2A">
              <w:rPr>
                <w:lang w:val="el-GR"/>
              </w:rPr>
              <w:t xml:space="preserve">Το </w:t>
            </w:r>
            <w:r w:rsidRPr="007A6B2A">
              <w:rPr>
                <w:b/>
                <w:lang w:val="el-GR"/>
              </w:rPr>
              <w:t>100%</w:t>
            </w:r>
            <w:r w:rsidRPr="007A6B2A">
              <w:rPr>
                <w:lang w:val="el-GR"/>
              </w:rPr>
              <w:t xml:space="preserve"> της συμβατικής αξίας μετά την οριστική παραλαβή των υπηρεσιών</w:t>
            </w:r>
            <w:r>
              <w:rPr>
                <w:lang w:val="el-GR"/>
              </w:rPr>
              <w:t xml:space="preserve"> δηλαδή στο τέλος της Φάση 5. </w:t>
            </w:r>
          </w:p>
        </w:tc>
      </w:tr>
      <w:tr w:rsidR="003779F6" w:rsidRPr="00DC7A23" w14:paraId="42BA290D" w14:textId="77777777" w:rsidTr="00835D3F">
        <w:tc>
          <w:tcPr>
            <w:tcW w:w="456" w:type="dxa"/>
          </w:tcPr>
          <w:p w14:paraId="52400648" w14:textId="77777777" w:rsidR="003779F6" w:rsidRDefault="003779F6" w:rsidP="00835D3F">
            <w:pPr>
              <w:rPr>
                <w:b/>
              </w:rPr>
            </w:pPr>
            <w:r>
              <w:rPr>
                <w:b/>
              </w:rPr>
              <w:lastRenderedPageBreak/>
              <w:t>2)</w:t>
            </w:r>
          </w:p>
        </w:tc>
        <w:tc>
          <w:tcPr>
            <w:tcW w:w="8569" w:type="dxa"/>
          </w:tcPr>
          <w:p w14:paraId="7D3DC87A" w14:textId="59730239" w:rsidR="003779F6" w:rsidRPr="007A6B2A" w:rsidRDefault="003779F6" w:rsidP="003E46EC">
            <w:pPr>
              <w:numPr>
                <w:ilvl w:val="0"/>
                <w:numId w:val="56"/>
              </w:numPr>
              <w:pBdr>
                <w:top w:val="nil"/>
                <w:left w:val="nil"/>
                <w:bottom w:val="nil"/>
                <w:right w:val="nil"/>
                <w:between w:val="nil"/>
              </w:pBdr>
              <w:spacing w:before="120" w:after="0"/>
              <w:rPr>
                <w:color w:val="000000"/>
                <w:lang w:val="el-GR"/>
              </w:rPr>
            </w:pPr>
            <w:r w:rsidRPr="007A6B2A">
              <w:rPr>
                <w:color w:val="000000"/>
                <w:lang w:val="el-GR"/>
              </w:rPr>
              <w:t xml:space="preserve">Χορήγηση έντοκης προκαταβολής μέχρι </w:t>
            </w:r>
            <w:r w:rsidRPr="007A6B2A">
              <w:rPr>
                <w:b/>
                <w:color w:val="000000"/>
                <w:lang w:val="el-GR"/>
              </w:rPr>
              <w:t>ποσοστού (</w:t>
            </w:r>
            <w:r>
              <w:rPr>
                <w:b/>
                <w:color w:val="000000"/>
                <w:lang w:val="el-GR"/>
              </w:rPr>
              <w:t>5</w:t>
            </w:r>
            <w:r w:rsidRPr="007A6B2A">
              <w:rPr>
                <w:b/>
                <w:color w:val="000000"/>
                <w:lang w:val="el-GR"/>
              </w:rPr>
              <w:t>0%</w:t>
            </w:r>
            <w:r w:rsidRPr="007A6B2A">
              <w:rPr>
                <w:color w:val="000000"/>
                <w:lang w:val="el-GR"/>
              </w:rPr>
              <w:t xml:space="preserve">) του </w:t>
            </w:r>
            <w:r>
              <w:rPr>
                <w:color w:val="000000"/>
                <w:lang w:val="el-GR"/>
              </w:rPr>
              <w:t xml:space="preserve">κόστους των </w:t>
            </w:r>
            <w:r w:rsidRPr="00F244B8">
              <w:rPr>
                <w:color w:val="000000"/>
                <w:lang w:val="el-GR"/>
              </w:rPr>
              <w:t xml:space="preserve">Υπηρεσιών </w:t>
            </w:r>
            <w:r w:rsidRPr="00B61978">
              <w:rPr>
                <w:color w:val="000000"/>
                <w:lang w:val="el-GR"/>
              </w:rPr>
              <w:t xml:space="preserve">Εκπαίδευσης </w:t>
            </w:r>
            <w:r w:rsidRPr="007A6B2A">
              <w:rPr>
                <w:color w:val="000000"/>
                <w:lang w:val="el-GR"/>
              </w:rPr>
              <w:t>χωρίς Φ.Π.Α</w:t>
            </w:r>
            <w:r>
              <w:rPr>
                <w:color w:val="000000"/>
                <w:lang w:val="el-GR"/>
              </w:rPr>
              <w:t xml:space="preserve"> </w:t>
            </w:r>
            <w:r w:rsidRPr="00625F0F">
              <w:rPr>
                <w:lang w:val="el-GR"/>
              </w:rPr>
              <w:t>(Πίνακας Γ2 της Οικονομικής Προσφοράς)</w:t>
            </w:r>
            <w:r w:rsidRPr="007A6B2A">
              <w:rPr>
                <w:color w:val="000000"/>
                <w:lang w:val="el-GR"/>
              </w:rPr>
              <w:t xml:space="preserve">,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7A6B2A">
              <w:rPr>
                <w:color w:val="000000"/>
                <w:lang w:val="el-GR"/>
              </w:rPr>
              <w:t>παρακρατείται</w:t>
            </w:r>
            <w:proofErr w:type="spellEnd"/>
            <w:r w:rsidRPr="007A6B2A">
              <w:rPr>
                <w:color w:val="000000"/>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A6B2A">
              <w:rPr>
                <w:color w:val="000000"/>
                <w:lang w:val="el-GR"/>
              </w:rPr>
              <w:t>χορηγηθείσας</w:t>
            </w:r>
            <w:proofErr w:type="spellEnd"/>
            <w:r w:rsidRPr="007A6B2A">
              <w:rPr>
                <w:color w:val="000000"/>
                <w:lang w:val="el-GR"/>
              </w:rPr>
              <w:t xml:space="preserve"> προκαταβολής. </w:t>
            </w:r>
          </w:p>
          <w:p w14:paraId="4640E5BC" w14:textId="3FA29CC0" w:rsidR="003779F6" w:rsidRPr="007A6B2A" w:rsidRDefault="003779F6" w:rsidP="003E46EC">
            <w:pPr>
              <w:numPr>
                <w:ilvl w:val="0"/>
                <w:numId w:val="56"/>
              </w:numPr>
              <w:pBdr>
                <w:top w:val="nil"/>
                <w:left w:val="nil"/>
                <w:bottom w:val="nil"/>
                <w:right w:val="nil"/>
                <w:between w:val="nil"/>
              </w:pBdr>
              <w:rPr>
                <w:color w:val="000000"/>
                <w:lang w:val="el-GR"/>
              </w:rPr>
            </w:pPr>
            <w:r w:rsidRPr="007A6B2A">
              <w:rPr>
                <w:color w:val="000000"/>
                <w:lang w:val="el-GR"/>
              </w:rPr>
              <w:t xml:space="preserve">Καταβολή </w:t>
            </w:r>
            <w:r w:rsidRPr="007A6B2A">
              <w:rPr>
                <w:b/>
                <w:color w:val="000000"/>
                <w:lang w:val="el-GR"/>
              </w:rPr>
              <w:t xml:space="preserve">του </w:t>
            </w:r>
            <w:r w:rsidRPr="007A6B2A">
              <w:rPr>
                <w:b/>
                <w:lang w:val="el-GR"/>
              </w:rPr>
              <w:t>υπολοίπου</w:t>
            </w:r>
            <w:r w:rsidRPr="007A6B2A">
              <w:rPr>
                <w:b/>
                <w:color w:val="000000"/>
                <w:lang w:val="el-GR"/>
              </w:rPr>
              <w:t xml:space="preserve"> του συμβατικού τιμήματος</w:t>
            </w:r>
            <w:r>
              <w:rPr>
                <w:b/>
                <w:color w:val="000000"/>
                <w:lang w:val="el-GR"/>
              </w:rPr>
              <w:t xml:space="preserve"> </w:t>
            </w:r>
            <w:r w:rsidRPr="007A6B2A">
              <w:rPr>
                <w:color w:val="000000"/>
                <w:lang w:val="el-GR"/>
              </w:rPr>
              <w:t xml:space="preserve">του </w:t>
            </w:r>
            <w:r>
              <w:rPr>
                <w:color w:val="000000"/>
                <w:lang w:val="el-GR"/>
              </w:rPr>
              <w:t xml:space="preserve">κόστους των </w:t>
            </w:r>
            <w:r w:rsidRPr="00F244B8">
              <w:rPr>
                <w:color w:val="000000"/>
                <w:lang w:val="el-GR"/>
              </w:rPr>
              <w:t xml:space="preserve">Υπηρεσιών </w:t>
            </w:r>
            <w:r w:rsidRPr="00B61978">
              <w:rPr>
                <w:color w:val="000000"/>
                <w:lang w:val="el-GR"/>
              </w:rPr>
              <w:t xml:space="preserve">Εκπαίδευσης </w:t>
            </w:r>
            <w:r w:rsidRPr="007A6B2A">
              <w:rPr>
                <w:color w:val="000000"/>
                <w:lang w:val="el-GR"/>
              </w:rPr>
              <w:t>χωρίς Φ.Π.Α</w:t>
            </w:r>
            <w:r>
              <w:rPr>
                <w:color w:val="000000"/>
                <w:lang w:val="el-GR"/>
              </w:rPr>
              <w:t xml:space="preserve"> </w:t>
            </w:r>
            <w:r w:rsidRPr="00625F0F">
              <w:rPr>
                <w:lang w:val="el-GR"/>
              </w:rPr>
              <w:t>(Πίνακας Γ2 της Οικονομικής Προσφοράς)</w:t>
            </w:r>
            <w:r w:rsidRPr="007A6B2A">
              <w:rPr>
                <w:color w:val="000000"/>
                <w:lang w:val="el-GR"/>
              </w:rPr>
              <w:t xml:space="preserve">, μετά την οριστική ποιοτική και ποσοτική παραλαβή του συνόλου του Έργου, αφού </w:t>
            </w:r>
            <w:proofErr w:type="spellStart"/>
            <w:r w:rsidRPr="007A6B2A">
              <w:rPr>
                <w:color w:val="000000"/>
                <w:lang w:val="el-GR"/>
              </w:rPr>
              <w:t>παρακρατηθεί</w:t>
            </w:r>
            <w:proofErr w:type="spellEnd"/>
            <w:r w:rsidRPr="007A6B2A">
              <w:rPr>
                <w:color w:val="000000"/>
                <w:lang w:val="el-GR"/>
              </w:rPr>
              <w:t xml:space="preserve"> ο με τον παραπάνω τρόπο υπολογισθείς τόκος.</w:t>
            </w:r>
          </w:p>
        </w:tc>
      </w:tr>
    </w:tbl>
    <w:p w14:paraId="7AC5A3B2" w14:textId="77777777" w:rsidR="003779F6" w:rsidRPr="007A6B2A" w:rsidRDefault="003779F6" w:rsidP="003779F6">
      <w:pPr>
        <w:rPr>
          <w:b/>
          <w:lang w:val="el-GR"/>
        </w:rPr>
      </w:pPr>
    </w:p>
    <w:p w14:paraId="0B25EAEA" w14:textId="77777777" w:rsidR="003779F6" w:rsidRDefault="003779F6" w:rsidP="003779F6">
      <w:pPr>
        <w:rPr>
          <w:b/>
          <w:lang w:val="el-GR"/>
        </w:rPr>
      </w:pPr>
    </w:p>
    <w:p w14:paraId="48B1C13D" w14:textId="77777777" w:rsidR="003779F6" w:rsidRPr="007A6B2A" w:rsidRDefault="003779F6" w:rsidP="003779F6">
      <w:pPr>
        <w:rPr>
          <w:b/>
          <w:lang w:val="el-GR"/>
        </w:rPr>
      </w:pPr>
    </w:p>
    <w:p w14:paraId="664F1DC5" w14:textId="77777777" w:rsidR="003779F6" w:rsidRPr="007A6B2A" w:rsidRDefault="003779F6" w:rsidP="003779F6">
      <w:pPr>
        <w:rPr>
          <w:b/>
          <w:lang w:val="el-GR"/>
        </w:rPr>
      </w:pPr>
      <w:r>
        <w:rPr>
          <w:b/>
          <w:lang w:val="el-GR"/>
        </w:rPr>
        <w:t>Δ</w:t>
      </w:r>
      <w:r w:rsidRPr="007A6B2A">
        <w:rPr>
          <w:b/>
          <w:lang w:val="el-GR"/>
        </w:rPr>
        <w:t xml:space="preserve">. Για την </w:t>
      </w:r>
      <w:r>
        <w:rPr>
          <w:b/>
          <w:lang w:val="el-GR"/>
        </w:rPr>
        <w:t>Παροχή Υπηρεσιών Επιτόπιας Υποστήριξης</w:t>
      </w:r>
    </w:p>
    <w:tbl>
      <w:tblPr>
        <w:tblW w:w="9025" w:type="dxa"/>
        <w:tblBorders>
          <w:top w:val="single" w:sz="8" w:space="0" w:color="78C0D4"/>
          <w:left w:val="single" w:sz="8" w:space="0" w:color="78C0D4"/>
          <w:bottom w:val="single" w:sz="8" w:space="0" w:color="78C0D4"/>
          <w:right w:val="single" w:sz="8" w:space="0" w:color="78C0D4"/>
          <w:insideH w:val="single" w:sz="8" w:space="0" w:color="78C0D4"/>
          <w:insideV w:val="single" w:sz="4" w:space="0" w:color="000000"/>
        </w:tblBorders>
        <w:tblLayout w:type="fixed"/>
        <w:tblLook w:val="0400" w:firstRow="0" w:lastRow="0" w:firstColumn="0" w:lastColumn="0" w:noHBand="0" w:noVBand="1"/>
      </w:tblPr>
      <w:tblGrid>
        <w:gridCol w:w="456"/>
        <w:gridCol w:w="8569"/>
      </w:tblGrid>
      <w:tr w:rsidR="003779F6" w:rsidRPr="00DC7A23" w14:paraId="5DD85A1A" w14:textId="77777777" w:rsidTr="00835D3F">
        <w:tc>
          <w:tcPr>
            <w:tcW w:w="456" w:type="dxa"/>
          </w:tcPr>
          <w:p w14:paraId="0435FBE4" w14:textId="77777777" w:rsidR="003779F6" w:rsidRDefault="003779F6" w:rsidP="00835D3F">
            <w:pPr>
              <w:rPr>
                <w:b/>
              </w:rPr>
            </w:pPr>
            <w:r>
              <w:rPr>
                <w:b/>
              </w:rPr>
              <w:t>1)</w:t>
            </w:r>
          </w:p>
        </w:tc>
        <w:tc>
          <w:tcPr>
            <w:tcW w:w="8569" w:type="dxa"/>
          </w:tcPr>
          <w:p w14:paraId="260D0DD5" w14:textId="77777777" w:rsidR="003779F6" w:rsidRPr="007A6B2A" w:rsidRDefault="003779F6" w:rsidP="00835D3F">
            <w:pPr>
              <w:rPr>
                <w:b/>
                <w:lang w:val="el-GR"/>
              </w:rPr>
            </w:pPr>
            <w:r w:rsidRPr="007A6B2A">
              <w:rPr>
                <w:lang w:val="el-GR"/>
              </w:rPr>
              <w:t xml:space="preserve">Το </w:t>
            </w:r>
            <w:r w:rsidRPr="007A6B2A">
              <w:rPr>
                <w:b/>
                <w:lang w:val="el-GR"/>
              </w:rPr>
              <w:t>100%</w:t>
            </w:r>
            <w:r w:rsidRPr="007A6B2A">
              <w:rPr>
                <w:lang w:val="el-GR"/>
              </w:rPr>
              <w:t xml:space="preserve"> της συμβατικής αξίας</w:t>
            </w:r>
            <w:r>
              <w:rPr>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7A6B2A">
              <w:rPr>
                <w:lang w:val="el-GR"/>
              </w:rPr>
              <w:t xml:space="preserve"> μετά την </w:t>
            </w:r>
            <w:r w:rsidRPr="007A6B2A">
              <w:rPr>
                <w:color w:val="000000"/>
                <w:lang w:val="el-GR"/>
              </w:rPr>
              <w:t>οριστική ποιοτική και ποσοτική παραλαβή του συνόλου του Έργου</w:t>
            </w:r>
            <w:r w:rsidRPr="007A6B2A">
              <w:rPr>
                <w:lang w:val="el-GR"/>
              </w:rPr>
              <w:t xml:space="preserve"> </w:t>
            </w:r>
            <w:r>
              <w:rPr>
                <w:lang w:val="el-GR"/>
              </w:rPr>
              <w:t xml:space="preserve"> </w:t>
            </w:r>
          </w:p>
        </w:tc>
      </w:tr>
      <w:tr w:rsidR="003779F6" w:rsidRPr="00DC7A23" w14:paraId="010662B7" w14:textId="77777777" w:rsidTr="00835D3F">
        <w:tc>
          <w:tcPr>
            <w:tcW w:w="456" w:type="dxa"/>
          </w:tcPr>
          <w:p w14:paraId="50057A5A" w14:textId="77777777" w:rsidR="003779F6" w:rsidRDefault="003779F6" w:rsidP="00835D3F">
            <w:pPr>
              <w:rPr>
                <w:b/>
              </w:rPr>
            </w:pPr>
            <w:r>
              <w:rPr>
                <w:b/>
              </w:rPr>
              <w:t>2)</w:t>
            </w:r>
          </w:p>
        </w:tc>
        <w:tc>
          <w:tcPr>
            <w:tcW w:w="8569" w:type="dxa"/>
          </w:tcPr>
          <w:p w14:paraId="7D339F8A" w14:textId="77777777" w:rsidR="003779F6" w:rsidRPr="007A6B2A" w:rsidRDefault="003779F6" w:rsidP="003E46EC">
            <w:pPr>
              <w:numPr>
                <w:ilvl w:val="0"/>
                <w:numId w:val="55"/>
              </w:numPr>
              <w:pBdr>
                <w:top w:val="nil"/>
                <w:left w:val="nil"/>
                <w:bottom w:val="nil"/>
                <w:right w:val="nil"/>
                <w:between w:val="nil"/>
              </w:pBdr>
              <w:spacing w:before="120" w:after="0"/>
              <w:rPr>
                <w:color w:val="000000"/>
                <w:lang w:val="el-GR"/>
              </w:rPr>
            </w:pPr>
            <w:r w:rsidRPr="007A6B2A">
              <w:rPr>
                <w:color w:val="000000"/>
                <w:lang w:val="el-GR"/>
              </w:rPr>
              <w:t xml:space="preserve">Χορήγηση έντοκης προκαταβολής μέχρι </w:t>
            </w:r>
            <w:r w:rsidRPr="007A6B2A">
              <w:rPr>
                <w:b/>
                <w:color w:val="000000"/>
                <w:lang w:val="el-GR"/>
              </w:rPr>
              <w:t>ποσοστού (</w:t>
            </w:r>
            <w:r>
              <w:rPr>
                <w:b/>
                <w:color w:val="000000"/>
                <w:lang w:val="el-GR"/>
              </w:rPr>
              <w:t>4</w:t>
            </w:r>
            <w:r w:rsidRPr="007A6B2A">
              <w:rPr>
                <w:b/>
                <w:color w:val="000000"/>
                <w:lang w:val="el-GR"/>
              </w:rPr>
              <w:t>0%</w:t>
            </w:r>
            <w:r w:rsidRPr="007A6B2A">
              <w:rPr>
                <w:color w:val="000000"/>
                <w:lang w:val="el-GR"/>
              </w:rPr>
              <w:t>) του συμβατικού τιμήματος</w:t>
            </w:r>
            <w:r>
              <w:rPr>
                <w:color w:val="000000"/>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7A6B2A">
              <w:rPr>
                <w:lang w:val="el-GR"/>
              </w:rPr>
              <w:t xml:space="preserve"> </w:t>
            </w:r>
            <w:r w:rsidRPr="007A6B2A">
              <w:rPr>
                <w:color w:val="000000"/>
                <w:lang w:val="el-GR"/>
              </w:rPr>
              <w:t xml:space="preserve">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7A6B2A">
              <w:rPr>
                <w:color w:val="000000"/>
                <w:lang w:val="el-GR"/>
              </w:rPr>
              <w:t>παρακρατείται</w:t>
            </w:r>
            <w:proofErr w:type="spellEnd"/>
            <w:r w:rsidRPr="007A6B2A">
              <w:rPr>
                <w:color w:val="000000"/>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A6B2A">
              <w:rPr>
                <w:color w:val="000000"/>
                <w:lang w:val="el-GR"/>
              </w:rPr>
              <w:t>χορηγηθείσας</w:t>
            </w:r>
            <w:proofErr w:type="spellEnd"/>
            <w:r w:rsidRPr="007A6B2A">
              <w:rPr>
                <w:color w:val="000000"/>
                <w:lang w:val="el-GR"/>
              </w:rPr>
              <w:t xml:space="preserve"> προκαταβολής. </w:t>
            </w:r>
          </w:p>
          <w:p w14:paraId="407C70F6" w14:textId="77777777" w:rsidR="003779F6" w:rsidRPr="007A6B2A" w:rsidRDefault="003779F6" w:rsidP="003E46EC">
            <w:pPr>
              <w:numPr>
                <w:ilvl w:val="0"/>
                <w:numId w:val="55"/>
              </w:numPr>
              <w:pBdr>
                <w:top w:val="nil"/>
                <w:left w:val="nil"/>
                <w:bottom w:val="nil"/>
                <w:right w:val="nil"/>
                <w:between w:val="nil"/>
              </w:pBdr>
              <w:rPr>
                <w:color w:val="000000"/>
                <w:lang w:val="el-GR"/>
              </w:rPr>
            </w:pPr>
            <w:r w:rsidRPr="007A6B2A">
              <w:rPr>
                <w:color w:val="000000"/>
                <w:lang w:val="el-GR"/>
              </w:rPr>
              <w:t xml:space="preserve">Καταβολή </w:t>
            </w:r>
            <w:r w:rsidRPr="007A6B2A">
              <w:rPr>
                <w:b/>
                <w:color w:val="000000"/>
                <w:lang w:val="el-GR"/>
              </w:rPr>
              <w:t xml:space="preserve">του </w:t>
            </w:r>
            <w:r w:rsidRPr="007A6B2A">
              <w:rPr>
                <w:b/>
                <w:lang w:val="el-GR"/>
              </w:rPr>
              <w:t>υπολοίπου</w:t>
            </w:r>
            <w:r w:rsidRPr="007A6B2A">
              <w:rPr>
                <w:b/>
                <w:color w:val="000000"/>
                <w:lang w:val="el-GR"/>
              </w:rPr>
              <w:t xml:space="preserve"> </w:t>
            </w:r>
            <w:r w:rsidRPr="007A6B2A">
              <w:rPr>
                <w:lang w:val="el-GR"/>
              </w:rPr>
              <w:t>της συμβατικής αξίας</w:t>
            </w:r>
            <w:r>
              <w:rPr>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7A6B2A">
              <w:rPr>
                <w:color w:val="000000"/>
                <w:lang w:val="el-GR"/>
              </w:rPr>
              <w:t xml:space="preserve">, μετά την οριστική ποιοτική και ποσοτική παραλαβή του συνόλου του Έργου, αφού </w:t>
            </w:r>
            <w:proofErr w:type="spellStart"/>
            <w:r w:rsidRPr="007A6B2A">
              <w:rPr>
                <w:color w:val="000000"/>
                <w:lang w:val="el-GR"/>
              </w:rPr>
              <w:t>παρακρατηθεί</w:t>
            </w:r>
            <w:proofErr w:type="spellEnd"/>
            <w:r w:rsidRPr="007A6B2A">
              <w:rPr>
                <w:color w:val="000000"/>
                <w:lang w:val="el-GR"/>
              </w:rPr>
              <w:t xml:space="preserve"> ο με τον παραπάνω τρόπο υπολογισθείς τόκος.</w:t>
            </w:r>
          </w:p>
        </w:tc>
      </w:tr>
      <w:tr w:rsidR="003779F6" w:rsidRPr="00DC7A23" w14:paraId="6BC4DBBC" w14:textId="77777777" w:rsidTr="00835D3F">
        <w:tc>
          <w:tcPr>
            <w:tcW w:w="456" w:type="dxa"/>
          </w:tcPr>
          <w:p w14:paraId="6D05B5AF" w14:textId="77777777" w:rsidR="003779F6" w:rsidRPr="00536085" w:rsidRDefault="003779F6" w:rsidP="00835D3F">
            <w:pPr>
              <w:rPr>
                <w:b/>
                <w:lang w:val="el-GR"/>
              </w:rPr>
            </w:pPr>
          </w:p>
        </w:tc>
        <w:tc>
          <w:tcPr>
            <w:tcW w:w="8569" w:type="dxa"/>
          </w:tcPr>
          <w:p w14:paraId="0F17E50D" w14:textId="77777777" w:rsidR="003779F6" w:rsidRPr="00536085" w:rsidRDefault="003779F6" w:rsidP="003E46EC">
            <w:pPr>
              <w:numPr>
                <w:ilvl w:val="0"/>
                <w:numId w:val="57"/>
              </w:numPr>
              <w:pBdr>
                <w:top w:val="nil"/>
                <w:left w:val="nil"/>
                <w:bottom w:val="nil"/>
                <w:right w:val="nil"/>
                <w:between w:val="nil"/>
              </w:pBdr>
              <w:spacing w:before="120" w:after="0"/>
              <w:rPr>
                <w:color w:val="000000"/>
                <w:lang w:val="el-GR"/>
              </w:rPr>
            </w:pPr>
            <w:r w:rsidRPr="00536085">
              <w:rPr>
                <w:color w:val="000000"/>
                <w:lang w:val="el-GR"/>
              </w:rPr>
              <w:t xml:space="preserve">Χορήγηση έντοκης προκαταβολής μέχρι </w:t>
            </w:r>
            <w:r w:rsidRPr="00536085">
              <w:rPr>
                <w:b/>
                <w:bCs/>
                <w:color w:val="000000"/>
                <w:lang w:val="el-GR"/>
              </w:rPr>
              <w:t xml:space="preserve">ποσοστού (40%) </w:t>
            </w:r>
            <w:r w:rsidRPr="007A6B2A">
              <w:rPr>
                <w:lang w:val="el-GR"/>
              </w:rPr>
              <w:t>της συμβατικής αξίας</w:t>
            </w:r>
            <w:r>
              <w:rPr>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536085">
              <w:rPr>
                <w:color w:val="000000"/>
                <w:lang w:val="el-GR"/>
              </w:rPr>
              <w:t xml:space="preserve">, </w:t>
            </w:r>
            <w:r w:rsidRPr="00536085">
              <w:rPr>
                <w:color w:val="000000"/>
                <w:lang w:val="el-GR"/>
              </w:rPr>
              <w:lastRenderedPageBreak/>
              <w:t xml:space="preserve">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 της παρούσας. Η παραπάνω προκαταβολή θα είναι έντοκη. Κατά την εξόφληση θα </w:t>
            </w:r>
            <w:proofErr w:type="spellStart"/>
            <w:r w:rsidRPr="00536085">
              <w:rPr>
                <w:color w:val="000000"/>
                <w:lang w:val="el-GR"/>
              </w:rPr>
              <w:t>παρακρατείται</w:t>
            </w:r>
            <w:proofErr w:type="spellEnd"/>
            <w:r w:rsidRPr="00536085">
              <w:rPr>
                <w:color w:val="000000"/>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536085">
              <w:rPr>
                <w:color w:val="000000"/>
                <w:lang w:val="el-GR"/>
              </w:rPr>
              <w:t>χορηγηθείσας</w:t>
            </w:r>
            <w:proofErr w:type="spellEnd"/>
            <w:r w:rsidRPr="00536085">
              <w:rPr>
                <w:color w:val="000000"/>
                <w:lang w:val="el-GR"/>
              </w:rPr>
              <w:t xml:space="preserve"> προκαταβολής.</w:t>
            </w:r>
          </w:p>
          <w:p w14:paraId="22BAE716" w14:textId="77777777" w:rsidR="003779F6" w:rsidRPr="00536085" w:rsidRDefault="003779F6" w:rsidP="003E46EC">
            <w:pPr>
              <w:numPr>
                <w:ilvl w:val="0"/>
                <w:numId w:val="57"/>
              </w:numPr>
              <w:pBdr>
                <w:top w:val="nil"/>
                <w:left w:val="nil"/>
                <w:bottom w:val="nil"/>
                <w:right w:val="nil"/>
                <w:between w:val="nil"/>
              </w:pBdr>
              <w:spacing w:before="120" w:after="0"/>
              <w:rPr>
                <w:color w:val="000000"/>
                <w:lang w:val="el-GR"/>
              </w:rPr>
            </w:pPr>
            <w:r w:rsidRPr="00536085">
              <w:rPr>
                <w:b/>
                <w:bCs/>
                <w:color w:val="000000"/>
                <w:lang w:val="el-GR"/>
              </w:rPr>
              <w:t>Καταβολή ποσοστού σαράντα (</w:t>
            </w:r>
            <w:r>
              <w:rPr>
                <w:b/>
                <w:bCs/>
                <w:color w:val="000000"/>
                <w:lang w:val="el-GR"/>
              </w:rPr>
              <w:t>4</w:t>
            </w:r>
            <w:r w:rsidRPr="00536085">
              <w:rPr>
                <w:b/>
                <w:bCs/>
                <w:color w:val="000000"/>
                <w:lang w:val="el-GR"/>
              </w:rPr>
              <w:t xml:space="preserve">0%) </w:t>
            </w:r>
            <w:r w:rsidRPr="007A6B2A">
              <w:rPr>
                <w:lang w:val="el-GR"/>
              </w:rPr>
              <w:t>της συμβατικής αξίας</w:t>
            </w:r>
            <w:r>
              <w:rPr>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536085">
              <w:rPr>
                <w:b/>
                <w:bCs/>
                <w:color w:val="000000"/>
                <w:lang w:val="el-GR"/>
              </w:rPr>
              <w:t>, μετά την παραλαβή της Φάσης 5</w:t>
            </w:r>
            <w:r w:rsidRPr="00536085">
              <w:rPr>
                <w:color w:val="000000"/>
                <w:lang w:val="el-GR"/>
              </w:rPr>
              <w:t xml:space="preserve"> και αφού αφαιρεθεί : (i) ποσοστό της </w:t>
            </w:r>
            <w:proofErr w:type="spellStart"/>
            <w:r w:rsidRPr="00536085">
              <w:rPr>
                <w:color w:val="000000"/>
                <w:lang w:val="el-GR"/>
              </w:rPr>
              <w:t>χορηγηθείσας</w:t>
            </w:r>
            <w:proofErr w:type="spellEnd"/>
            <w:r w:rsidRPr="00536085">
              <w:rPr>
                <w:color w:val="000000"/>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536085">
              <w:rPr>
                <w:color w:val="000000"/>
                <w:lang w:val="el-GR"/>
              </w:rPr>
              <w:t>ii</w:t>
            </w:r>
            <w:proofErr w:type="spellEnd"/>
            <w:r w:rsidRPr="00536085">
              <w:rPr>
                <w:color w:val="000000"/>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773FF5C7" w14:textId="77777777" w:rsidR="003779F6" w:rsidRPr="007A6B2A" w:rsidRDefault="003779F6" w:rsidP="003E46EC">
            <w:pPr>
              <w:numPr>
                <w:ilvl w:val="0"/>
                <w:numId w:val="57"/>
              </w:numPr>
              <w:pBdr>
                <w:top w:val="nil"/>
                <w:left w:val="nil"/>
                <w:bottom w:val="nil"/>
                <w:right w:val="nil"/>
                <w:between w:val="nil"/>
              </w:pBdr>
              <w:spacing w:before="120" w:after="0"/>
              <w:rPr>
                <w:color w:val="000000"/>
                <w:lang w:val="el-GR"/>
              </w:rPr>
            </w:pPr>
            <w:r w:rsidRPr="00536085">
              <w:rPr>
                <w:color w:val="000000"/>
                <w:lang w:val="el-GR"/>
              </w:rPr>
              <w:t xml:space="preserve">Καταβολή του υπολοίπου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rsidRPr="00536085">
              <w:rPr>
                <w:color w:val="000000"/>
                <w:lang w:val="el-GR"/>
              </w:rPr>
              <w:t>χορηγηθείσας</w:t>
            </w:r>
            <w:proofErr w:type="spellEnd"/>
            <w:r w:rsidRPr="00536085">
              <w:rPr>
                <w:color w:val="000000"/>
                <w:lang w:val="el-GR"/>
              </w:rPr>
              <w:t xml:space="preserve"> προκαταβολής (αναλογική απόσβεση προκαταβολής), και (</w:t>
            </w:r>
            <w:proofErr w:type="spellStart"/>
            <w:r w:rsidRPr="00536085">
              <w:rPr>
                <w:color w:val="000000"/>
                <w:lang w:val="el-GR"/>
              </w:rPr>
              <w:t>ii</w:t>
            </w:r>
            <w:proofErr w:type="spellEnd"/>
            <w:r w:rsidRPr="00536085">
              <w:rPr>
                <w:color w:val="000000"/>
                <w:lang w:val="el-GR"/>
              </w:rPr>
              <w:t xml:space="preserve">) τόκος επί της </w:t>
            </w:r>
            <w:proofErr w:type="spellStart"/>
            <w:r w:rsidRPr="00536085">
              <w:rPr>
                <w:color w:val="000000"/>
                <w:lang w:val="el-GR"/>
              </w:rPr>
              <w:t>απομειωμένης</w:t>
            </w:r>
            <w:proofErr w:type="spellEnd"/>
            <w:r w:rsidRPr="00536085">
              <w:rPr>
                <w:color w:val="000000"/>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w:t>
            </w:r>
          </w:p>
        </w:tc>
      </w:tr>
      <w:tr w:rsidR="003779F6" w:rsidRPr="00DC7A23" w14:paraId="12FE3000" w14:textId="77777777" w:rsidTr="00835D3F">
        <w:tc>
          <w:tcPr>
            <w:tcW w:w="456" w:type="dxa"/>
          </w:tcPr>
          <w:p w14:paraId="7A2EB2A8" w14:textId="77777777" w:rsidR="003779F6" w:rsidRPr="00536085" w:rsidRDefault="003779F6" w:rsidP="00835D3F">
            <w:pPr>
              <w:rPr>
                <w:b/>
                <w:lang w:val="el-GR"/>
              </w:rPr>
            </w:pPr>
            <w:r>
              <w:rPr>
                <w:b/>
                <w:lang w:val="el-GR"/>
              </w:rPr>
              <w:lastRenderedPageBreak/>
              <w:t>3)</w:t>
            </w:r>
          </w:p>
        </w:tc>
        <w:tc>
          <w:tcPr>
            <w:tcW w:w="8569" w:type="dxa"/>
          </w:tcPr>
          <w:p w14:paraId="6C88BE81" w14:textId="77777777" w:rsidR="003779F6" w:rsidRPr="00541869" w:rsidRDefault="003779F6" w:rsidP="003E46EC">
            <w:pPr>
              <w:pStyle w:val="aff"/>
              <w:numPr>
                <w:ilvl w:val="0"/>
                <w:numId w:val="58"/>
              </w:numPr>
              <w:pBdr>
                <w:top w:val="nil"/>
                <w:left w:val="nil"/>
                <w:bottom w:val="nil"/>
                <w:right w:val="nil"/>
                <w:between w:val="nil"/>
              </w:pBdr>
              <w:spacing w:before="120" w:after="0"/>
              <w:rPr>
                <w:color w:val="000000"/>
                <w:lang w:val="el-GR"/>
              </w:rPr>
            </w:pPr>
            <w:r w:rsidRPr="007401F4">
              <w:rPr>
                <w:b/>
                <w:color w:val="000000"/>
                <w:lang w:val="el-GR"/>
              </w:rPr>
              <w:t>Καταβολή ποσοστού είκοσι πέντε (25%)</w:t>
            </w:r>
            <w:r w:rsidRPr="00541869">
              <w:rPr>
                <w:color w:val="000000"/>
                <w:lang w:val="el-GR"/>
              </w:rPr>
              <w:t xml:space="preserve"> </w:t>
            </w:r>
            <w:r w:rsidRPr="007A6B2A">
              <w:rPr>
                <w:lang w:val="el-GR"/>
              </w:rPr>
              <w:t>της συμβατικής αξίας</w:t>
            </w:r>
            <w:r>
              <w:rPr>
                <w:lang w:val="el-GR"/>
              </w:rPr>
              <w:t xml:space="preserve"> </w:t>
            </w:r>
            <w:r w:rsidRPr="007A6B2A">
              <w:rPr>
                <w:lang w:val="el-GR"/>
              </w:rPr>
              <w:t>των υπηρεσιών</w:t>
            </w:r>
            <w:r>
              <w:rPr>
                <w:lang w:val="el-GR"/>
              </w:rPr>
              <w:t xml:space="preserve"> </w:t>
            </w:r>
            <w:r w:rsidRPr="005C6211">
              <w:rPr>
                <w:lang w:val="el-GR"/>
              </w:rPr>
              <w:t>Επιτόπιας Υποστήριξης</w:t>
            </w:r>
            <w:r>
              <w:rPr>
                <w:lang w:val="el-GR"/>
              </w:rPr>
              <w:t xml:space="preserve"> </w:t>
            </w:r>
            <w:r w:rsidRPr="00625F0F">
              <w:rPr>
                <w:lang w:val="el-GR"/>
              </w:rPr>
              <w:t>(Πίνακας Γ</w:t>
            </w:r>
            <w:r>
              <w:rPr>
                <w:lang w:val="el-GR"/>
              </w:rPr>
              <w:t>4</w:t>
            </w:r>
            <w:r w:rsidRPr="00625F0F">
              <w:rPr>
                <w:lang w:val="el-GR"/>
              </w:rPr>
              <w:t xml:space="preserve"> της Οικονομικής Προσφοράς)</w:t>
            </w:r>
            <w:r w:rsidRPr="00541869">
              <w:rPr>
                <w:color w:val="000000"/>
                <w:lang w:val="el-GR"/>
              </w:rPr>
              <w:t>, με την συμπλήρωση 9 μηνών από την έναρξη της φάσης</w:t>
            </w:r>
            <w:r>
              <w:rPr>
                <w:color w:val="000000"/>
                <w:lang w:val="el-GR"/>
              </w:rPr>
              <w:t xml:space="preserve"> 4</w:t>
            </w:r>
            <w:r w:rsidRPr="00541869">
              <w:rPr>
                <w:color w:val="000000"/>
                <w:lang w:val="el-GR"/>
              </w:rPr>
              <w:t>.</w:t>
            </w:r>
          </w:p>
          <w:p w14:paraId="55015538" w14:textId="77777777" w:rsidR="003779F6" w:rsidRPr="00541869" w:rsidRDefault="003779F6" w:rsidP="003E46EC">
            <w:pPr>
              <w:pStyle w:val="aff"/>
              <w:numPr>
                <w:ilvl w:val="0"/>
                <w:numId w:val="58"/>
              </w:numPr>
              <w:pBdr>
                <w:top w:val="nil"/>
                <w:left w:val="nil"/>
                <w:bottom w:val="nil"/>
                <w:right w:val="nil"/>
                <w:between w:val="nil"/>
              </w:pBdr>
              <w:spacing w:before="120" w:after="0"/>
              <w:rPr>
                <w:color w:val="000000"/>
                <w:lang w:val="el-GR"/>
              </w:rPr>
            </w:pPr>
            <w:r w:rsidRPr="007401F4">
              <w:rPr>
                <w:b/>
                <w:color w:val="000000"/>
                <w:lang w:val="el-GR"/>
              </w:rPr>
              <w:t>Καταβολή ποσοστού είκοσι (20%)</w:t>
            </w:r>
            <w:r w:rsidRPr="00541869">
              <w:rPr>
                <w:color w:val="000000"/>
                <w:lang w:val="el-GR"/>
              </w:rPr>
              <w:t xml:space="preserve"> με την συμπλήρωση 15 μηνών από την έναρξη της φάσης</w:t>
            </w:r>
            <w:r>
              <w:rPr>
                <w:color w:val="000000"/>
                <w:lang w:val="el-GR"/>
              </w:rPr>
              <w:t xml:space="preserve"> 4</w:t>
            </w:r>
          </w:p>
          <w:p w14:paraId="2F2F3703" w14:textId="77777777" w:rsidR="003779F6" w:rsidRPr="00541869" w:rsidRDefault="003779F6" w:rsidP="003E46EC">
            <w:pPr>
              <w:pStyle w:val="aff"/>
              <w:numPr>
                <w:ilvl w:val="0"/>
                <w:numId w:val="58"/>
              </w:numPr>
              <w:pBdr>
                <w:top w:val="nil"/>
                <w:left w:val="nil"/>
                <w:bottom w:val="nil"/>
                <w:right w:val="nil"/>
                <w:between w:val="nil"/>
              </w:pBdr>
              <w:spacing w:before="120" w:after="0"/>
              <w:rPr>
                <w:color w:val="000000"/>
                <w:lang w:val="el-GR"/>
              </w:rPr>
            </w:pPr>
            <w:r w:rsidRPr="007401F4">
              <w:rPr>
                <w:b/>
                <w:color w:val="000000"/>
                <w:lang w:val="el-GR"/>
              </w:rPr>
              <w:t>Καταβολή ποσοστού είκοσι (20%)</w:t>
            </w:r>
            <w:r w:rsidRPr="00541869">
              <w:rPr>
                <w:color w:val="000000"/>
                <w:lang w:val="el-GR"/>
              </w:rPr>
              <w:t xml:space="preserve"> με την συμπλήρωση 21 μηνών από την έναρξη της φάσης</w:t>
            </w:r>
            <w:r>
              <w:rPr>
                <w:color w:val="000000"/>
                <w:lang w:val="el-GR"/>
              </w:rPr>
              <w:t xml:space="preserve"> 4</w:t>
            </w:r>
          </w:p>
          <w:p w14:paraId="415E369F" w14:textId="77777777" w:rsidR="003779F6" w:rsidRPr="00541869" w:rsidRDefault="003779F6" w:rsidP="003E46EC">
            <w:pPr>
              <w:pStyle w:val="aff"/>
              <w:numPr>
                <w:ilvl w:val="0"/>
                <w:numId w:val="58"/>
              </w:numPr>
              <w:pBdr>
                <w:top w:val="nil"/>
                <w:left w:val="nil"/>
                <w:bottom w:val="nil"/>
                <w:right w:val="nil"/>
                <w:between w:val="nil"/>
              </w:pBdr>
              <w:spacing w:before="120" w:after="0"/>
              <w:rPr>
                <w:color w:val="000000"/>
                <w:lang w:val="el-GR"/>
              </w:rPr>
            </w:pPr>
            <w:r w:rsidRPr="007401F4">
              <w:rPr>
                <w:b/>
                <w:color w:val="000000"/>
                <w:lang w:val="el-GR"/>
              </w:rPr>
              <w:t>Καταβολή ποσοστού είκοσι (20%)</w:t>
            </w:r>
            <w:r w:rsidRPr="00541869">
              <w:rPr>
                <w:color w:val="000000"/>
                <w:lang w:val="el-GR"/>
              </w:rPr>
              <w:t xml:space="preserve"> με την συμπλήρωση 27 μηνών από την έναρξη της φάσης</w:t>
            </w:r>
            <w:r>
              <w:rPr>
                <w:color w:val="000000"/>
                <w:lang w:val="el-GR"/>
              </w:rPr>
              <w:t xml:space="preserve"> 4</w:t>
            </w:r>
          </w:p>
          <w:p w14:paraId="56624502" w14:textId="77777777" w:rsidR="003779F6" w:rsidRPr="00541869" w:rsidRDefault="003779F6" w:rsidP="003E46EC">
            <w:pPr>
              <w:pStyle w:val="aff"/>
              <w:numPr>
                <w:ilvl w:val="0"/>
                <w:numId w:val="58"/>
              </w:numPr>
              <w:pBdr>
                <w:top w:val="nil"/>
                <w:left w:val="nil"/>
                <w:bottom w:val="nil"/>
                <w:right w:val="nil"/>
                <w:between w:val="nil"/>
              </w:pBdr>
              <w:spacing w:before="120" w:after="0"/>
              <w:rPr>
                <w:color w:val="000000"/>
                <w:lang w:val="el-GR"/>
              </w:rPr>
            </w:pPr>
            <w:r w:rsidRPr="007401F4">
              <w:rPr>
                <w:b/>
                <w:color w:val="000000"/>
                <w:lang w:val="el-GR"/>
              </w:rPr>
              <w:t>Καταβολή του υπολοίπου του συμβατικού τιμήματος</w:t>
            </w:r>
            <w:r w:rsidRPr="00536085">
              <w:rPr>
                <w:color w:val="000000"/>
                <w:lang w:val="el-GR"/>
              </w:rPr>
              <w:t xml:space="preserve">, μετά την οριστική ποιοτική και ποσοτική παραλαβή </w:t>
            </w:r>
            <w:r>
              <w:rPr>
                <w:color w:val="000000"/>
                <w:lang w:val="el-GR"/>
              </w:rPr>
              <w:t>της φάσης 4</w:t>
            </w:r>
          </w:p>
        </w:tc>
      </w:tr>
    </w:tbl>
    <w:p w14:paraId="3C843469" w14:textId="77777777" w:rsidR="003779F6" w:rsidRDefault="003779F6" w:rsidP="003779F6">
      <w:pPr>
        <w:spacing w:after="0"/>
        <w:rPr>
          <w:lang w:val="el-GR"/>
        </w:rPr>
      </w:pPr>
    </w:p>
    <w:p w14:paraId="36DB73C4" w14:textId="77777777" w:rsidR="003779F6" w:rsidRDefault="003779F6" w:rsidP="003779F6">
      <w:pPr>
        <w:spacing w:after="0"/>
        <w:rPr>
          <w:lang w:val="el-GR"/>
        </w:rPr>
      </w:pPr>
    </w:p>
    <w:p w14:paraId="1BF4F4F5" w14:textId="77777777" w:rsidR="003779F6" w:rsidRPr="00EC4117" w:rsidRDefault="003779F6" w:rsidP="003779F6">
      <w:pPr>
        <w:rPr>
          <w:b/>
          <w:lang w:val="el-GR"/>
        </w:rPr>
      </w:pPr>
      <w:r w:rsidRPr="00EC4117">
        <w:rPr>
          <w:b/>
          <w:lang w:val="el-GR"/>
        </w:rPr>
        <w:t xml:space="preserve">Ε. Για την Παροχή Υπηρεσιών Ανάπτυξης και Μετάπτωσης Εφαρμογών </w:t>
      </w:r>
    </w:p>
    <w:tbl>
      <w:tblPr>
        <w:tblW w:w="9025" w:type="dxa"/>
        <w:tblBorders>
          <w:top w:val="single" w:sz="8" w:space="0" w:color="78C0D4"/>
          <w:left w:val="single" w:sz="8" w:space="0" w:color="78C0D4"/>
          <w:bottom w:val="single" w:sz="8" w:space="0" w:color="78C0D4"/>
          <w:right w:val="single" w:sz="8" w:space="0" w:color="78C0D4"/>
          <w:insideH w:val="single" w:sz="8" w:space="0" w:color="78C0D4"/>
          <w:insideV w:val="single" w:sz="4" w:space="0" w:color="000000"/>
        </w:tblBorders>
        <w:tblLayout w:type="fixed"/>
        <w:tblLook w:val="0400" w:firstRow="0" w:lastRow="0" w:firstColumn="0" w:lastColumn="0" w:noHBand="0" w:noVBand="1"/>
      </w:tblPr>
      <w:tblGrid>
        <w:gridCol w:w="456"/>
        <w:gridCol w:w="8569"/>
      </w:tblGrid>
      <w:tr w:rsidR="003779F6" w:rsidRPr="00DC7A23" w14:paraId="6EF175CE" w14:textId="77777777" w:rsidTr="00835D3F">
        <w:tc>
          <w:tcPr>
            <w:tcW w:w="456" w:type="dxa"/>
          </w:tcPr>
          <w:p w14:paraId="1F660ACF" w14:textId="77777777" w:rsidR="003779F6" w:rsidRPr="00EC4117" w:rsidRDefault="003779F6" w:rsidP="00835D3F">
            <w:pPr>
              <w:rPr>
                <w:b/>
              </w:rPr>
            </w:pPr>
            <w:r w:rsidRPr="00EC4117">
              <w:rPr>
                <w:b/>
              </w:rPr>
              <w:t>1)</w:t>
            </w:r>
          </w:p>
        </w:tc>
        <w:tc>
          <w:tcPr>
            <w:tcW w:w="8569" w:type="dxa"/>
          </w:tcPr>
          <w:p w14:paraId="28B97CB2" w14:textId="20C1F830" w:rsidR="003779F6" w:rsidRPr="00EC4117" w:rsidRDefault="003779F6" w:rsidP="00835D3F">
            <w:pPr>
              <w:rPr>
                <w:b/>
                <w:lang w:val="el-GR"/>
              </w:rPr>
            </w:pPr>
            <w:r w:rsidRPr="00EC4117">
              <w:rPr>
                <w:lang w:val="el-GR"/>
              </w:rPr>
              <w:t xml:space="preserve">Οι υπηρεσίες </w:t>
            </w:r>
            <w:r w:rsidRPr="00EC4117">
              <w:rPr>
                <w:b/>
                <w:lang w:val="el-GR"/>
              </w:rPr>
              <w:t xml:space="preserve">Ανάπτυξης και Μετάπτωσης Εφαρμογών </w:t>
            </w:r>
            <w:r w:rsidRPr="00EC4117">
              <w:rPr>
                <w:bCs/>
                <w:lang w:val="el-GR"/>
              </w:rPr>
              <w:t xml:space="preserve">πληρώνονται </w:t>
            </w:r>
            <w:r w:rsidRPr="00EC4117">
              <w:rPr>
                <w:lang w:val="el-GR"/>
              </w:rPr>
              <w:t xml:space="preserve">απολογιστικά με την ολοκλήρωση και παραλαβή </w:t>
            </w:r>
            <w:proofErr w:type="spellStart"/>
            <w:r w:rsidRPr="00EC4117">
              <w:rPr>
                <w:lang w:val="el-GR"/>
              </w:rPr>
              <w:t>έκαστου</w:t>
            </w:r>
            <w:proofErr w:type="spellEnd"/>
            <w:r w:rsidRPr="00EC4117">
              <w:rPr>
                <w:lang w:val="el-GR"/>
              </w:rPr>
              <w:t xml:space="preserve"> </w:t>
            </w:r>
            <w:proofErr w:type="spellStart"/>
            <w:r w:rsidRPr="00EC4117">
              <w:rPr>
                <w:lang w:val="el-GR"/>
              </w:rPr>
              <w:t>μικρο-εργου</w:t>
            </w:r>
            <w:proofErr w:type="spellEnd"/>
            <w:r w:rsidRPr="00EC4117">
              <w:rPr>
                <w:lang w:val="el-GR"/>
              </w:rPr>
              <w:t xml:space="preserve"> σύμφωνα με την διαδικασία που περιγράφεται στην </w:t>
            </w:r>
            <w:r w:rsidRPr="00EC4117">
              <w:rPr>
                <w:lang w:val="el-GR"/>
              </w:rPr>
              <w:fldChar w:fldCharType="begin"/>
            </w:r>
            <w:r w:rsidRPr="00EC4117">
              <w:rPr>
                <w:lang w:val="el-GR"/>
              </w:rPr>
              <w:instrText xml:space="preserve"> REF _Ref80406051 \r \h </w:instrText>
            </w:r>
            <w:r>
              <w:rPr>
                <w:lang w:val="el-GR"/>
              </w:rPr>
              <w:instrText xml:space="preserve"> \* MERGEFORMAT </w:instrText>
            </w:r>
            <w:r w:rsidRPr="00EC4117">
              <w:rPr>
                <w:lang w:val="el-GR"/>
              </w:rPr>
            </w:r>
            <w:r w:rsidRPr="00EC4117">
              <w:rPr>
                <w:lang w:val="el-GR"/>
              </w:rPr>
              <w:fldChar w:fldCharType="separate"/>
            </w:r>
            <w:r w:rsidR="0025790C">
              <w:rPr>
                <w:lang w:val="el-GR"/>
              </w:rPr>
              <w:t>3.3.4</w:t>
            </w:r>
            <w:r w:rsidRPr="00EC4117">
              <w:rPr>
                <w:lang w:val="el-GR"/>
              </w:rPr>
              <w:fldChar w:fldCharType="end"/>
            </w:r>
            <w:r w:rsidRPr="00EC4117">
              <w:rPr>
                <w:lang w:val="el-GR"/>
              </w:rPr>
              <w:t xml:space="preserve"> </w:t>
            </w:r>
            <w:r w:rsidRPr="00EC4117">
              <w:rPr>
                <w:lang w:val="el-GR"/>
              </w:rPr>
              <w:fldChar w:fldCharType="begin"/>
            </w:r>
            <w:r w:rsidRPr="00EC4117">
              <w:rPr>
                <w:lang w:val="el-GR"/>
              </w:rPr>
              <w:instrText xml:space="preserve"> REF _Ref80406051 \h </w:instrText>
            </w:r>
            <w:r>
              <w:rPr>
                <w:lang w:val="el-GR"/>
              </w:rPr>
              <w:instrText xml:space="preserve"> \* MERGEFORMAT </w:instrText>
            </w:r>
            <w:r w:rsidRPr="00EC4117">
              <w:rPr>
                <w:lang w:val="el-GR"/>
              </w:rPr>
            </w:r>
            <w:r w:rsidRPr="00EC4117">
              <w:rPr>
                <w:lang w:val="el-GR"/>
              </w:rPr>
              <w:fldChar w:fldCharType="separate"/>
            </w:r>
            <w:r w:rsidR="0025790C" w:rsidRPr="0025790C">
              <w:rPr>
                <w:lang w:val="el-GR"/>
              </w:rPr>
              <w:t>Υπηρεσίες Ανάπτυξης και Μετάπτωσης Εφαρμογών</w:t>
            </w:r>
            <w:r w:rsidRPr="00EC4117">
              <w:rPr>
                <w:lang w:val="el-GR"/>
              </w:rPr>
              <w:fldChar w:fldCharType="end"/>
            </w:r>
            <w:r w:rsidRPr="00EC4117">
              <w:rPr>
                <w:lang w:val="el-GR"/>
              </w:rPr>
              <w:t xml:space="preserve"> και το κόστος που έχει </w:t>
            </w:r>
            <w:proofErr w:type="spellStart"/>
            <w:r w:rsidRPr="00EC4117">
              <w:rPr>
                <w:lang w:val="el-GR"/>
              </w:rPr>
              <w:t>περιγραφεί</w:t>
            </w:r>
            <w:proofErr w:type="spellEnd"/>
            <w:r w:rsidRPr="00EC4117">
              <w:rPr>
                <w:lang w:val="el-GR"/>
              </w:rPr>
              <w:t xml:space="preserve"> στην έκθεση του Αναδόχου και έχει συμφωνηθεί για κάθε </w:t>
            </w:r>
            <w:proofErr w:type="spellStart"/>
            <w:r w:rsidRPr="00EC4117">
              <w:rPr>
                <w:lang w:val="el-GR"/>
              </w:rPr>
              <w:t>μικρο</w:t>
            </w:r>
            <w:proofErr w:type="spellEnd"/>
            <w:r w:rsidRPr="00EC4117">
              <w:rPr>
                <w:lang w:val="el-GR"/>
              </w:rPr>
              <w:t>-έργο που θα υλοποιείται.</w:t>
            </w:r>
          </w:p>
        </w:tc>
      </w:tr>
    </w:tbl>
    <w:p w14:paraId="40414211" w14:textId="77777777" w:rsidR="003779F6" w:rsidRPr="007A6B2A" w:rsidRDefault="003779F6" w:rsidP="003779F6">
      <w:pPr>
        <w:spacing w:after="0"/>
        <w:rPr>
          <w:lang w:val="el-GR"/>
        </w:rPr>
      </w:pPr>
    </w:p>
    <w:p w14:paraId="23E98ABF" w14:textId="77777777" w:rsidR="001E54F6" w:rsidRPr="00603221" w:rsidRDefault="001E54F6">
      <w:pPr>
        <w:rPr>
          <w:b/>
          <w:lang w:val="el-GR"/>
        </w:rPr>
      </w:pPr>
    </w:p>
    <w:p w14:paraId="517C7CA7" w14:textId="38BEB0F6" w:rsidR="0068732F" w:rsidRPr="00603221" w:rsidRDefault="0068732F" w:rsidP="0068732F">
      <w:pPr>
        <w:tabs>
          <w:tab w:val="left" w:pos="426"/>
        </w:tabs>
        <w:ind w:left="426" w:hanging="426"/>
        <w:rPr>
          <w:lang w:val="el-GR"/>
        </w:rPr>
      </w:pPr>
      <w:r w:rsidRPr="00603221">
        <w:rPr>
          <w:lang w:val="el-GR"/>
        </w:rPr>
        <w:lastRenderedPageBreak/>
        <w:t xml:space="preserve">Επισημαίνεται ότι </w:t>
      </w:r>
      <w:r w:rsidR="003779F6">
        <w:rPr>
          <w:lang w:val="el-GR"/>
        </w:rPr>
        <w:t xml:space="preserve">όπου προβλέπεται </w:t>
      </w:r>
      <w:r w:rsidRPr="00603221">
        <w:rPr>
          <w:lang w:val="el-GR"/>
        </w:rPr>
        <w:t xml:space="preserve">προκαταβολή δύναται να χορηγηθεί και τμηματικά.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3C9B79DF" w:rsidR="00AB0E23" w:rsidRDefault="003355E7">
      <w:pPr>
        <w:rPr>
          <w:lang w:val="el-GR" w:eastAsia="el-GR"/>
        </w:rPr>
      </w:pPr>
      <w:r w:rsidRPr="00603221">
        <w:rPr>
          <w:lang w:val="el-GR"/>
        </w:rPr>
        <w:t xml:space="preserve">5.1.2. </w:t>
      </w:r>
      <w:r w:rsidR="00584F81">
        <w:rPr>
          <w:lang w:val="el-GR"/>
        </w:rPr>
        <w:t>Το</w:t>
      </w:r>
      <w:r w:rsidR="00584F81" w:rsidRPr="00603221">
        <w:rPr>
          <w:lang w:val="el-GR"/>
        </w:rPr>
        <w:t xml:space="preserve">ν </w:t>
      </w:r>
      <w:r w:rsidRPr="00603221">
        <w:rPr>
          <w:lang w:val="el-GR"/>
        </w:rPr>
        <w:t xml:space="preserve">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339F3522" w:rsidR="008338F0" w:rsidRDefault="003355E7">
      <w:pPr>
        <w:rPr>
          <w:lang w:val="el-GR"/>
        </w:rPr>
      </w:pPr>
      <w:r w:rsidRPr="00603221">
        <w:rPr>
          <w:lang w:val="el-GR" w:eastAsia="el-GR"/>
        </w:rPr>
        <w:t xml:space="preserve">Ιδίως </w:t>
      </w:r>
      <w:proofErr w:type="spellStart"/>
      <w:r w:rsidR="00584F81" w:rsidRPr="00603221">
        <w:rPr>
          <w:lang w:val="el-GR" w:eastAsia="el-GR"/>
        </w:rPr>
        <w:t>βαρύνετ</w:t>
      </w:r>
      <w:r w:rsidR="00584F81">
        <w:rPr>
          <w:lang w:val="el-GR" w:eastAsia="el-GR"/>
        </w:rPr>
        <w:t>αι</w:t>
      </w:r>
      <w:proofErr w:type="spellEnd"/>
      <w:r w:rsidRPr="00603221">
        <w:rPr>
          <w:lang w:val="el-GR" w:eastAsia="el-GR"/>
        </w:rPr>
        <w:t xml:space="preserve"> με τις </w:t>
      </w:r>
      <w:r w:rsidRPr="00603221">
        <w:rPr>
          <w:lang w:val="el-GR"/>
        </w:rPr>
        <w:t xml:space="preserve">ακόλουθες κρατήσεις: </w:t>
      </w:r>
    </w:p>
    <w:p w14:paraId="2D6C2080" w14:textId="77777777" w:rsidR="008338F0" w:rsidRPr="00603221" w:rsidRDefault="003355E7">
      <w:pPr>
        <w:rPr>
          <w:lang w:val="el-GR"/>
        </w:rPr>
      </w:pPr>
      <w:r w:rsidRPr="00603221">
        <w:rPr>
          <w:lang w:val="el-GR"/>
        </w:rPr>
        <w:t>α) Κράτηση 0,0</w:t>
      </w:r>
      <w:r w:rsidR="001E3887">
        <w:rPr>
          <w:lang w:val="el-GR"/>
        </w:rPr>
        <w:t>7</w:t>
      </w:r>
      <w:r w:rsidRPr="00603221">
        <w:rPr>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w:t>
      </w:r>
      <w:r w:rsidR="00BB5BD6">
        <w:rPr>
          <w:lang w:val="el-GR"/>
        </w:rPr>
        <w:t>.</w:t>
      </w:r>
    </w:p>
    <w:p w14:paraId="2827AB60" w14:textId="77777777" w:rsidR="008338F0" w:rsidRPr="00603221" w:rsidRDefault="003355E7">
      <w:pPr>
        <w:rPr>
          <w:lang w:val="el-GR"/>
        </w:rPr>
      </w:pPr>
      <w:r w:rsidRPr="00603221">
        <w:rPr>
          <w:lang w:val="el-GR"/>
        </w:rPr>
        <w:t xml:space="preserve">β) Κράτηση ύψους 0,02% υπέρ </w:t>
      </w:r>
      <w:r w:rsidR="00BB5BD6"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5C13A7">
        <w:rPr>
          <w:lang w:val="el-GR"/>
        </w:rPr>
        <w:t>παρακρατείται</w:t>
      </w:r>
      <w:proofErr w:type="spellEnd"/>
      <w:r w:rsidR="00BB5BD6"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BB5BD6">
        <w:rPr>
          <w:lang w:val="el-GR"/>
        </w:rPr>
        <w:t>.</w:t>
      </w:r>
    </w:p>
    <w:p w14:paraId="14E64E0B" w14:textId="37CA7E05" w:rsidR="005A74FF" w:rsidRPr="00FE6420" w:rsidRDefault="005A74FF" w:rsidP="005A74FF">
      <w:pPr>
        <w:rPr>
          <w:lang w:val="el-GR"/>
        </w:rPr>
      </w:pPr>
      <w:r w:rsidRPr="00FE6420">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34A6FA7" w14:textId="125C0BD8" w:rsidR="00954D35" w:rsidRPr="0029319A" w:rsidRDefault="005B4F55" w:rsidP="00954D35">
      <w:pPr>
        <w:rPr>
          <w:lang w:val="el-GR"/>
        </w:rPr>
      </w:pPr>
      <w:r w:rsidRPr="0029319A">
        <w:rPr>
          <w:lang w:val="el-GR"/>
        </w:rPr>
        <w:t>Οι ανωτέρω κρατήσεις ενδέχεται να τροποποιηθούν,  κατά τα οριζόμενα στον</w:t>
      </w:r>
      <w:r w:rsidR="00954D35" w:rsidRPr="0029319A">
        <w:rPr>
          <w:lang w:val="el-GR"/>
        </w:rPr>
        <w:t xml:space="preserve"> ν. 4912/2022</w:t>
      </w:r>
      <w:r w:rsidRPr="0029319A">
        <w:rPr>
          <w:lang w:val="el-GR"/>
        </w:rPr>
        <w:t>.</w:t>
      </w:r>
    </w:p>
    <w:p w14:paraId="624CB4C1" w14:textId="7467EF31" w:rsidR="008338F0" w:rsidRPr="00FE6420" w:rsidRDefault="003355E7">
      <w:pPr>
        <w:rPr>
          <w:lang w:val="el-GR"/>
        </w:rPr>
      </w:pPr>
      <w:r w:rsidRPr="00FE6420">
        <w:rPr>
          <w:lang w:val="el-GR"/>
        </w:rPr>
        <w:t>Οι υπέρ τρίτων κρατήσεις υπόκεινται στο εκάστοτε ισχύον αναλογικό τέλος χαρτοσήμου και στην επ’ αυτού εισφορά υπέρ ΟΓΑ.</w:t>
      </w:r>
    </w:p>
    <w:p w14:paraId="194636A7" w14:textId="77777777" w:rsidR="005B4F55" w:rsidRPr="00911F16" w:rsidRDefault="005B4F55" w:rsidP="005B4F55">
      <w:pPr>
        <w:rPr>
          <w:rFonts w:asciiTheme="minorHAnsi" w:hAnsiTheme="minorHAnsi" w:cstheme="minorHAnsi"/>
          <w:lang w:val="el-GR"/>
        </w:rPr>
      </w:pPr>
      <w:r w:rsidRPr="0029319A">
        <w:rPr>
          <w:lang w:val="el-GR"/>
        </w:rPr>
        <w:t xml:space="preserve">Με κάθε πληρωμή θα γίνεται η προβλεπόμενη από την κείμενη νομοθεσία παρακράτηση φόρου εισοδήματος αξίας </w:t>
      </w:r>
      <w:r w:rsidRPr="0029319A">
        <w:rPr>
          <w:b/>
          <w:lang w:val="el-GR"/>
        </w:rPr>
        <w:t>8%</w:t>
      </w:r>
      <w:r w:rsidRPr="0029319A">
        <w:rPr>
          <w:lang w:val="el-GR"/>
        </w:rPr>
        <w:t xml:space="preserve"> επί του καθαρού ποσού.</w:t>
      </w:r>
    </w:p>
    <w:p w14:paraId="52501B1E" w14:textId="77777777" w:rsidR="005B4F55" w:rsidRDefault="005B4F55">
      <w:pPr>
        <w:rPr>
          <w:lang w:val="el-GR"/>
        </w:rPr>
      </w:pP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246" w:name="_Ref496607484"/>
      <w:bookmarkStart w:id="247" w:name="_Toc11283635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46"/>
      <w:bookmarkEnd w:id="247"/>
      <w:r w:rsidR="003355E7" w:rsidRPr="00603221">
        <w:rPr>
          <w:rFonts w:cs="Tahoma"/>
          <w:lang w:val="el-GR"/>
        </w:rPr>
        <w:t xml:space="preserve"> </w:t>
      </w:r>
    </w:p>
    <w:p w14:paraId="4997C3F1" w14:textId="663A5B71" w:rsidR="008338F0" w:rsidRPr="00821852" w:rsidRDefault="003355E7">
      <w:pPr>
        <w:suppressAutoHyphens w:val="0"/>
        <w:autoSpaceDE w:val="0"/>
        <w:rPr>
          <w:rFonts w:eastAsia="SimSun"/>
          <w:color w:val="5B9BD5"/>
          <w:spacing w:val="5"/>
          <w:lang w:val="el-GR"/>
        </w:rPr>
      </w:pPr>
      <w:r w:rsidRPr="00234806">
        <w:rPr>
          <w:rFonts w:eastAsia="SimSun"/>
          <w:b/>
          <w:bCs/>
          <w:lang w:val="el-GR"/>
        </w:rPr>
        <w:t>5.2.1.</w:t>
      </w:r>
      <w:r w:rsidRPr="00603221">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972035">
        <w:rPr>
          <w:rFonts w:eastAsia="SimSun"/>
          <w:spacing w:val="5"/>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5C64376F"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p>
    <w:p w14:paraId="528F70EF" w14:textId="2DAFC926" w:rsidR="005B4F55" w:rsidRDefault="005B4F55">
      <w:pPr>
        <w:suppressAutoHyphens w:val="0"/>
        <w:autoSpaceDE w:val="0"/>
        <w:rPr>
          <w:rFonts w:eastAsia="SimSun"/>
          <w:spacing w:val="5"/>
          <w:lang w:val="el-GR"/>
        </w:rPr>
      </w:pP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234806">
        <w:rPr>
          <w:rFonts w:eastAsia="SimSun"/>
          <w:b/>
          <w:bCs/>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w:t>
      </w:r>
      <w:r w:rsidRPr="00603221">
        <w:rPr>
          <w:rFonts w:eastAsia="SimSun"/>
          <w:lang w:val="el-GR"/>
        </w:rPr>
        <w:lastRenderedPageBreak/>
        <w:t>ποινικές ρήτρες, με αιτιολογημένη απόφαση της αναθέτουσας αρχής.</w:t>
      </w:r>
      <w:r w:rsidR="003F0D9A" w:rsidRPr="00F1538B">
        <w:rPr>
          <w:lang w:val="el-GR"/>
        </w:rPr>
        <w:t xml:space="preserve"> </w:t>
      </w:r>
      <w:r w:rsidR="003F0D9A" w:rsidRPr="003779F6">
        <w:rPr>
          <w:rFonts w:eastAsia="SimSun"/>
          <w:lang w:val="el-GR"/>
        </w:rPr>
        <w:t xml:space="preserve">Ποινικές ρήτρες δύναται να επιβάλλονται και για πλημμελή εκτέλεση των όρων της σύμβασης </w:t>
      </w:r>
      <w:r w:rsidR="003F0D9A" w:rsidRPr="003779F6">
        <w:rPr>
          <w:rStyle w:val="ab"/>
          <w:rFonts w:ascii="Calibri" w:hAnsi="Calibri"/>
          <w:color w:val="000000"/>
          <w:lang w:eastAsia="el-GR"/>
        </w:rPr>
        <w:footnoteReference w:id="16"/>
      </w:r>
      <w:r w:rsidR="003F0D9A" w:rsidRPr="003779F6">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7D09FE5B" w14:textId="77777777" w:rsidR="008338F0" w:rsidRPr="00603221" w:rsidRDefault="003355E7" w:rsidP="003A109E">
      <w:pPr>
        <w:pStyle w:val="2"/>
        <w:rPr>
          <w:rFonts w:cs="Tahoma"/>
          <w:lang w:val="el-GR"/>
        </w:rPr>
      </w:pPr>
      <w:r w:rsidRPr="00603221">
        <w:rPr>
          <w:rFonts w:cs="Tahoma"/>
          <w:lang w:val="el-GR"/>
        </w:rPr>
        <w:tab/>
      </w:r>
      <w:bookmarkStart w:id="248" w:name="_Ref55324340"/>
      <w:bookmarkStart w:id="249" w:name="_Toc112836357"/>
      <w:r w:rsidRPr="00603221">
        <w:rPr>
          <w:rFonts w:cs="Tahoma"/>
          <w:lang w:val="el-GR"/>
        </w:rPr>
        <w:t>Διοικητικές προσφυγές κατά τη διαδικασία εκτέλεσης</w:t>
      </w:r>
      <w:bookmarkEnd w:id="248"/>
      <w:bookmarkEnd w:id="249"/>
      <w:r w:rsidRPr="00603221">
        <w:rPr>
          <w:rFonts w:cs="Tahoma"/>
          <w:lang w:val="el-GR"/>
        </w:rPr>
        <w:t xml:space="preserve"> </w:t>
      </w:r>
    </w:p>
    <w:p w14:paraId="036FE66B" w14:textId="5BEA148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25790C">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CC4A419" w14:textId="3A4131AA" w:rsidR="00F1622E" w:rsidRPr="00F1622E" w:rsidRDefault="00672DE1" w:rsidP="00E31985">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F82A8D" w:rsidRDefault="005550B0" w:rsidP="00F82A8D">
      <w:pPr>
        <w:pStyle w:val="2"/>
        <w:rPr>
          <w:rFonts w:cs="Tahoma"/>
          <w:b w:val="0"/>
          <w:lang w:val="el-GR"/>
        </w:rPr>
      </w:pPr>
      <w:bookmarkStart w:id="250" w:name="_Toc13748951"/>
      <w:r w:rsidRPr="00F82A8D">
        <w:rPr>
          <w:rFonts w:cs="Tahoma"/>
          <w:lang w:val="el-GR"/>
        </w:rPr>
        <w:tab/>
      </w:r>
      <w:bookmarkStart w:id="251" w:name="_Toc112836358"/>
      <w:r w:rsidRPr="00F82A8D">
        <w:rPr>
          <w:rFonts w:cs="Tahoma"/>
          <w:lang w:val="el-GR"/>
        </w:rPr>
        <w:t>Δικαστική επίλυση διαφορών</w:t>
      </w:r>
      <w:bookmarkEnd w:id="250"/>
      <w:bookmarkEnd w:id="251"/>
    </w:p>
    <w:p w14:paraId="114104F6" w14:textId="2EEAEA7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7"/>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C270C1" w:rsidRPr="00C270C1">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w:t>
      </w:r>
      <w:r w:rsidRPr="00851610">
        <w:rPr>
          <w:lang w:val="el-GR"/>
        </w:rPr>
        <w:lastRenderedPageBreak/>
        <w:t>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66CD902A" w14:textId="77777777" w:rsidR="008338F0" w:rsidRPr="00F206E0" w:rsidRDefault="00BB5BD6" w:rsidP="00A848D1">
      <w:pPr>
        <w:pStyle w:val="1"/>
        <w:rPr>
          <w:rFonts w:cs="Tahoma"/>
          <w:szCs w:val="22"/>
          <w:lang w:val="el-GR"/>
        </w:rPr>
      </w:pPr>
      <w:bookmarkStart w:id="257" w:name="_Ref75870221"/>
      <w:r w:rsidRPr="00F206E0">
        <w:rPr>
          <w:rFonts w:cs="Tahoma"/>
          <w:szCs w:val="22"/>
          <w:lang w:val="el-GR"/>
        </w:rPr>
        <w:lastRenderedPageBreak/>
        <w:t xml:space="preserve">ΧΡΟΝΟΣ ΚΑΙ ΤΡΟΠΟΣ </w:t>
      </w:r>
      <w:r w:rsidR="003355E7" w:rsidRPr="00F206E0">
        <w:rPr>
          <w:rFonts w:cs="Tahoma"/>
          <w:szCs w:val="22"/>
          <w:lang w:val="el-GR"/>
        </w:rPr>
        <w:t>ΕΚΤΕΛΕΣΗΣ</w:t>
      </w:r>
      <w:bookmarkEnd w:id="257"/>
      <w:r w:rsidR="003355E7" w:rsidRPr="00F206E0">
        <w:rPr>
          <w:rFonts w:cs="Tahoma"/>
          <w:szCs w:val="22"/>
          <w:lang w:val="el-GR"/>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258" w:name="_Ref63782029"/>
      <w:bookmarkStart w:id="259" w:name="_Toc112836359"/>
      <w:r w:rsidRPr="00603221">
        <w:rPr>
          <w:rFonts w:cs="Tahoma"/>
          <w:lang w:val="el-GR"/>
        </w:rPr>
        <w:t>Παρακολούθηση της σύμβασης</w:t>
      </w:r>
      <w:bookmarkEnd w:id="258"/>
      <w:bookmarkEnd w:id="259"/>
      <w:r w:rsidRPr="00603221">
        <w:rPr>
          <w:rFonts w:cs="Tahoma"/>
          <w:lang w:val="el-GR"/>
        </w:rPr>
        <w:t xml:space="preserve"> </w:t>
      </w:r>
    </w:p>
    <w:p w14:paraId="36F9268F" w14:textId="77777777" w:rsidR="00CE12C7" w:rsidRDefault="00512083">
      <w:pPr>
        <w:rPr>
          <w:lang w:val="el-GR"/>
        </w:rPr>
      </w:pPr>
      <w:r w:rsidRPr="00854D4F">
        <w:rPr>
          <w:b/>
          <w:bCs/>
          <w:lang w:val="el-GR"/>
        </w:rPr>
        <w:t>6.1.1.</w:t>
      </w:r>
      <w:r w:rsidRPr="00512083">
        <w:rPr>
          <w:lang w:val="el-GR"/>
        </w:rPr>
        <w:t xml:space="preserve"> </w:t>
      </w:r>
      <w:bookmarkStart w:id="26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31E685F7" w:rsidR="00087FEA" w:rsidRPr="00E01E2F"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w:t>
      </w:r>
    </w:p>
    <w:bookmarkEnd w:id="260"/>
    <w:p w14:paraId="1E69F45B" w14:textId="77777777" w:rsidR="008338F0" w:rsidRPr="00603221" w:rsidRDefault="003355E7" w:rsidP="003A109E">
      <w:pPr>
        <w:pStyle w:val="2"/>
        <w:rPr>
          <w:rFonts w:cs="Tahoma"/>
          <w:lang w:val="el-GR"/>
        </w:rPr>
      </w:pPr>
      <w:r w:rsidRPr="00603221">
        <w:rPr>
          <w:rFonts w:cs="Tahoma"/>
          <w:lang w:val="el-GR"/>
        </w:rPr>
        <w:tab/>
      </w:r>
      <w:bookmarkStart w:id="261" w:name="_Toc112836360"/>
      <w:r w:rsidRPr="00603221">
        <w:rPr>
          <w:rFonts w:cs="Tahoma"/>
          <w:lang w:val="el-GR"/>
        </w:rPr>
        <w:t>Διάρκεια σύμβασης</w:t>
      </w:r>
      <w:bookmarkEnd w:id="261"/>
      <w:r w:rsidRPr="00603221">
        <w:rPr>
          <w:rFonts w:cs="Tahoma"/>
          <w:lang w:val="el-GR"/>
        </w:rPr>
        <w:t xml:space="preserve"> </w:t>
      </w:r>
    </w:p>
    <w:p w14:paraId="61D003E7" w14:textId="5110BCD0" w:rsidR="008702D8" w:rsidRPr="00603221" w:rsidRDefault="003355E7" w:rsidP="00B8545D">
      <w:pPr>
        <w:rPr>
          <w:lang w:val="el-GR"/>
        </w:rPr>
      </w:pPr>
      <w:r w:rsidRPr="00854D4F">
        <w:rPr>
          <w:b/>
          <w:bCs/>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3779F6" w:rsidRPr="003779F6">
        <w:rPr>
          <w:lang w:val="el-GR"/>
        </w:rPr>
        <w:t xml:space="preserve"> </w:t>
      </w:r>
      <w:r w:rsidR="007C5266">
        <w:rPr>
          <w:lang w:val="el-GR"/>
        </w:rPr>
        <w:t>τριάντα</w:t>
      </w:r>
      <w:r w:rsidR="007C5266" w:rsidRPr="00234806">
        <w:rPr>
          <w:lang w:val="el-GR"/>
        </w:rPr>
        <w:t xml:space="preserve"> </w:t>
      </w:r>
      <w:r w:rsidR="003779F6">
        <w:rPr>
          <w:lang w:val="el-GR"/>
        </w:rPr>
        <w:t>έξι (36)</w:t>
      </w:r>
      <w:r w:rsidR="003779F6" w:rsidRPr="007A6B2A">
        <w:rPr>
          <w:b/>
          <w:lang w:val="el-GR"/>
        </w:rPr>
        <w:t xml:space="preserve"> </w:t>
      </w:r>
      <w:r w:rsidR="003779F6" w:rsidRPr="0033787A">
        <w:rPr>
          <w:bCs/>
          <w:lang w:val="el-GR"/>
        </w:rPr>
        <w:t xml:space="preserve">μήνες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5790C" w:rsidRPr="00234806">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4917FEF5" w:rsidR="008338F0" w:rsidRPr="00603221" w:rsidRDefault="003355E7">
      <w:pPr>
        <w:rPr>
          <w:lang w:val="el-GR"/>
        </w:rPr>
      </w:pPr>
      <w:r w:rsidRPr="00854D4F">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5790C">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2"/>
        <w:rPr>
          <w:rFonts w:cs="Tahoma"/>
          <w:lang w:val="el-GR"/>
        </w:rPr>
      </w:pPr>
      <w:r w:rsidRPr="00603221">
        <w:rPr>
          <w:rFonts w:cs="Tahoma"/>
          <w:lang w:val="el-GR"/>
        </w:rPr>
        <w:tab/>
      </w:r>
      <w:bookmarkStart w:id="262" w:name="_Ref40954198"/>
      <w:bookmarkStart w:id="263" w:name="_Ref55381059"/>
      <w:bookmarkStart w:id="264" w:name="_Toc112836361"/>
      <w:r w:rsidRPr="00603221">
        <w:rPr>
          <w:rFonts w:cs="Tahoma"/>
          <w:lang w:val="el-GR"/>
        </w:rPr>
        <w:t>Παραλαβή του αντικειμένου της σύμβασης</w:t>
      </w:r>
      <w:bookmarkEnd w:id="262"/>
      <w:bookmarkEnd w:id="263"/>
      <w:bookmarkEnd w:id="264"/>
      <w:r w:rsidRPr="00603221">
        <w:rPr>
          <w:rFonts w:cs="Tahoma"/>
          <w:lang w:val="el-GR"/>
        </w:rPr>
        <w:t xml:space="preserve"> </w:t>
      </w:r>
    </w:p>
    <w:p w14:paraId="479A4EEB" w14:textId="77777777" w:rsidR="00B8528C" w:rsidRDefault="00B8528C">
      <w:pPr>
        <w:rPr>
          <w:lang w:val="el-GR"/>
        </w:rPr>
      </w:pPr>
      <w:bookmarkStart w:id="265" w:name="_Hlk520910148"/>
    </w:p>
    <w:p w14:paraId="05D2736E" w14:textId="54B69A82" w:rsidR="00B8528C" w:rsidRPr="00C00860" w:rsidRDefault="00B8528C" w:rsidP="00B8528C">
      <w:pPr>
        <w:rPr>
          <w:lang w:val="el-GR"/>
        </w:rPr>
      </w:pPr>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3779F6">
        <w:rPr>
          <w:lang w:val="el-GR"/>
        </w:rPr>
        <w:t>Παράρτημα</w:t>
      </w:r>
      <w:r w:rsidR="00F85BB2" w:rsidRPr="003779F6">
        <w:rPr>
          <w:lang w:val="el-GR"/>
        </w:rPr>
        <w:t xml:space="preserve"> Ι</w:t>
      </w:r>
      <w:r w:rsidR="003779F6">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266" w:name="_Hlk9421462"/>
      <w:bookmarkEnd w:id="265"/>
    </w:p>
    <w:bookmarkEnd w:id="266"/>
    <w:p w14:paraId="775CD989" w14:textId="77777777" w:rsidR="008338F0" w:rsidRPr="00603221" w:rsidRDefault="003355E7" w:rsidP="003A109E">
      <w:pPr>
        <w:pStyle w:val="2"/>
        <w:rPr>
          <w:rFonts w:cs="Tahoma"/>
          <w:lang w:val="el-GR"/>
        </w:rPr>
      </w:pPr>
      <w:r w:rsidRPr="00603221">
        <w:rPr>
          <w:rFonts w:cs="Tahoma"/>
          <w:lang w:val="el-GR"/>
        </w:rPr>
        <w:tab/>
      </w:r>
      <w:bookmarkStart w:id="267" w:name="_Ref496625354"/>
      <w:bookmarkStart w:id="268" w:name="_Toc112836362"/>
      <w:r w:rsidRPr="00603221">
        <w:rPr>
          <w:rFonts w:cs="Tahoma"/>
          <w:lang w:val="el-GR"/>
        </w:rPr>
        <w:t>Απόρριψη παραδοτέων – Αντικατάσταση</w:t>
      </w:r>
      <w:bookmarkEnd w:id="267"/>
      <w:bookmarkEnd w:id="268"/>
      <w:r w:rsidRPr="00603221">
        <w:rPr>
          <w:rFonts w:cs="Tahoma"/>
          <w:lang w:val="el-GR"/>
        </w:rPr>
        <w:t xml:space="preserve"> </w:t>
      </w:r>
    </w:p>
    <w:p w14:paraId="40124ED0" w14:textId="7654F255"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25790C">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Default="00D92E5F" w:rsidP="000F6FD9">
      <w:pPr>
        <w:rPr>
          <w:lang w:val="el-GR"/>
        </w:rPr>
      </w:pPr>
    </w:p>
    <w:p w14:paraId="299C31EC" w14:textId="77777777" w:rsidR="008338F0" w:rsidRPr="00603221" w:rsidRDefault="003355E7" w:rsidP="003A109E">
      <w:pPr>
        <w:pStyle w:val="2"/>
        <w:rPr>
          <w:rFonts w:cs="Tahoma"/>
          <w:lang w:val="el-GR"/>
        </w:rPr>
      </w:pPr>
      <w:bookmarkStart w:id="269" w:name="_Toc74566947"/>
      <w:bookmarkStart w:id="270" w:name="_Toc74566948"/>
      <w:bookmarkStart w:id="271" w:name="_Toc74566949"/>
      <w:bookmarkStart w:id="272" w:name="_Toc74566950"/>
      <w:bookmarkStart w:id="273" w:name="_Toc74566951"/>
      <w:bookmarkEnd w:id="269"/>
      <w:bookmarkEnd w:id="270"/>
      <w:bookmarkEnd w:id="271"/>
      <w:bookmarkEnd w:id="272"/>
      <w:bookmarkEnd w:id="273"/>
      <w:r w:rsidRPr="00603221">
        <w:rPr>
          <w:rFonts w:cs="Tahoma"/>
          <w:lang w:val="el-GR"/>
        </w:rPr>
        <w:tab/>
      </w:r>
      <w:bookmarkStart w:id="274" w:name="_Toc112836363"/>
      <w:r w:rsidRPr="00603221">
        <w:rPr>
          <w:rFonts w:cs="Tahoma"/>
          <w:lang w:val="el-GR"/>
        </w:rPr>
        <w:t>Αναπροσαρμογή τιμής</w:t>
      </w:r>
      <w:bookmarkEnd w:id="274"/>
      <w:r w:rsidRPr="00603221">
        <w:rPr>
          <w:rFonts w:cs="Tahoma"/>
          <w:lang w:val="el-GR"/>
        </w:rPr>
        <w:t xml:space="preserve"> </w:t>
      </w:r>
    </w:p>
    <w:p w14:paraId="76EE0311" w14:textId="77777777" w:rsidR="003779F6" w:rsidRPr="007A6B2A" w:rsidRDefault="003779F6" w:rsidP="003779F6">
      <w:pPr>
        <w:rPr>
          <w:lang w:val="el-GR"/>
        </w:rPr>
      </w:pPr>
      <w:r w:rsidRPr="003E3977">
        <w:rPr>
          <w:lang w:val="el-GR"/>
        </w:rPr>
        <w:t xml:space="preserve">Προβλέπεται αναπροσαρμογή της τιμής για τις υπηρεσίες Προμήθειας αδειών χρήσης </w:t>
      </w:r>
      <w:r w:rsidRPr="003E3977">
        <w:t>Public</w:t>
      </w:r>
      <w:r w:rsidRPr="003E3977">
        <w:rPr>
          <w:lang w:val="el-GR"/>
        </w:rPr>
        <w:t xml:space="preserve"> </w:t>
      </w:r>
      <w:r w:rsidRPr="003E3977">
        <w:t>Cloud</w:t>
      </w:r>
      <w:r w:rsidRPr="003E3977">
        <w:rPr>
          <w:lang w:val="el-GR"/>
        </w:rPr>
        <w:t xml:space="preserve">, σε περίπτωση αλλαγής της περιοχής Κέντρων Δεδομένων του </w:t>
      </w:r>
      <w:proofErr w:type="spellStart"/>
      <w:r w:rsidRPr="003E3977">
        <w:rPr>
          <w:lang w:val="el-GR"/>
        </w:rPr>
        <w:t>Παρόχου</w:t>
      </w:r>
      <w:proofErr w:type="spellEnd"/>
      <w:r w:rsidRPr="003E3977">
        <w:rPr>
          <w:lang w:val="el-GR"/>
        </w:rPr>
        <w:t xml:space="preserve"> αυτών των υπηρεσιών. Στην περίπτωση αυτή ισχύουν τα αναφερόμενα στο ΠΑΡΑΡΤΗΜΑ </w:t>
      </w:r>
      <w:r w:rsidRPr="003E3977">
        <w:t>VI</w:t>
      </w:r>
      <w:r w:rsidRPr="003E3977">
        <w:rPr>
          <w:lang w:val="el-GR"/>
        </w:rPr>
        <w:t xml:space="preserve"> – Υπόδειγμα Οικονομικής Προσφοράς.</w:t>
      </w:r>
    </w:p>
    <w:p w14:paraId="2EA32CF2" w14:textId="77777777" w:rsidR="008338F0" w:rsidRPr="00603221" w:rsidRDefault="008338F0">
      <w:pPr>
        <w:rPr>
          <w:i/>
          <w:iCs/>
          <w:color w:val="5B9BD5"/>
          <w:spacing w:val="5"/>
          <w:kern w:val="1"/>
          <w:lang w:val="el-GR"/>
        </w:rPr>
      </w:pPr>
    </w:p>
    <w:p w14:paraId="4500152F" w14:textId="77777777" w:rsidR="008338F0" w:rsidRPr="00234806" w:rsidRDefault="003355E7" w:rsidP="003329FF">
      <w:pPr>
        <w:pStyle w:val="1"/>
        <w:numPr>
          <w:ilvl w:val="0"/>
          <w:numId w:val="0"/>
        </w:numPr>
        <w:ind w:left="432" w:hanging="432"/>
        <w:rPr>
          <w:color w:val="auto"/>
          <w:lang w:val="el-GR"/>
        </w:rPr>
      </w:pPr>
      <w:r w:rsidRPr="00234806">
        <w:rPr>
          <w:color w:val="auto"/>
          <w:lang w:val="el-GR"/>
        </w:rPr>
        <w:lastRenderedPageBreak/>
        <w:t>ΠΑΡΑΡΤΗΜΑΤΑ</w:t>
      </w:r>
    </w:p>
    <w:p w14:paraId="2F397AAD" w14:textId="77777777" w:rsidR="008338F0" w:rsidRPr="00234806" w:rsidRDefault="003355E7" w:rsidP="003329FF">
      <w:pPr>
        <w:pStyle w:val="2"/>
        <w:numPr>
          <w:ilvl w:val="0"/>
          <w:numId w:val="0"/>
        </w:numPr>
        <w:tabs>
          <w:tab w:val="clear" w:pos="567"/>
        </w:tabs>
        <w:rPr>
          <w:rFonts w:cs="Tahoma"/>
          <w:color w:val="auto"/>
          <w:lang w:val="el-GR"/>
        </w:rPr>
      </w:pPr>
      <w:bookmarkStart w:id="275" w:name="_Ref496625830"/>
      <w:bookmarkStart w:id="276" w:name="_Toc112836364"/>
      <w:bookmarkStart w:id="277" w:name="_Ref496625399"/>
      <w:r w:rsidRPr="00234806">
        <w:rPr>
          <w:rFonts w:cs="Tahoma"/>
          <w:color w:val="auto"/>
          <w:lang w:val="el-GR"/>
        </w:rPr>
        <w:t>ΠΑΡΑΡΤΗΜΑ Ι – Αναλυτική Περιγραφή Φυσικού και Οικονομικού Αντικειμένου της Σύμβασης</w:t>
      </w:r>
      <w:bookmarkEnd w:id="275"/>
      <w:bookmarkEnd w:id="276"/>
      <w:r w:rsidRPr="00234806">
        <w:rPr>
          <w:rFonts w:cs="Tahoma"/>
          <w:color w:val="auto"/>
          <w:lang w:val="el-GR"/>
        </w:rPr>
        <w:t xml:space="preserve"> </w:t>
      </w:r>
      <w:bookmarkEnd w:id="277"/>
    </w:p>
    <w:p w14:paraId="1C12AAC2" w14:textId="6553FDC5" w:rsidR="00EE109D" w:rsidRPr="003779F6" w:rsidRDefault="00A22261" w:rsidP="003E46EC">
      <w:pPr>
        <w:pStyle w:val="3"/>
        <w:numPr>
          <w:ilvl w:val="0"/>
          <w:numId w:val="21"/>
        </w:numPr>
        <w:rPr>
          <w:lang w:val="el-GR"/>
        </w:rPr>
      </w:pPr>
      <w:bookmarkStart w:id="278" w:name="_Toc112836365"/>
      <w:r w:rsidRPr="00EF2204">
        <w:rPr>
          <w:lang w:val="el-GR"/>
        </w:rPr>
        <w:t>Π</w:t>
      </w:r>
      <w:r>
        <w:rPr>
          <w:lang w:val="el-GR"/>
        </w:rPr>
        <w:t>εριβάλλον της Σύμβασης</w:t>
      </w:r>
      <w:bookmarkStart w:id="279" w:name="_Toc516836612"/>
      <w:bookmarkStart w:id="280" w:name="_Toc45706959"/>
      <w:bookmarkStart w:id="281" w:name="_Toc46478230"/>
      <w:bookmarkEnd w:id="278"/>
    </w:p>
    <w:p w14:paraId="132D9764" w14:textId="77777777" w:rsidR="004D1C23" w:rsidRPr="00EF2204" w:rsidRDefault="004D1C23" w:rsidP="003E46EC">
      <w:pPr>
        <w:pStyle w:val="4"/>
        <w:numPr>
          <w:ilvl w:val="1"/>
          <w:numId w:val="14"/>
        </w:numPr>
        <w:tabs>
          <w:tab w:val="left" w:pos="993"/>
        </w:tabs>
        <w:ind w:left="993" w:hanging="567"/>
        <w:rPr>
          <w:rFonts w:eastAsia="SimSun" w:cs="Tahoma"/>
          <w:szCs w:val="22"/>
          <w:lang w:val="el-GR"/>
        </w:rPr>
      </w:pPr>
      <w:bookmarkStart w:id="282" w:name="_Toc112836366"/>
      <w:r w:rsidRPr="00EF2204">
        <w:rPr>
          <w:rFonts w:eastAsia="SimSun" w:cs="Tahoma"/>
          <w:szCs w:val="22"/>
          <w:lang w:val="el-GR"/>
        </w:rPr>
        <w:t>Εμπλεκόμενοι στην υλοποίηση της Σύμβασης</w:t>
      </w:r>
      <w:bookmarkEnd w:id="279"/>
      <w:bookmarkEnd w:id="280"/>
      <w:bookmarkEnd w:id="281"/>
      <w:bookmarkEnd w:id="282"/>
    </w:p>
    <w:p w14:paraId="6E76043B" w14:textId="77777777" w:rsidR="003779F6" w:rsidRPr="00865504" w:rsidRDefault="003779F6" w:rsidP="00865504">
      <w:pPr>
        <w:rPr>
          <w:lang w:val="el-GR"/>
        </w:rPr>
      </w:pPr>
      <w:bookmarkStart w:id="283" w:name="_Ref51336725"/>
      <w:bookmarkStart w:id="284" w:name="_Toc53671308"/>
      <w:r w:rsidRPr="00865504">
        <w:rPr>
          <w:lang w:val="el-GR"/>
        </w:rPr>
        <w:t>Για την υλοποίηση του Έργου της παρούσας Διακήρυξης εμπλέκονται οι ακόλουθοι:</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2530"/>
        <w:gridCol w:w="3928"/>
      </w:tblGrid>
      <w:tr w:rsidR="003779F6" w:rsidRPr="00DC7A23" w14:paraId="5CBC9B05" w14:textId="77777777" w:rsidTr="00835D3F">
        <w:tc>
          <w:tcPr>
            <w:tcW w:w="3397" w:type="dxa"/>
          </w:tcPr>
          <w:p w14:paraId="408D377B" w14:textId="25382405" w:rsidR="003779F6" w:rsidRPr="000E4A12" w:rsidRDefault="003779F6" w:rsidP="00835D3F">
            <w:pPr>
              <w:widowControl w:val="0"/>
              <w:spacing w:after="0"/>
              <w:rPr>
                <w:lang w:val="el-GR"/>
              </w:rPr>
            </w:pPr>
          </w:p>
        </w:tc>
        <w:tc>
          <w:tcPr>
            <w:tcW w:w="2530" w:type="dxa"/>
            <w:vAlign w:val="center"/>
          </w:tcPr>
          <w:p w14:paraId="049640D4" w14:textId="7B15FBF8" w:rsidR="003779F6" w:rsidRPr="00234806" w:rsidRDefault="003779F6" w:rsidP="00835D3F">
            <w:pPr>
              <w:widowControl w:val="0"/>
              <w:spacing w:after="0"/>
              <w:rPr>
                <w:highlight w:val="yellow"/>
                <w:lang w:val="el-GR"/>
              </w:rPr>
            </w:pPr>
          </w:p>
        </w:tc>
        <w:tc>
          <w:tcPr>
            <w:tcW w:w="3928" w:type="dxa"/>
            <w:vAlign w:val="center"/>
          </w:tcPr>
          <w:p w14:paraId="1341C203" w14:textId="6D2913FF" w:rsidR="003779F6" w:rsidRPr="00234806" w:rsidRDefault="003779F6" w:rsidP="00835D3F">
            <w:pPr>
              <w:widowControl w:val="0"/>
              <w:spacing w:after="0"/>
              <w:rPr>
                <w:lang w:val="el-GR"/>
              </w:rPr>
            </w:pPr>
          </w:p>
        </w:tc>
      </w:tr>
      <w:tr w:rsidR="003779F6" w14:paraId="430F7AC5" w14:textId="77777777" w:rsidTr="00835D3F">
        <w:tc>
          <w:tcPr>
            <w:tcW w:w="3397" w:type="dxa"/>
            <w:vAlign w:val="center"/>
          </w:tcPr>
          <w:p w14:paraId="4A93F5EB" w14:textId="77777777" w:rsidR="003779F6" w:rsidRPr="000E4A12" w:rsidRDefault="003779F6" w:rsidP="00835D3F">
            <w:pPr>
              <w:widowControl w:val="0"/>
              <w:spacing w:after="0"/>
              <w:rPr>
                <w:lang w:val="el-GR"/>
              </w:rPr>
            </w:pPr>
            <w:r w:rsidRPr="000E4A12">
              <w:rPr>
                <w:lang w:val="el-GR"/>
              </w:rPr>
              <w:t>Φορέας Υλοποίησης</w:t>
            </w:r>
          </w:p>
        </w:tc>
        <w:tc>
          <w:tcPr>
            <w:tcW w:w="2530" w:type="dxa"/>
            <w:vAlign w:val="center"/>
          </w:tcPr>
          <w:p w14:paraId="294E0FD0" w14:textId="681CAD27" w:rsidR="003779F6" w:rsidRPr="000E4A12" w:rsidRDefault="003779F6" w:rsidP="00835D3F">
            <w:pPr>
              <w:widowControl w:val="0"/>
              <w:spacing w:after="0"/>
              <w:rPr>
                <w:highlight w:val="black"/>
                <w:lang w:val="el-GR"/>
              </w:rPr>
            </w:pPr>
            <w:r w:rsidRPr="000E4A12">
              <w:rPr>
                <w:lang w:val="el-GR"/>
              </w:rPr>
              <w:t xml:space="preserve">Κοινωνία της Πληροφορίας </w:t>
            </w:r>
            <w:r w:rsidR="000E4A12" w:rsidRPr="000E4A12">
              <w:rPr>
                <w:lang w:val="el-GR"/>
              </w:rPr>
              <w:t>Μ.</w:t>
            </w:r>
            <w:r w:rsidRPr="000E4A12">
              <w:rPr>
                <w:lang w:val="el-GR"/>
              </w:rPr>
              <w:t>Α.Ε</w:t>
            </w:r>
            <w:r w:rsidR="000E4A12" w:rsidRPr="000E4A12">
              <w:rPr>
                <w:lang w:val="el-GR"/>
              </w:rPr>
              <w:t>.</w:t>
            </w:r>
          </w:p>
        </w:tc>
        <w:tc>
          <w:tcPr>
            <w:tcW w:w="3928" w:type="dxa"/>
            <w:vAlign w:val="center"/>
          </w:tcPr>
          <w:p w14:paraId="32C1776E" w14:textId="77777777" w:rsidR="003779F6" w:rsidRDefault="003779F6" w:rsidP="00835D3F">
            <w:pPr>
              <w:widowControl w:val="0"/>
              <w:spacing w:after="0"/>
            </w:pPr>
            <w:proofErr w:type="spellStart"/>
            <w:r>
              <w:t>Βλ</w:t>
            </w:r>
            <w:proofErr w:type="spellEnd"/>
            <w:r>
              <w:t>. Παρ. 1.1</w:t>
            </w:r>
          </w:p>
        </w:tc>
      </w:tr>
      <w:tr w:rsidR="003779F6" w14:paraId="3400B85F" w14:textId="77777777" w:rsidTr="00835D3F">
        <w:tc>
          <w:tcPr>
            <w:tcW w:w="3397" w:type="dxa"/>
            <w:vAlign w:val="center"/>
          </w:tcPr>
          <w:p w14:paraId="43E5C02B" w14:textId="77777777" w:rsidR="003779F6" w:rsidRPr="000E4A12" w:rsidRDefault="003779F6" w:rsidP="00835D3F">
            <w:pPr>
              <w:widowControl w:val="0"/>
              <w:spacing w:after="0"/>
              <w:rPr>
                <w:lang w:val="el-GR"/>
              </w:rPr>
            </w:pPr>
            <w:r w:rsidRPr="000E4A12">
              <w:rPr>
                <w:lang w:val="el-GR"/>
              </w:rPr>
              <w:t>Φορέας Χρηματοδότησης</w:t>
            </w:r>
          </w:p>
        </w:tc>
        <w:tc>
          <w:tcPr>
            <w:tcW w:w="2530" w:type="dxa"/>
            <w:vAlign w:val="center"/>
          </w:tcPr>
          <w:p w14:paraId="6009FAF9" w14:textId="77777777" w:rsidR="003779F6" w:rsidRPr="000E4A12" w:rsidRDefault="003779F6" w:rsidP="00835D3F">
            <w:pPr>
              <w:widowControl w:val="0"/>
              <w:spacing w:after="0"/>
              <w:rPr>
                <w:lang w:val="el-GR"/>
              </w:rPr>
            </w:pPr>
            <w:r w:rsidRPr="000E4A12">
              <w:rPr>
                <w:lang w:val="el-GR"/>
              </w:rPr>
              <w:t>Υπουργείο Ψηφιακής Διακυβέρνησης</w:t>
            </w:r>
          </w:p>
        </w:tc>
        <w:tc>
          <w:tcPr>
            <w:tcW w:w="3928" w:type="dxa"/>
            <w:vAlign w:val="center"/>
          </w:tcPr>
          <w:p w14:paraId="79EE1BFD" w14:textId="77777777" w:rsidR="003779F6" w:rsidRPr="007A6B2A" w:rsidRDefault="009C550C" w:rsidP="00835D3F">
            <w:pPr>
              <w:widowControl w:val="0"/>
              <w:spacing w:after="0"/>
              <w:rPr>
                <w:u w:val="single"/>
                <w:lang w:val="el-GR"/>
              </w:rPr>
            </w:pPr>
            <w:hyperlink r:id="rId31">
              <w:r w:rsidR="003779F6">
                <w:rPr>
                  <w:color w:val="0000FF"/>
                  <w:u w:val="single"/>
                </w:rPr>
                <w:t>www</w:t>
              </w:r>
              <w:r w:rsidR="003779F6" w:rsidRPr="007A6B2A">
                <w:rPr>
                  <w:color w:val="0000FF"/>
                  <w:u w:val="single"/>
                  <w:lang w:val="el-GR"/>
                </w:rPr>
                <w:t>.</w:t>
              </w:r>
              <w:proofErr w:type="spellStart"/>
              <w:r w:rsidR="003779F6">
                <w:rPr>
                  <w:color w:val="0000FF"/>
                  <w:u w:val="single"/>
                </w:rPr>
                <w:t>mindigital</w:t>
              </w:r>
              <w:proofErr w:type="spellEnd"/>
              <w:r w:rsidR="003779F6" w:rsidRPr="007A6B2A">
                <w:rPr>
                  <w:color w:val="0000FF"/>
                  <w:u w:val="single"/>
                  <w:lang w:val="el-GR"/>
                </w:rPr>
                <w:t>.</w:t>
              </w:r>
              <w:r w:rsidR="003779F6">
                <w:rPr>
                  <w:color w:val="0000FF"/>
                  <w:u w:val="single"/>
                </w:rPr>
                <w:t>gr</w:t>
              </w:r>
            </w:hyperlink>
          </w:p>
          <w:p w14:paraId="3EB4AA94" w14:textId="77777777" w:rsidR="003779F6" w:rsidRDefault="003779F6" w:rsidP="00835D3F">
            <w:pPr>
              <w:widowControl w:val="0"/>
              <w:spacing w:after="0"/>
            </w:pPr>
            <w:r w:rsidRPr="007A6B2A">
              <w:rPr>
                <w:lang w:val="el-GR"/>
              </w:rPr>
              <w:t xml:space="preserve">Βλ. Παρ. </w:t>
            </w:r>
            <w:r>
              <w:t>‎1.1.2</w:t>
            </w:r>
          </w:p>
        </w:tc>
      </w:tr>
      <w:tr w:rsidR="003779F6" w14:paraId="6C9E5118" w14:textId="77777777" w:rsidTr="00835D3F">
        <w:tc>
          <w:tcPr>
            <w:tcW w:w="3397" w:type="dxa"/>
            <w:vAlign w:val="center"/>
          </w:tcPr>
          <w:p w14:paraId="1AADEEBA" w14:textId="77777777" w:rsidR="003779F6" w:rsidRPr="000E4A12" w:rsidRDefault="003779F6" w:rsidP="00835D3F">
            <w:pPr>
              <w:widowControl w:val="0"/>
              <w:spacing w:after="0"/>
              <w:rPr>
                <w:lang w:val="el-GR"/>
              </w:rPr>
            </w:pPr>
            <w:r w:rsidRPr="000E4A12">
              <w:rPr>
                <w:lang w:val="el-GR"/>
              </w:rPr>
              <w:t>Κύριος του Έργου</w:t>
            </w:r>
          </w:p>
        </w:tc>
        <w:tc>
          <w:tcPr>
            <w:tcW w:w="2530" w:type="dxa"/>
            <w:vAlign w:val="center"/>
          </w:tcPr>
          <w:p w14:paraId="1DAC23B9" w14:textId="77777777" w:rsidR="003779F6" w:rsidRPr="000E4A12" w:rsidRDefault="003779F6" w:rsidP="00835D3F">
            <w:pPr>
              <w:widowControl w:val="0"/>
              <w:spacing w:after="0"/>
              <w:rPr>
                <w:lang w:val="el-GR"/>
              </w:rPr>
            </w:pPr>
            <w:r w:rsidRPr="000E4A12">
              <w:rPr>
                <w:lang w:val="el-GR"/>
              </w:rPr>
              <w:t>Υπουργείο Ψηφιακής Διακυβέρνησης</w:t>
            </w:r>
          </w:p>
        </w:tc>
        <w:tc>
          <w:tcPr>
            <w:tcW w:w="3928" w:type="dxa"/>
          </w:tcPr>
          <w:p w14:paraId="6FE334FD" w14:textId="77777777" w:rsidR="003779F6" w:rsidRPr="007A6B2A" w:rsidRDefault="009C550C" w:rsidP="00835D3F">
            <w:pPr>
              <w:widowControl w:val="0"/>
              <w:spacing w:after="0"/>
              <w:rPr>
                <w:lang w:val="el-GR"/>
              </w:rPr>
            </w:pPr>
            <w:hyperlink r:id="rId32">
              <w:r w:rsidR="003779F6">
                <w:rPr>
                  <w:color w:val="0000FF"/>
                  <w:u w:val="single"/>
                </w:rPr>
                <w:t>www</w:t>
              </w:r>
              <w:r w:rsidR="003779F6" w:rsidRPr="007A6B2A">
                <w:rPr>
                  <w:color w:val="0000FF"/>
                  <w:u w:val="single"/>
                  <w:lang w:val="el-GR"/>
                </w:rPr>
                <w:t>.</w:t>
              </w:r>
              <w:proofErr w:type="spellStart"/>
              <w:r w:rsidR="003779F6">
                <w:rPr>
                  <w:color w:val="0000FF"/>
                  <w:u w:val="single"/>
                </w:rPr>
                <w:t>gsis</w:t>
              </w:r>
              <w:proofErr w:type="spellEnd"/>
              <w:r w:rsidR="003779F6" w:rsidRPr="007A6B2A">
                <w:rPr>
                  <w:color w:val="0000FF"/>
                  <w:u w:val="single"/>
                  <w:lang w:val="el-GR"/>
                </w:rPr>
                <w:t>.</w:t>
              </w:r>
              <w:r w:rsidR="003779F6">
                <w:rPr>
                  <w:color w:val="0000FF"/>
                  <w:u w:val="single"/>
                </w:rPr>
                <w:t>gr</w:t>
              </w:r>
            </w:hyperlink>
            <w:r w:rsidR="003779F6" w:rsidRPr="007A6B2A">
              <w:rPr>
                <w:lang w:val="el-GR"/>
              </w:rPr>
              <w:t xml:space="preserve"> </w:t>
            </w:r>
          </w:p>
          <w:p w14:paraId="7A74C45E" w14:textId="77777777" w:rsidR="003779F6" w:rsidRDefault="003779F6" w:rsidP="00835D3F">
            <w:pPr>
              <w:widowControl w:val="0"/>
              <w:spacing w:after="0"/>
            </w:pPr>
            <w:r w:rsidRPr="007A6B2A">
              <w:rPr>
                <w:lang w:val="el-GR"/>
              </w:rPr>
              <w:t xml:space="preserve">Βλ. Παρ. </w:t>
            </w:r>
            <w:r>
              <w:t>‎1.1.3</w:t>
            </w:r>
          </w:p>
        </w:tc>
      </w:tr>
      <w:tr w:rsidR="003779F6" w14:paraId="50C61336" w14:textId="77777777" w:rsidTr="00835D3F">
        <w:tc>
          <w:tcPr>
            <w:tcW w:w="3397" w:type="dxa"/>
            <w:vAlign w:val="center"/>
          </w:tcPr>
          <w:p w14:paraId="1099E4CE" w14:textId="5BF11ED0" w:rsidR="003779F6" w:rsidRPr="000E4A12" w:rsidRDefault="00DA1F04" w:rsidP="00835D3F">
            <w:pPr>
              <w:widowControl w:val="0"/>
              <w:spacing w:after="0"/>
              <w:rPr>
                <w:lang w:val="el-GR"/>
              </w:rPr>
            </w:pPr>
            <w:r w:rsidRPr="000E4A12">
              <w:rPr>
                <w:lang w:val="el-GR"/>
              </w:rPr>
              <w:t>Φορέας</w:t>
            </w:r>
            <w:r w:rsidR="003779F6" w:rsidRPr="000E4A12">
              <w:rPr>
                <w:lang w:val="el-GR"/>
              </w:rPr>
              <w:t xml:space="preserve"> Λειτουργίας του Έργου</w:t>
            </w:r>
          </w:p>
        </w:tc>
        <w:tc>
          <w:tcPr>
            <w:tcW w:w="2530" w:type="dxa"/>
            <w:vAlign w:val="center"/>
          </w:tcPr>
          <w:p w14:paraId="7AEB79A4" w14:textId="4C37F118" w:rsidR="003779F6" w:rsidRPr="00234806" w:rsidRDefault="00A81000" w:rsidP="00835D3F">
            <w:pPr>
              <w:widowControl w:val="0"/>
              <w:spacing w:after="0"/>
              <w:rPr>
                <w:lang w:val="el-GR"/>
              </w:rPr>
            </w:pPr>
            <w:r w:rsidRPr="000E4A12">
              <w:rPr>
                <w:lang w:val="el-GR"/>
              </w:rPr>
              <w:t>Υπουργείο Ψηφιακής Διακυβέρνησης</w:t>
            </w:r>
            <w:r w:rsidRPr="0029319A">
              <w:rPr>
                <w:lang w:val="el-GR"/>
              </w:rPr>
              <w:t xml:space="preserve"> </w:t>
            </w:r>
          </w:p>
          <w:p w14:paraId="36A67B5F" w14:textId="5847DB6F" w:rsidR="003779F6" w:rsidRPr="00234806" w:rsidRDefault="00A81000" w:rsidP="00835D3F">
            <w:pPr>
              <w:widowControl w:val="0"/>
              <w:spacing w:after="0"/>
              <w:rPr>
                <w:lang w:val="el-GR"/>
              </w:rPr>
            </w:pPr>
            <w:r w:rsidRPr="00234806">
              <w:rPr>
                <w:lang w:val="el-GR"/>
              </w:rPr>
              <w:t xml:space="preserve"> </w:t>
            </w:r>
            <w:r w:rsidRPr="0029319A">
              <w:rPr>
                <w:lang w:val="el-GR"/>
              </w:rPr>
              <w:t xml:space="preserve"> </w:t>
            </w:r>
          </w:p>
        </w:tc>
        <w:tc>
          <w:tcPr>
            <w:tcW w:w="3928" w:type="dxa"/>
          </w:tcPr>
          <w:p w14:paraId="2BD7A97B" w14:textId="77777777" w:rsidR="003779F6" w:rsidRPr="007A6B2A" w:rsidRDefault="009C550C" w:rsidP="00835D3F">
            <w:pPr>
              <w:widowControl w:val="0"/>
              <w:spacing w:after="0"/>
              <w:rPr>
                <w:lang w:val="el-GR"/>
              </w:rPr>
            </w:pPr>
            <w:hyperlink r:id="rId33">
              <w:r w:rsidR="003779F6">
                <w:rPr>
                  <w:color w:val="0000FF"/>
                  <w:u w:val="single"/>
                </w:rPr>
                <w:t>www</w:t>
              </w:r>
              <w:r w:rsidR="003779F6" w:rsidRPr="007A6B2A">
                <w:rPr>
                  <w:color w:val="0000FF"/>
                  <w:u w:val="single"/>
                  <w:lang w:val="el-GR"/>
                </w:rPr>
                <w:t>.</w:t>
              </w:r>
              <w:proofErr w:type="spellStart"/>
              <w:r w:rsidR="003779F6">
                <w:rPr>
                  <w:color w:val="0000FF"/>
                  <w:u w:val="single"/>
                </w:rPr>
                <w:t>gsis</w:t>
              </w:r>
              <w:proofErr w:type="spellEnd"/>
              <w:r w:rsidR="003779F6" w:rsidRPr="007A6B2A">
                <w:rPr>
                  <w:color w:val="0000FF"/>
                  <w:u w:val="single"/>
                  <w:lang w:val="el-GR"/>
                </w:rPr>
                <w:t>.</w:t>
              </w:r>
              <w:r w:rsidR="003779F6">
                <w:rPr>
                  <w:color w:val="0000FF"/>
                  <w:u w:val="single"/>
                </w:rPr>
                <w:t>gr</w:t>
              </w:r>
            </w:hyperlink>
            <w:r w:rsidR="003779F6" w:rsidRPr="007A6B2A">
              <w:rPr>
                <w:lang w:val="el-GR"/>
              </w:rPr>
              <w:t xml:space="preserve"> </w:t>
            </w:r>
          </w:p>
          <w:p w14:paraId="0B8D8F7B" w14:textId="77777777" w:rsidR="003779F6" w:rsidRDefault="003779F6" w:rsidP="00835D3F">
            <w:pPr>
              <w:widowControl w:val="0"/>
              <w:spacing w:after="0"/>
            </w:pPr>
            <w:r w:rsidRPr="007A6B2A">
              <w:rPr>
                <w:lang w:val="el-GR"/>
              </w:rPr>
              <w:t xml:space="preserve">Βλ. Παρ. </w:t>
            </w:r>
            <w:r>
              <w:t>‎1.1.3</w:t>
            </w:r>
          </w:p>
        </w:tc>
      </w:tr>
      <w:tr w:rsidR="003779F6" w14:paraId="29D93494" w14:textId="77777777" w:rsidTr="00835D3F">
        <w:tc>
          <w:tcPr>
            <w:tcW w:w="3397" w:type="dxa"/>
            <w:vAlign w:val="center"/>
          </w:tcPr>
          <w:p w14:paraId="59DBDAED" w14:textId="77777777" w:rsidR="003779F6" w:rsidRPr="007A6B2A" w:rsidRDefault="003779F6" w:rsidP="00835D3F">
            <w:pPr>
              <w:widowControl w:val="0"/>
              <w:spacing w:after="0"/>
              <w:rPr>
                <w:lang w:val="el-GR"/>
              </w:rPr>
            </w:pPr>
            <w:r w:rsidRPr="007A6B2A">
              <w:rPr>
                <w:lang w:val="el-GR"/>
              </w:rPr>
              <w:t>Όργανα &amp; Επιτροπές Παρακολούθησης, Διακυβέρνησης και Ελέγχου του Έργου</w:t>
            </w:r>
          </w:p>
        </w:tc>
        <w:tc>
          <w:tcPr>
            <w:tcW w:w="2530" w:type="dxa"/>
            <w:vAlign w:val="center"/>
          </w:tcPr>
          <w:p w14:paraId="626AADE8" w14:textId="77777777" w:rsidR="003779F6" w:rsidRDefault="003779F6" w:rsidP="00835D3F">
            <w:pPr>
              <w:widowControl w:val="0"/>
              <w:spacing w:after="0"/>
            </w:pPr>
            <w:r>
              <w:t>-</w:t>
            </w:r>
          </w:p>
        </w:tc>
        <w:tc>
          <w:tcPr>
            <w:tcW w:w="3928" w:type="dxa"/>
            <w:vAlign w:val="center"/>
          </w:tcPr>
          <w:p w14:paraId="319E8821" w14:textId="77777777" w:rsidR="003779F6" w:rsidRDefault="003779F6" w:rsidP="00835D3F">
            <w:pPr>
              <w:widowControl w:val="0"/>
              <w:spacing w:after="0"/>
            </w:pPr>
            <w:proofErr w:type="spellStart"/>
            <w:r>
              <w:t>Βλ</w:t>
            </w:r>
            <w:proofErr w:type="spellEnd"/>
            <w:r>
              <w:t>. Παρ. 1.1.4</w:t>
            </w:r>
          </w:p>
        </w:tc>
      </w:tr>
    </w:tbl>
    <w:p w14:paraId="2A8E12F2" w14:textId="77777777" w:rsidR="00556A23" w:rsidRPr="000E4A12" w:rsidRDefault="00556A23" w:rsidP="003E46EC">
      <w:pPr>
        <w:pStyle w:val="5"/>
        <w:numPr>
          <w:ilvl w:val="2"/>
          <w:numId w:val="22"/>
        </w:numPr>
        <w:ind w:left="1701" w:hanging="708"/>
        <w:rPr>
          <w:rFonts w:eastAsia="SimSun" w:cs="Tahoma"/>
          <w:bCs/>
          <w:lang w:val="el-GR"/>
        </w:rPr>
      </w:pPr>
      <w:r w:rsidRPr="000E4A12">
        <w:rPr>
          <w:rFonts w:eastAsia="SimSun" w:cs="Tahoma"/>
          <w:bCs/>
          <w:lang w:val="el-GR"/>
        </w:rPr>
        <w:t>Φορέας Υλοποίησης – Αναθέτουσα Αρχή</w:t>
      </w:r>
      <w:bookmarkEnd w:id="283"/>
      <w:bookmarkEnd w:id="284"/>
      <w:r w:rsidRPr="000E4A12">
        <w:rPr>
          <w:rFonts w:eastAsia="SimSun" w:cs="Tahoma"/>
          <w:bCs/>
          <w:lang w:val="el-GR"/>
        </w:rPr>
        <w:t xml:space="preserve"> </w:t>
      </w:r>
    </w:p>
    <w:p w14:paraId="7529A7A9" w14:textId="77777777" w:rsidR="003779F6" w:rsidRPr="003779F6" w:rsidRDefault="003779F6" w:rsidP="003779F6">
      <w:pPr>
        <w:spacing w:after="60"/>
        <w:rPr>
          <w:lang w:val="el-GR"/>
        </w:rPr>
      </w:pPr>
      <w:r w:rsidRPr="003779F6">
        <w:rPr>
          <w:lang w:val="el-GR"/>
        </w:rPr>
        <w:t>Η «</w:t>
      </w:r>
      <w:r w:rsidRPr="003779F6">
        <w:rPr>
          <w:b/>
          <w:lang w:val="el-GR"/>
        </w:rPr>
        <w:t>Κοινωνία της Πληροφορίας Μ.Α.Ε.</w:t>
      </w:r>
      <w:r w:rsidRPr="003779F6">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t>N</w:t>
      </w:r>
      <w:r w:rsidRPr="003779F6">
        <w:rPr>
          <w:lang w:val="el-GR"/>
        </w:rPr>
        <w:t xml:space="preserve">. 3429/2005 στο πλαίσιο των διατάξεων του </w:t>
      </w:r>
      <w:r>
        <w:t>N</w:t>
      </w:r>
      <w:r w:rsidRPr="003779F6">
        <w:rPr>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A11E485" w14:textId="77777777" w:rsidR="003779F6" w:rsidRPr="003779F6" w:rsidRDefault="003779F6" w:rsidP="003779F6">
      <w:pPr>
        <w:spacing w:after="60"/>
        <w:rPr>
          <w:lang w:val="el-GR"/>
        </w:rPr>
      </w:pPr>
      <w:r w:rsidRPr="003779F6">
        <w:rPr>
          <w:lang w:val="el-GR"/>
        </w:rPr>
        <w:t>Βασικός σκοπός της Εταιρείας, όπως ορίζεται στην τελευταία τροποποίηση του καταστατικού αυτής (ΦΕΚ 343/Β/07-02-2020), είναι:</w:t>
      </w:r>
    </w:p>
    <w:p w14:paraId="7B78B255" w14:textId="77777777" w:rsidR="003779F6" w:rsidRPr="003779F6" w:rsidRDefault="003779F6" w:rsidP="003779F6">
      <w:pPr>
        <w:spacing w:after="60"/>
        <w:rPr>
          <w:lang w:val="el-GR"/>
        </w:rPr>
      </w:pPr>
      <w:r w:rsidRPr="003779F6">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3779F6">
        <w:rPr>
          <w:lang w:val="el-GR"/>
        </w:rPr>
        <w:t>ενωσιακούς</w:t>
      </w:r>
      <w:proofErr w:type="spellEnd"/>
      <w:r w:rsidRPr="003779F6">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05E55EC" w14:textId="77777777" w:rsidR="003779F6" w:rsidRPr="003779F6" w:rsidRDefault="003779F6" w:rsidP="003779F6">
      <w:pPr>
        <w:spacing w:after="60"/>
        <w:rPr>
          <w:lang w:val="el-GR"/>
        </w:rPr>
      </w:pPr>
      <w:r w:rsidRPr="003779F6">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3779F6">
        <w:rPr>
          <w:lang w:val="el-GR"/>
        </w:rPr>
        <w:t>ενωσιακούς</w:t>
      </w:r>
      <w:proofErr w:type="spellEnd"/>
      <w:r w:rsidRPr="003779F6">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E132012" w14:textId="77777777" w:rsidR="003779F6" w:rsidRPr="003779F6" w:rsidRDefault="003779F6" w:rsidP="003779F6">
      <w:pPr>
        <w:spacing w:after="60"/>
        <w:rPr>
          <w:lang w:val="el-GR"/>
        </w:rPr>
      </w:pPr>
      <w:r w:rsidRPr="003779F6">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EC20424" w14:textId="77777777" w:rsidR="003779F6" w:rsidRPr="003779F6" w:rsidRDefault="003779F6" w:rsidP="003779F6">
      <w:pPr>
        <w:spacing w:after="60"/>
        <w:rPr>
          <w:lang w:val="el-GR"/>
        </w:rPr>
      </w:pPr>
      <w:r w:rsidRPr="003779F6">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425BC5B" w14:textId="77777777" w:rsidR="003779F6" w:rsidRPr="003779F6" w:rsidRDefault="003779F6" w:rsidP="003779F6">
      <w:pPr>
        <w:spacing w:after="60"/>
        <w:rPr>
          <w:lang w:val="el-GR"/>
        </w:rPr>
      </w:pPr>
      <w:r w:rsidRPr="003779F6">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6B7E2BF" w14:textId="77777777" w:rsidR="003779F6" w:rsidRPr="003779F6" w:rsidRDefault="003779F6" w:rsidP="003779F6">
      <w:pPr>
        <w:spacing w:after="60"/>
        <w:rPr>
          <w:lang w:val="el-GR"/>
        </w:rPr>
      </w:pPr>
      <w:proofErr w:type="spellStart"/>
      <w:r w:rsidRPr="003779F6">
        <w:rPr>
          <w:lang w:val="el-GR"/>
        </w:rPr>
        <w:t>στ</w:t>
      </w:r>
      <w:proofErr w:type="spellEnd"/>
      <w:r w:rsidRPr="003779F6">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779F6">
        <w:rPr>
          <w:lang w:val="el-GR"/>
        </w:rPr>
        <w:t>ενωσιακή</w:t>
      </w:r>
      <w:proofErr w:type="spellEnd"/>
      <w:r w:rsidRPr="003779F6">
        <w:rPr>
          <w:lang w:val="el-GR"/>
        </w:rPr>
        <w:t xml:space="preserve"> ή/και εθνική) ύστερα από αίτηση του φορέα και υπογραφή σχετικής προγραμματικής συμφωνίας με την εταιρεία.</w:t>
      </w:r>
    </w:p>
    <w:p w14:paraId="1782A49D" w14:textId="77777777" w:rsidR="003779F6" w:rsidRPr="003779F6" w:rsidRDefault="003779F6" w:rsidP="003779F6">
      <w:pPr>
        <w:spacing w:after="60"/>
        <w:rPr>
          <w:lang w:val="el-GR"/>
        </w:rPr>
      </w:pPr>
      <w:r w:rsidRPr="003779F6">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9F1CBBE" w14:textId="77777777" w:rsidR="003779F6" w:rsidRPr="003779F6" w:rsidRDefault="003779F6" w:rsidP="003779F6">
      <w:pPr>
        <w:spacing w:after="60"/>
        <w:rPr>
          <w:lang w:val="el-GR"/>
        </w:rPr>
      </w:pPr>
      <w:r w:rsidRPr="003779F6">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779F6">
        <w:rPr>
          <w:lang w:val="el-GR"/>
        </w:rPr>
        <w:t>ενωσιακούς</w:t>
      </w:r>
      <w:proofErr w:type="spellEnd"/>
      <w:r w:rsidRPr="003779F6">
        <w:rPr>
          <w:lang w:val="el-GR"/>
        </w:rPr>
        <w:t xml:space="preserve"> ή/και εθνικούς πόρους ή/ και μέσω του Προγράμματος Δημοσίων Επενδύσεων. </w:t>
      </w:r>
    </w:p>
    <w:p w14:paraId="65E36411" w14:textId="77777777" w:rsidR="003779F6" w:rsidRDefault="003779F6" w:rsidP="003779F6">
      <w:pPr>
        <w:spacing w:after="60"/>
        <w:rPr>
          <w:lang w:val="el-GR"/>
        </w:rPr>
      </w:pPr>
      <w:r w:rsidRPr="003779F6">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B61AC6" w14:textId="4F2BFF06" w:rsidR="003779F6" w:rsidRPr="003779F6" w:rsidRDefault="003779F6" w:rsidP="003779F6">
      <w:pPr>
        <w:spacing w:after="60"/>
        <w:rPr>
          <w:lang w:val="el-GR"/>
        </w:rPr>
      </w:pPr>
      <w:r w:rsidRPr="003779F6">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3779F6">
        <w:rPr>
          <w:lang w:val="el-GR"/>
        </w:rPr>
        <w:t>διέπεται</w:t>
      </w:r>
      <w:proofErr w:type="spellEnd"/>
      <w:r w:rsidRPr="003779F6">
        <w:rPr>
          <w:lang w:val="el-GR"/>
        </w:rPr>
        <w:t xml:space="preserve"> από τεχνολογίες πληροφορικής και ηλεκτρονικών επικοινωνιών. </w:t>
      </w:r>
    </w:p>
    <w:p w14:paraId="512E04A8" w14:textId="77777777" w:rsidR="003779F6" w:rsidRPr="003779F6" w:rsidRDefault="003779F6" w:rsidP="003779F6">
      <w:pPr>
        <w:spacing w:after="60"/>
        <w:rPr>
          <w:lang w:val="el-GR"/>
        </w:rPr>
      </w:pPr>
      <w:proofErr w:type="spellStart"/>
      <w:r w:rsidRPr="003779F6">
        <w:rPr>
          <w:lang w:val="el-GR"/>
        </w:rPr>
        <w:t>ια</w:t>
      </w:r>
      <w:proofErr w:type="spellEnd"/>
      <w:r w:rsidRPr="003779F6">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77777777" w:rsidR="00556A23" w:rsidRPr="003779F6" w:rsidRDefault="00556A23" w:rsidP="00EF2204">
      <w:pPr>
        <w:ind w:left="1701" w:hanging="708"/>
        <w:rPr>
          <w:rFonts w:eastAsia="SimSun"/>
          <w:lang w:val="el-GR"/>
        </w:rPr>
      </w:pPr>
    </w:p>
    <w:p w14:paraId="7C31C1D1" w14:textId="77777777" w:rsidR="00556A23" w:rsidRPr="000E4A12" w:rsidRDefault="00556A23" w:rsidP="003E46EC">
      <w:pPr>
        <w:pStyle w:val="5"/>
        <w:numPr>
          <w:ilvl w:val="2"/>
          <w:numId w:val="22"/>
        </w:numPr>
        <w:ind w:left="1701" w:hanging="708"/>
        <w:rPr>
          <w:rFonts w:eastAsia="SimSun" w:cs="Tahoma"/>
          <w:bCs/>
          <w:lang w:val="el-GR"/>
        </w:rPr>
      </w:pPr>
      <w:bookmarkStart w:id="285" w:name="_Ref55370316"/>
      <w:r w:rsidRPr="000E4A12">
        <w:rPr>
          <w:rFonts w:eastAsia="SimSun" w:cs="Tahoma"/>
          <w:bCs/>
          <w:lang w:val="el-GR"/>
        </w:rPr>
        <w:t>Φορέας Χρηματοδότησης</w:t>
      </w:r>
      <w:bookmarkEnd w:id="285"/>
      <w:r w:rsidRPr="000E4A12">
        <w:rPr>
          <w:rFonts w:eastAsia="SimSun" w:cs="Tahoma"/>
          <w:bCs/>
          <w:lang w:val="el-GR"/>
        </w:rPr>
        <w:t xml:space="preserve"> </w:t>
      </w:r>
    </w:p>
    <w:p w14:paraId="1BE556A1" w14:textId="5CE8E950" w:rsidR="00556A23" w:rsidRPr="003779F6" w:rsidRDefault="003779F6" w:rsidP="003779F6">
      <w:pPr>
        <w:spacing w:after="60"/>
        <w:rPr>
          <w:rFonts w:eastAsia="SimSun"/>
          <w:b/>
          <w:bCs/>
          <w:szCs w:val="20"/>
          <w:lang w:val="el-GR"/>
        </w:rPr>
      </w:pPr>
      <w:r w:rsidRPr="003779F6">
        <w:rPr>
          <w:lang w:val="el-GR"/>
        </w:rPr>
        <w:t>Φορέας Χρηματοδότησης είναι το Υπουργείο Ψηφιακής Διακυβέρνησης (Φορέας Κεντρικής Κυβέρνησης).</w:t>
      </w:r>
    </w:p>
    <w:p w14:paraId="483920F3" w14:textId="77777777" w:rsidR="00556A23" w:rsidRPr="001065E8" w:rsidRDefault="00556A23" w:rsidP="003E46EC">
      <w:pPr>
        <w:pStyle w:val="5"/>
        <w:numPr>
          <w:ilvl w:val="2"/>
          <w:numId w:val="22"/>
        </w:numPr>
        <w:ind w:left="1701" w:hanging="708"/>
        <w:rPr>
          <w:rFonts w:eastAsia="SimSun" w:cs="Tahoma"/>
          <w:bCs/>
          <w:lang w:val="el-GR"/>
        </w:rPr>
      </w:pPr>
      <w:bookmarkStart w:id="286" w:name="_Ref55370267"/>
      <w:r w:rsidRPr="001065E8">
        <w:rPr>
          <w:rFonts w:eastAsia="SimSun" w:cs="Tahoma"/>
          <w:bCs/>
          <w:lang w:val="el-GR"/>
        </w:rPr>
        <w:t>Κύριος του Έργου – Φορέας Λειτουργίας</w:t>
      </w:r>
      <w:bookmarkEnd w:id="286"/>
    </w:p>
    <w:p w14:paraId="048B552A" w14:textId="40003A48" w:rsidR="001065E8" w:rsidRPr="001065E8" w:rsidRDefault="0088658A" w:rsidP="001065E8">
      <w:pPr>
        <w:rPr>
          <w:lang w:val="el-GR"/>
        </w:rPr>
      </w:pPr>
      <w:r w:rsidRPr="00B44239">
        <w:rPr>
          <w:lang w:val="el-GR"/>
        </w:rPr>
        <w:t>Κύριος</w:t>
      </w:r>
      <w:r w:rsidR="001065E8" w:rsidRPr="00B44239">
        <w:rPr>
          <w:lang w:val="el-GR"/>
        </w:rPr>
        <w:t xml:space="preserve"> του έργου </w:t>
      </w:r>
      <w:r w:rsidR="003F212C" w:rsidRPr="00B44239">
        <w:rPr>
          <w:lang w:val="el-GR"/>
        </w:rPr>
        <w:t xml:space="preserve">και Φορέας Λειτουργίας </w:t>
      </w:r>
      <w:r w:rsidR="001065E8" w:rsidRPr="00B44239">
        <w:rPr>
          <w:lang w:val="el-GR"/>
        </w:rPr>
        <w:t>είναι το Υπουργείο Ψηφιακής Διακυβέρνησης (Φορέας Κεντρικής Κυβέρνησης).</w:t>
      </w:r>
    </w:p>
    <w:p w14:paraId="52B1E889" w14:textId="77777777" w:rsidR="00556A23" w:rsidRPr="001065E8" w:rsidRDefault="00556A23" w:rsidP="002373E7">
      <w:pPr>
        <w:rPr>
          <w:rFonts w:eastAsia="SimSun"/>
          <w:lang w:val="el-GR"/>
        </w:rPr>
      </w:pPr>
    </w:p>
    <w:p w14:paraId="0E32BCF2" w14:textId="2B211C6F" w:rsidR="00556A23" w:rsidRDefault="00556A23" w:rsidP="003E46EC">
      <w:pPr>
        <w:pStyle w:val="5"/>
        <w:numPr>
          <w:ilvl w:val="2"/>
          <w:numId w:val="22"/>
        </w:numPr>
        <w:ind w:left="1701" w:hanging="708"/>
        <w:rPr>
          <w:rFonts w:eastAsia="SimSun" w:cs="Tahoma"/>
          <w:bCs/>
          <w:lang w:val="el-GR"/>
        </w:rPr>
      </w:pPr>
      <w:bookmarkStart w:id="287" w:name="_Ref55370327"/>
      <w:r w:rsidRPr="003329FF">
        <w:rPr>
          <w:rFonts w:eastAsia="SimSun" w:cs="Tahoma"/>
          <w:bCs/>
          <w:lang w:val="el-GR"/>
        </w:rPr>
        <w:lastRenderedPageBreak/>
        <w:t>Όργανα &amp; Επιτροπές Παρακολούθησης, Διακυβέρνησης και Ελέγχου του Έργου</w:t>
      </w:r>
      <w:bookmarkEnd w:id="287"/>
    </w:p>
    <w:p w14:paraId="4B8735FA" w14:textId="46E631F7" w:rsidR="00E0686B" w:rsidRPr="000A1F30" w:rsidRDefault="00E0686B" w:rsidP="00E0686B">
      <w:pPr>
        <w:rPr>
          <w:lang w:val="el-GR"/>
        </w:rPr>
      </w:pPr>
      <w:r w:rsidRPr="000A1F30">
        <w:rPr>
          <w:lang w:val="el-GR"/>
        </w:rPr>
        <w:t xml:space="preserve">Η πορεία εκτέλεσης και λειτουργίας </w:t>
      </w:r>
      <w:r w:rsidRPr="00CB5825">
        <w:rPr>
          <w:lang w:val="el-GR"/>
        </w:rPr>
        <w:t>του Έργου</w:t>
      </w:r>
      <w:r w:rsidRPr="000A1F30">
        <w:rPr>
          <w:lang w:val="el-GR"/>
        </w:rPr>
        <w:t xml:space="preserve">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3E46EC">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6DD0BEB9"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A1F30">
        <w:rPr>
          <w:lang w:val="el-GR"/>
        </w:rPr>
        <w:t>ΚτΠ</w:t>
      </w:r>
      <w:proofErr w:type="spellEnd"/>
      <w:r w:rsidRPr="000A1F30">
        <w:rPr>
          <w:lang w:val="el-GR"/>
        </w:rPr>
        <w:t xml:space="preserve"> </w:t>
      </w:r>
      <w:r w:rsidR="00B8683B">
        <w:rPr>
          <w:lang w:val="el-GR"/>
        </w:rPr>
        <w:t>Μ</w:t>
      </w:r>
      <w:r w:rsidRPr="000A1F30">
        <w:rPr>
          <w:lang w:val="el-GR"/>
        </w:rPr>
        <w:t xml:space="preserve">ΑΕ και του </w:t>
      </w:r>
      <w:r w:rsidRPr="00014561">
        <w:rPr>
          <w:lang w:val="el-GR"/>
        </w:rPr>
        <w:t>Υ</w:t>
      </w:r>
      <w:r w:rsidR="00014561" w:rsidRPr="00014561">
        <w:rPr>
          <w:lang w:val="el-GR"/>
        </w:rPr>
        <w:t xml:space="preserve">πουργείου </w:t>
      </w:r>
      <w:r w:rsidRPr="00014561">
        <w:rPr>
          <w:lang w:val="el-GR"/>
        </w:rPr>
        <w:t>Ψ</w:t>
      </w:r>
      <w:r w:rsidR="00014561" w:rsidRPr="00014561">
        <w:rPr>
          <w:lang w:val="el-GR"/>
        </w:rPr>
        <w:t xml:space="preserve">ηφιακής </w:t>
      </w:r>
      <w:r w:rsidRPr="00014561">
        <w:rPr>
          <w:lang w:val="el-GR"/>
        </w:rPr>
        <w:t>Δ</w:t>
      </w:r>
      <w:r w:rsidR="00014561" w:rsidRPr="00014561">
        <w:rPr>
          <w:lang w:val="el-GR"/>
        </w:rPr>
        <w:t>ια</w:t>
      </w:r>
      <w:r w:rsidR="00014561">
        <w:rPr>
          <w:lang w:val="el-GR"/>
        </w:rPr>
        <w:t>κυβέρνησης</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3E46EC">
      <w:pPr>
        <w:pStyle w:val="aff"/>
        <w:numPr>
          <w:ilvl w:val="0"/>
          <w:numId w:val="29"/>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3E46EC">
      <w:pPr>
        <w:pStyle w:val="aff"/>
        <w:numPr>
          <w:ilvl w:val="0"/>
          <w:numId w:val="29"/>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3E46EC">
      <w:pPr>
        <w:pStyle w:val="aff"/>
        <w:numPr>
          <w:ilvl w:val="0"/>
          <w:numId w:val="29"/>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3E46EC">
      <w:pPr>
        <w:pStyle w:val="aff"/>
        <w:numPr>
          <w:ilvl w:val="0"/>
          <w:numId w:val="29"/>
        </w:numPr>
        <w:ind w:hanging="294"/>
        <w:rPr>
          <w:lang w:val="el-GR"/>
        </w:rPr>
      </w:pPr>
      <w:r w:rsidRPr="000A1F30">
        <w:rPr>
          <w:lang w:val="el-GR"/>
        </w:rPr>
        <w:t xml:space="preserve">Την τροποποίηση της σύμβασης του Έργου </w:t>
      </w:r>
    </w:p>
    <w:p w14:paraId="0FC7D882" w14:textId="77777777" w:rsidR="00E0686B" w:rsidRPr="000A1F30" w:rsidRDefault="00E0686B" w:rsidP="00E0686B">
      <w:pPr>
        <w:ind w:hanging="294"/>
        <w:rPr>
          <w:lang w:val="el-GR"/>
        </w:rPr>
      </w:pPr>
    </w:p>
    <w:p w14:paraId="00C9A369" w14:textId="77777777" w:rsidR="00E0686B" w:rsidRPr="000A1F30" w:rsidRDefault="00E0686B" w:rsidP="003E46EC">
      <w:pPr>
        <w:pStyle w:val="aff"/>
        <w:numPr>
          <w:ilvl w:val="0"/>
          <w:numId w:val="11"/>
        </w:numPr>
        <w:ind w:left="0" w:hanging="294"/>
        <w:rPr>
          <w:b/>
          <w:bCs/>
          <w:lang w:val="el-GR"/>
        </w:rPr>
      </w:pPr>
      <w:r w:rsidRPr="000A1F30">
        <w:rPr>
          <w:b/>
          <w:bCs/>
          <w:lang w:val="el-GR"/>
        </w:rPr>
        <w:t>Ομάδα Διοίκησης Έργου (ΟΔΕ)</w:t>
      </w:r>
    </w:p>
    <w:p w14:paraId="528E9EC1" w14:textId="094394D7" w:rsidR="00E0686B" w:rsidRPr="002979E9" w:rsidRDefault="00E0686B" w:rsidP="00E0686B">
      <w:pPr>
        <w:rPr>
          <w:lang w:val="el-GR"/>
        </w:rPr>
      </w:pPr>
      <w:r w:rsidRPr="000A1F30">
        <w:rPr>
          <w:lang w:val="el-GR"/>
        </w:rPr>
        <w:t xml:space="preserve">Στο πλαίσιο της ΠΣ που έχει συναφθεί μεταξύ της </w:t>
      </w:r>
      <w:proofErr w:type="spellStart"/>
      <w:r w:rsidRPr="000A1F30">
        <w:rPr>
          <w:lang w:val="el-GR"/>
        </w:rPr>
        <w:t>ΚτΠ</w:t>
      </w:r>
      <w:proofErr w:type="spellEnd"/>
      <w:r w:rsidRPr="000A1F30">
        <w:rPr>
          <w:lang w:val="el-GR"/>
        </w:rPr>
        <w:t xml:space="preserve"> ΑΕ και του </w:t>
      </w:r>
      <w:r w:rsidR="00281D93" w:rsidRPr="00014561">
        <w:rPr>
          <w:lang w:val="el-GR"/>
        </w:rPr>
        <w:t>Υπουργείου Ψηφιακής Δια</w:t>
      </w:r>
      <w:r w:rsidR="00281D93">
        <w:rPr>
          <w:lang w:val="el-GR"/>
        </w:rPr>
        <w:t>κυβέρνησης</w:t>
      </w:r>
      <w:r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ορίζουν Ομάδα Διοίκησης Έργου (ΟΔΕ), η οποία αποτελείται από τους: </w:t>
      </w:r>
    </w:p>
    <w:p w14:paraId="446D2104" w14:textId="77777777" w:rsidR="00E0686B" w:rsidRPr="002979E9" w:rsidRDefault="00E0686B" w:rsidP="003E46EC">
      <w:pPr>
        <w:pStyle w:val="aff"/>
        <w:numPr>
          <w:ilvl w:val="0"/>
          <w:numId w:val="31"/>
        </w:numPr>
        <w:pBdr>
          <w:top w:val="nil"/>
          <w:left w:val="nil"/>
          <w:bottom w:val="nil"/>
          <w:right w:val="nil"/>
          <w:between w:val="nil"/>
          <w:bar w:val="nil"/>
        </w:pBdr>
        <w:contextualSpacing w:val="0"/>
        <w:rPr>
          <w:lang w:val="el-GR"/>
        </w:rPr>
      </w:pPr>
      <w:r w:rsidRPr="002979E9">
        <w:rPr>
          <w:rStyle w:val="Hyperlink13"/>
          <w:lang w:val="el-GR"/>
        </w:rPr>
        <w:t>Επικεφαλής της ΟΔΕ (</w:t>
      </w:r>
      <w:proofErr w:type="spellStart"/>
      <w:r w:rsidRPr="002979E9">
        <w:rPr>
          <w:rStyle w:val="Hyperlink13"/>
          <w:lang w:val="el-GR"/>
        </w:rPr>
        <w:t>Integrated</w:t>
      </w:r>
      <w:proofErr w:type="spellEnd"/>
      <w:r w:rsidRPr="002979E9">
        <w:rPr>
          <w:rStyle w:val="Hyperlink13"/>
          <w:lang w:val="el-GR"/>
        </w:rPr>
        <w:t xml:space="preserve"> Project </w:t>
      </w:r>
      <w:proofErr w:type="spellStart"/>
      <w:r w:rsidRPr="002979E9">
        <w:rPr>
          <w:rStyle w:val="Hyperlink13"/>
          <w:lang w:val="el-GR"/>
        </w:rPr>
        <w:t>Team</w:t>
      </w:r>
      <w:proofErr w:type="spellEnd"/>
      <w:r w:rsidRPr="002979E9">
        <w:rPr>
          <w:rStyle w:val="Hyperlink13"/>
          <w:lang w:val="el-GR"/>
        </w:rPr>
        <w:t xml:space="preserve"> (IPT) </w:t>
      </w:r>
      <w:proofErr w:type="spellStart"/>
      <w:r w:rsidRPr="002979E9">
        <w:rPr>
          <w:rStyle w:val="Hyperlink13"/>
          <w:lang w:val="el-GR"/>
        </w:rPr>
        <w:t>Leader</w:t>
      </w:r>
      <w:proofErr w:type="spellEnd"/>
      <w:r w:rsidRPr="002979E9">
        <w:rPr>
          <w:rStyle w:val="Hyperlink13"/>
          <w:lang w:val="el-GR"/>
        </w:rPr>
        <w:t>) – (ορίζεται από τον Κύριο του Έργου)</w:t>
      </w:r>
    </w:p>
    <w:p w14:paraId="29985FA9" w14:textId="3CFA09AC" w:rsidR="00E0686B" w:rsidRPr="002979E9" w:rsidRDefault="00E0686B" w:rsidP="003E46EC">
      <w:pPr>
        <w:pStyle w:val="aff"/>
        <w:numPr>
          <w:ilvl w:val="0"/>
          <w:numId w:val="31"/>
        </w:numPr>
        <w:pBdr>
          <w:top w:val="nil"/>
          <w:left w:val="nil"/>
          <w:bottom w:val="nil"/>
          <w:right w:val="nil"/>
          <w:between w:val="nil"/>
          <w:bar w:val="nil"/>
        </w:pBdr>
        <w:contextualSpacing w:val="0"/>
        <w:rPr>
          <w:lang w:val="el-GR"/>
        </w:rPr>
      </w:pPr>
      <w:r w:rsidRPr="002979E9">
        <w:rPr>
          <w:rStyle w:val="Hyperlink13"/>
          <w:lang w:val="el-GR"/>
        </w:rPr>
        <w:t>Εκπρόσωπο των Χρηστών (</w:t>
      </w:r>
      <w:proofErr w:type="spellStart"/>
      <w:r w:rsidRPr="002979E9">
        <w:rPr>
          <w:rStyle w:val="Hyperlink13"/>
          <w:lang w:val="el-GR"/>
        </w:rPr>
        <w:t>User</w:t>
      </w:r>
      <w:proofErr w:type="spellEnd"/>
      <w:r w:rsidRPr="002979E9">
        <w:rPr>
          <w:rStyle w:val="Hyperlink13"/>
          <w:lang w:val="el-GR"/>
        </w:rPr>
        <w:t xml:space="preserve"> </w:t>
      </w:r>
      <w:proofErr w:type="spellStart"/>
      <w:r w:rsidRPr="002979E9">
        <w:rPr>
          <w:rStyle w:val="Hyperlink13"/>
          <w:lang w:val="el-GR"/>
        </w:rPr>
        <w:t>Representative</w:t>
      </w:r>
      <w:proofErr w:type="spellEnd"/>
      <w:r w:rsidRPr="002979E9">
        <w:rPr>
          <w:rStyle w:val="Hyperlink13"/>
          <w:lang w:val="el-GR"/>
        </w:rPr>
        <w:t xml:space="preserve">) - (ορίζεται από τον Κύριο του Έργου), εκπροσωπεί τους χρήστες του </w:t>
      </w:r>
      <w:r w:rsidR="00281D93" w:rsidRPr="00014561">
        <w:rPr>
          <w:lang w:val="el-GR"/>
        </w:rPr>
        <w:t>Υπουργείου Ψηφιακής Δια</w:t>
      </w:r>
      <w:r w:rsidR="00281D93">
        <w:rPr>
          <w:lang w:val="el-GR"/>
        </w:rPr>
        <w:t>κυβέρνησης</w:t>
      </w:r>
      <w:r w:rsidRPr="002979E9">
        <w:rPr>
          <w:rStyle w:val="Hyperlink13"/>
          <w:lang w:val="el-GR"/>
        </w:rPr>
        <w:t xml:space="preserve"> για τον σχεδιασμό και υλοποίηση του έργου</w:t>
      </w:r>
    </w:p>
    <w:p w14:paraId="559A9BA1" w14:textId="77777777" w:rsidR="00E0686B" w:rsidRPr="002979E9" w:rsidRDefault="00E0686B" w:rsidP="003E46EC">
      <w:pPr>
        <w:pStyle w:val="aff"/>
        <w:numPr>
          <w:ilvl w:val="0"/>
          <w:numId w:val="31"/>
        </w:numPr>
        <w:pBdr>
          <w:top w:val="nil"/>
          <w:left w:val="nil"/>
          <w:bottom w:val="nil"/>
          <w:right w:val="nil"/>
          <w:between w:val="nil"/>
          <w:bar w:val="nil"/>
        </w:pBdr>
        <w:contextualSpacing w:val="0"/>
        <w:rPr>
          <w:lang w:val="el-GR"/>
        </w:rPr>
      </w:pPr>
      <w:r w:rsidRPr="002979E9">
        <w:rPr>
          <w:rStyle w:val="Hyperlink13"/>
          <w:lang w:val="el-GR"/>
        </w:rPr>
        <w:t xml:space="preserve">Υπεύθυνου Έργου (Project </w:t>
      </w:r>
      <w:proofErr w:type="spellStart"/>
      <w:r w:rsidRPr="002979E9">
        <w:rPr>
          <w:rStyle w:val="Hyperlink13"/>
          <w:lang w:val="el-GR"/>
        </w:rPr>
        <w:t>Manager</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27514309" w14:textId="77777777" w:rsidR="00E0686B" w:rsidRPr="002979E9" w:rsidRDefault="00E0686B" w:rsidP="003E46EC">
      <w:pPr>
        <w:pStyle w:val="aff"/>
        <w:numPr>
          <w:ilvl w:val="0"/>
          <w:numId w:val="31"/>
        </w:numPr>
        <w:pBdr>
          <w:top w:val="nil"/>
          <w:left w:val="nil"/>
          <w:bottom w:val="nil"/>
          <w:right w:val="nil"/>
          <w:between w:val="nil"/>
          <w:bar w:val="nil"/>
        </w:pBdr>
        <w:contextualSpacing w:val="0"/>
        <w:rPr>
          <w:rStyle w:val="Hyperlink13"/>
          <w:lang w:val="el-GR"/>
        </w:rPr>
      </w:pPr>
      <w:r w:rsidRPr="002979E9">
        <w:rPr>
          <w:rStyle w:val="Hyperlink13"/>
          <w:lang w:val="el-GR"/>
        </w:rPr>
        <w:t xml:space="preserve">Εμπειρογνώμονα / Ειδικού ΤΠΕ (ICT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7385780C" w14:textId="77777777" w:rsidR="00E0686B" w:rsidRPr="002979E9" w:rsidRDefault="00E0686B" w:rsidP="003E46EC">
      <w:pPr>
        <w:pStyle w:val="aff"/>
        <w:numPr>
          <w:ilvl w:val="0"/>
          <w:numId w:val="31"/>
        </w:numPr>
        <w:pBdr>
          <w:top w:val="nil"/>
          <w:left w:val="nil"/>
          <w:bottom w:val="nil"/>
          <w:right w:val="nil"/>
          <w:between w:val="nil"/>
          <w:bar w:val="nil"/>
        </w:pBdr>
        <w:contextualSpacing w:val="0"/>
        <w:rPr>
          <w:lang w:val="el-GR"/>
        </w:rPr>
      </w:pPr>
      <w:r w:rsidRPr="002979E9">
        <w:rPr>
          <w:rStyle w:val="Hyperlink13"/>
          <w:lang w:val="el-GR"/>
        </w:rPr>
        <w:t>Νομικό Σύμβουλο / Ειδικό Συμβάσεων (Legal/</w:t>
      </w:r>
      <w:proofErr w:type="spellStart"/>
      <w:r w:rsidRPr="002979E9">
        <w:rPr>
          <w:rStyle w:val="Hyperlink13"/>
          <w:lang w:val="el-GR"/>
        </w:rPr>
        <w:t>Contracting</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 xml:space="preserve">Α.Ε.) </w:t>
      </w:r>
    </w:p>
    <w:p w14:paraId="625B6502" w14:textId="77777777" w:rsidR="00E0686B" w:rsidRPr="002979E9" w:rsidRDefault="00E0686B" w:rsidP="003E46EC">
      <w:pPr>
        <w:pStyle w:val="aff"/>
        <w:numPr>
          <w:ilvl w:val="0"/>
          <w:numId w:val="31"/>
        </w:numPr>
        <w:pBdr>
          <w:top w:val="nil"/>
          <w:left w:val="nil"/>
          <w:bottom w:val="nil"/>
          <w:right w:val="nil"/>
          <w:between w:val="nil"/>
          <w:bar w:val="nil"/>
        </w:pBdr>
        <w:contextualSpacing w:val="0"/>
        <w:rPr>
          <w:rStyle w:val="Hyperlink13"/>
          <w:lang w:val="el-GR"/>
        </w:rPr>
      </w:pPr>
      <w:r w:rsidRPr="002979E9">
        <w:rPr>
          <w:rStyle w:val="Hyperlink13"/>
          <w:lang w:val="el-GR"/>
        </w:rPr>
        <w:t>Οικονομικό Υπεύθυνο (</w:t>
      </w:r>
      <w:proofErr w:type="spellStart"/>
      <w:r w:rsidRPr="002979E9">
        <w:rPr>
          <w:rStyle w:val="Hyperlink13"/>
          <w:lang w:val="el-GR"/>
        </w:rPr>
        <w:t>Financial</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673EF948" w14:textId="77777777" w:rsidR="00E0686B" w:rsidRPr="005E5DD5" w:rsidRDefault="00E0686B" w:rsidP="00E0686B">
      <w:pPr>
        <w:suppressAutoHyphens w:val="0"/>
        <w:spacing w:after="0"/>
        <w:jc w:val="left"/>
        <w:rPr>
          <w:rFonts w:ascii="Times New Roman" w:hAnsi="Times New Roman" w:cs="Times New Roman"/>
          <w:sz w:val="24"/>
          <w:lang w:val="el-GR"/>
        </w:rPr>
      </w:pPr>
    </w:p>
    <w:p w14:paraId="75EE2D26" w14:textId="63C8B4DF" w:rsidR="00E0686B" w:rsidRPr="000A1F30" w:rsidRDefault="00E0686B" w:rsidP="00E0686B">
      <w:pPr>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w:t>
      </w:r>
      <w:proofErr w:type="spellStart"/>
      <w:r w:rsidRPr="000A1F30">
        <w:rPr>
          <w:lang w:val="el-GR"/>
        </w:rPr>
        <w:t>ΚτΠ</w:t>
      </w:r>
      <w:proofErr w:type="spellEnd"/>
      <w:r w:rsidRPr="000A1F30">
        <w:rPr>
          <w:lang w:val="el-GR"/>
        </w:rPr>
        <w:t xml:space="preserve"> ΑΕ)</w:t>
      </w:r>
      <w:r w:rsidRPr="00BB7FEB">
        <w:rPr>
          <w:lang w:val="el-GR"/>
        </w:rPr>
        <w:t>.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0A1F30" w:rsidRDefault="00E0686B" w:rsidP="00E0686B">
      <w:pPr>
        <w:rPr>
          <w:lang w:val="el-GR"/>
        </w:rPr>
      </w:pPr>
      <w:r w:rsidRPr="000A1F30">
        <w:rPr>
          <w:lang w:val="el-GR"/>
        </w:rPr>
        <w:t>Ο Επικεφαλής της ΟΔΕ (</w:t>
      </w:r>
      <w:proofErr w:type="spellStart"/>
      <w:r w:rsidRPr="000A1F30">
        <w:rPr>
          <w:lang w:val="el-GR"/>
        </w:rPr>
        <w:t>Integrated</w:t>
      </w:r>
      <w:proofErr w:type="spellEnd"/>
      <w:r w:rsidRPr="000A1F30">
        <w:rPr>
          <w:lang w:val="el-GR"/>
        </w:rPr>
        <w:t xml:space="preserve"> Project </w:t>
      </w:r>
      <w:proofErr w:type="spellStart"/>
      <w:r w:rsidRPr="000A1F30">
        <w:rPr>
          <w:lang w:val="el-GR"/>
        </w:rPr>
        <w:t>Team</w:t>
      </w:r>
      <w:proofErr w:type="spellEnd"/>
      <w:r w:rsidRPr="000A1F30">
        <w:rPr>
          <w:lang w:val="el-GR"/>
        </w:rPr>
        <w:t xml:space="preserve"> (IPT) </w:t>
      </w:r>
      <w:proofErr w:type="spellStart"/>
      <w:r w:rsidRPr="000A1F30">
        <w:rPr>
          <w:lang w:val="el-GR"/>
        </w:rPr>
        <w:t>Leader</w:t>
      </w:r>
      <w:proofErr w:type="spellEnd"/>
      <w:r w:rsidRPr="000A1F30">
        <w:rPr>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Pr>
        <w:rPr>
          <w:bCs/>
          <w:lang w:val="el-GR"/>
        </w:rPr>
      </w:pPr>
    </w:p>
    <w:p w14:paraId="2CBB16FF" w14:textId="77777777" w:rsidR="00E0686B" w:rsidRPr="000A1F30" w:rsidRDefault="00E0686B" w:rsidP="003E46EC">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3E46EC">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lang w:val="el-GR"/>
        </w:rPr>
      </w:pPr>
    </w:p>
    <w:p w14:paraId="0D212500" w14:textId="77777777" w:rsidR="002B7D7E" w:rsidRDefault="002B7D7E" w:rsidP="003E46EC">
      <w:pPr>
        <w:pStyle w:val="4"/>
        <w:numPr>
          <w:ilvl w:val="1"/>
          <w:numId w:val="14"/>
        </w:numPr>
        <w:tabs>
          <w:tab w:val="left" w:pos="993"/>
        </w:tabs>
        <w:ind w:left="993" w:hanging="567"/>
        <w:rPr>
          <w:rFonts w:eastAsia="SimSun" w:cs="Tahoma"/>
          <w:szCs w:val="22"/>
          <w:lang w:val="el-GR"/>
        </w:rPr>
      </w:pPr>
      <w:bookmarkStart w:id="288" w:name="_Toc112836367"/>
      <w:r w:rsidRPr="00EF2204">
        <w:rPr>
          <w:rFonts w:eastAsia="SimSun" w:cs="Tahoma"/>
          <w:szCs w:val="22"/>
          <w:lang w:val="el-GR"/>
        </w:rPr>
        <w:t>Υφιστάμενη Κατάσταση</w:t>
      </w:r>
      <w:bookmarkEnd w:id="288"/>
      <w:r w:rsidRPr="00EF2204">
        <w:rPr>
          <w:rFonts w:eastAsia="SimSun" w:cs="Tahoma"/>
          <w:szCs w:val="22"/>
          <w:lang w:val="el-GR"/>
        </w:rPr>
        <w:t xml:space="preserve"> </w:t>
      </w:r>
    </w:p>
    <w:p w14:paraId="7ABEED18" w14:textId="77777777" w:rsidR="00C6427F" w:rsidRPr="00252398" w:rsidRDefault="00C6427F" w:rsidP="002373E7">
      <w:pPr>
        <w:rPr>
          <w:rFonts w:eastAsia="SimSun"/>
          <w:lang w:val="el-GR"/>
        </w:rPr>
      </w:pPr>
    </w:p>
    <w:p w14:paraId="099ABA2B" w14:textId="77777777" w:rsidR="002B7D7E" w:rsidRPr="002373E7" w:rsidRDefault="00DF4927" w:rsidP="003E46EC">
      <w:pPr>
        <w:pStyle w:val="5"/>
        <w:numPr>
          <w:ilvl w:val="0"/>
          <w:numId w:val="28"/>
        </w:numPr>
        <w:ind w:left="1701" w:hanging="141"/>
        <w:rPr>
          <w:rFonts w:eastAsia="SimSun"/>
          <w:lang w:val="el-GR"/>
        </w:rPr>
      </w:pPr>
      <w:r w:rsidRPr="002373E7">
        <w:rPr>
          <w:rFonts w:eastAsia="SimSun"/>
          <w:lang w:val="el-GR"/>
        </w:rPr>
        <w:t>Το Κυβερνητικό Υπολογιστικό Νέφος (G-</w:t>
      </w:r>
      <w:proofErr w:type="spellStart"/>
      <w:r w:rsidRPr="002373E7">
        <w:rPr>
          <w:rFonts w:eastAsia="SimSun"/>
          <w:lang w:val="el-GR"/>
        </w:rPr>
        <w:t>Cloud</w:t>
      </w:r>
      <w:proofErr w:type="spellEnd"/>
      <w:r w:rsidRPr="002373E7">
        <w:rPr>
          <w:rFonts w:eastAsia="SimSun"/>
          <w:lang w:val="el-GR"/>
        </w:rPr>
        <w:t>)</w:t>
      </w:r>
    </w:p>
    <w:p w14:paraId="0FE4AE42" w14:textId="77777777" w:rsidR="006A7951" w:rsidRPr="00685D2B" w:rsidRDefault="006A7951" w:rsidP="006A2A25">
      <w:pPr>
        <w:pStyle w:val="6"/>
        <w:numPr>
          <w:ilvl w:val="0"/>
          <w:numId w:val="0"/>
        </w:numPr>
        <w:pBdr>
          <w:bottom w:val="none" w:sz="0" w:space="0" w:color="auto"/>
        </w:pBdr>
        <w:ind w:left="1152" w:hanging="1152"/>
        <w:rPr>
          <w:rFonts w:cs="Tahoma"/>
          <w:bCs/>
          <w:szCs w:val="22"/>
          <w:lang w:eastAsia="zh-CN"/>
        </w:rPr>
      </w:pPr>
      <w:r w:rsidRPr="00685D2B">
        <w:rPr>
          <w:rFonts w:cs="Tahoma"/>
          <w:bCs/>
          <w:szCs w:val="22"/>
          <w:lang w:eastAsia="zh-CN"/>
        </w:rPr>
        <w:t xml:space="preserve">Περιγραφή </w:t>
      </w:r>
    </w:p>
    <w:p w14:paraId="52FDDB03" w14:textId="77777777" w:rsidR="006A7951" w:rsidRPr="00274B25" w:rsidRDefault="006A7951" w:rsidP="006A7951">
      <w:pPr>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6FC7F567" w14:textId="6081C4B2" w:rsidR="006A7951" w:rsidRPr="00274B25" w:rsidRDefault="006A7951" w:rsidP="003E46EC">
      <w:pPr>
        <w:pStyle w:val="aff"/>
        <w:numPr>
          <w:ilvl w:val="0"/>
          <w:numId w:val="24"/>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w:t>
      </w:r>
      <w:r w:rsidR="00281D93">
        <w:rPr>
          <w:rFonts w:eastAsia="SimSun"/>
          <w:lang w:val="el-GR"/>
        </w:rPr>
        <w:t>,</w:t>
      </w:r>
      <w:r w:rsidRPr="00274B25">
        <w:rPr>
          <w:rFonts w:eastAsia="SimSun"/>
          <w:lang w:val="el-GR"/>
        </w:rPr>
        <w:t xml:space="preserve"> </w:t>
      </w:r>
    </w:p>
    <w:p w14:paraId="651E5F29" w14:textId="6D63D4BA" w:rsidR="006A7951" w:rsidRDefault="006A7951" w:rsidP="003E46EC">
      <w:pPr>
        <w:pStyle w:val="aff"/>
        <w:numPr>
          <w:ilvl w:val="0"/>
          <w:numId w:val="24"/>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όσον αφορά στην ασφάλεια, έχει σχεδιαστεί και λειτουργεί με βάση το πρότυπο ISO 27001:2013, ενώ παράλληλα </w:t>
      </w:r>
      <w:r w:rsidRPr="00274B25">
        <w:rPr>
          <w:rFonts w:eastAsia="SimSun"/>
          <w:lang w:val="el-GR"/>
        </w:rPr>
        <w:lastRenderedPageBreak/>
        <w:t>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9E4CB46" w14:textId="77777777" w:rsidR="00281D93" w:rsidRPr="00281D93" w:rsidRDefault="00281D93" w:rsidP="00281D93">
      <w:pPr>
        <w:spacing w:before="120"/>
        <w:rPr>
          <w:rFonts w:eastAsia="SimSun"/>
          <w:lang w:val="el-GR"/>
        </w:rPr>
      </w:pPr>
    </w:p>
    <w:p w14:paraId="7770BBED" w14:textId="77777777" w:rsidR="006A7951" w:rsidRPr="00685D2B" w:rsidRDefault="006A7951" w:rsidP="006A2A25">
      <w:pPr>
        <w:pStyle w:val="6"/>
        <w:numPr>
          <w:ilvl w:val="0"/>
          <w:numId w:val="0"/>
        </w:numPr>
        <w:pBdr>
          <w:bottom w:val="none" w:sz="0" w:space="0" w:color="auto"/>
        </w:pBdr>
        <w:ind w:left="1152" w:hanging="1152"/>
        <w:rPr>
          <w:rFonts w:cs="Tahoma"/>
          <w:bCs/>
          <w:szCs w:val="22"/>
          <w:lang w:eastAsia="zh-CN"/>
        </w:rPr>
      </w:pPr>
      <w:bookmarkStart w:id="289" w:name="_Toc45706977"/>
      <w:r w:rsidRPr="00685D2B">
        <w:rPr>
          <w:rFonts w:cs="Tahoma"/>
          <w:bCs/>
          <w:szCs w:val="22"/>
          <w:lang w:eastAsia="zh-CN"/>
        </w:rPr>
        <w:t>Παροχές-Οφέλη του Κυβερνητικού Υπολογιστικού Νέφους</w:t>
      </w:r>
      <w:bookmarkEnd w:id="289"/>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3712D503" w14:textId="77777777" w:rsidR="006A7951" w:rsidRPr="00274B25" w:rsidRDefault="006A7951" w:rsidP="003E46EC">
      <w:pPr>
        <w:numPr>
          <w:ilvl w:val="0"/>
          <w:numId w:val="26"/>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3E46EC">
      <w:pPr>
        <w:numPr>
          <w:ilvl w:val="1"/>
          <w:numId w:val="27"/>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2C076DDD"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340E7361"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296D1DA4"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5A16E867"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3BDEB0BA"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rsidP="003E46EC">
      <w:pPr>
        <w:numPr>
          <w:ilvl w:val="0"/>
          <w:numId w:val="26"/>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669BCA8F"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01B6ABD1" w14:textId="77777777" w:rsidR="006A7951" w:rsidRPr="00274B25" w:rsidRDefault="006A7951" w:rsidP="003E46EC">
      <w:pPr>
        <w:numPr>
          <w:ilvl w:val="1"/>
          <w:numId w:val="27"/>
        </w:numPr>
        <w:spacing w:before="120"/>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57EA1890"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3E46EC">
      <w:pPr>
        <w:numPr>
          <w:ilvl w:val="1"/>
          <w:numId w:val="27"/>
        </w:numPr>
        <w:spacing w:before="120"/>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2AAD87EC"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5E442F64"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78DAF42E"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Desk)</w:t>
      </w:r>
    </w:p>
    <w:p w14:paraId="02D67549" w14:textId="77777777" w:rsidR="006A7951" w:rsidRPr="00274B25" w:rsidRDefault="006A7951" w:rsidP="003E46EC">
      <w:pPr>
        <w:numPr>
          <w:ilvl w:val="1"/>
          <w:numId w:val="27"/>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3E46EC">
      <w:pPr>
        <w:numPr>
          <w:ilvl w:val="0"/>
          <w:numId w:val="25"/>
        </w:numPr>
        <w:spacing w:before="120"/>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3E46EC">
      <w:pPr>
        <w:numPr>
          <w:ilvl w:val="0"/>
          <w:numId w:val="25"/>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3E46EC">
      <w:pPr>
        <w:numPr>
          <w:ilvl w:val="0"/>
          <w:numId w:val="25"/>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3E46EC">
      <w:pPr>
        <w:numPr>
          <w:ilvl w:val="0"/>
          <w:numId w:val="25"/>
        </w:numPr>
        <w:spacing w:before="120"/>
        <w:contextualSpacing/>
        <w:rPr>
          <w:lang w:val="el-GR"/>
        </w:rPr>
      </w:pPr>
      <w:r w:rsidRPr="00274B25">
        <w:rPr>
          <w:lang w:val="el-GR"/>
        </w:rPr>
        <w:lastRenderedPageBreak/>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EC4D5E" w:rsidRDefault="006A7951" w:rsidP="003E46EC">
      <w:pPr>
        <w:numPr>
          <w:ilvl w:val="0"/>
          <w:numId w:val="25"/>
        </w:numPr>
        <w:spacing w:before="120"/>
        <w:contextualSpacing/>
        <w:rPr>
          <w:rFonts w:eastAsia="SimSun"/>
          <w:lang w:val="en-US"/>
        </w:rPr>
      </w:pPr>
      <w:r w:rsidRPr="00274B25">
        <w:rPr>
          <w:rFonts w:eastAsia="SimSun"/>
          <w:lang w:val="en-US"/>
        </w:rPr>
        <w:t>Self</w:t>
      </w:r>
      <w:r w:rsidRPr="00EC4D5E">
        <w:rPr>
          <w:rFonts w:eastAsia="SimSun"/>
          <w:lang w:val="en-US"/>
        </w:rPr>
        <w:t xml:space="preserve"> </w:t>
      </w:r>
      <w:r w:rsidRPr="00274B25">
        <w:rPr>
          <w:rFonts w:eastAsia="SimSun"/>
          <w:lang w:val="en-US"/>
        </w:rPr>
        <w:t>Service</w:t>
      </w:r>
      <w:r w:rsidRPr="00EC4D5E">
        <w:rPr>
          <w:rFonts w:eastAsia="SimSun"/>
          <w:lang w:val="en-US"/>
        </w:rPr>
        <w:t xml:space="preserve"> </w:t>
      </w:r>
      <w:r w:rsidRPr="00274B25">
        <w:rPr>
          <w:rFonts w:eastAsia="SimSun"/>
          <w:lang w:val="en-US"/>
        </w:rPr>
        <w:t>Portal</w:t>
      </w:r>
      <w:r w:rsidRPr="00EC4D5E">
        <w:rPr>
          <w:rFonts w:eastAsia="SimSun"/>
          <w:lang w:val="en-US"/>
        </w:rPr>
        <w:t xml:space="preserve"> </w:t>
      </w:r>
      <w:r w:rsidRPr="00274B25">
        <w:rPr>
          <w:rFonts w:eastAsia="SimSun"/>
          <w:lang w:val="el-GR"/>
        </w:rPr>
        <w:t>για</w:t>
      </w:r>
      <w:r w:rsidRPr="00EC4D5E">
        <w:rPr>
          <w:rFonts w:eastAsia="SimSun"/>
          <w:lang w:val="en-US"/>
        </w:rPr>
        <w:t xml:space="preserve"> </w:t>
      </w:r>
      <w:r w:rsidRPr="00274B25">
        <w:rPr>
          <w:rFonts w:eastAsia="SimSun"/>
          <w:lang w:val="en-US"/>
        </w:rPr>
        <w:t>VM</w:t>
      </w:r>
      <w:r w:rsidRPr="00EC4D5E">
        <w:rPr>
          <w:rFonts w:eastAsia="SimSun"/>
          <w:lang w:val="en-US"/>
        </w:rPr>
        <w:t xml:space="preserve"> </w:t>
      </w:r>
      <w:r w:rsidRPr="00274B25">
        <w:rPr>
          <w:rFonts w:eastAsia="SimSun"/>
          <w:lang w:val="en-US"/>
        </w:rPr>
        <w:t>Provisioning</w:t>
      </w:r>
      <w:r w:rsidRPr="00EC4D5E">
        <w:rPr>
          <w:rFonts w:eastAsia="SimSun"/>
          <w:lang w:val="en-US"/>
        </w:rPr>
        <w:t xml:space="preserve"> </w:t>
      </w:r>
      <w:r w:rsidRPr="00274B25">
        <w:rPr>
          <w:rFonts w:eastAsia="SimSun"/>
          <w:lang w:val="el-GR"/>
        </w:rPr>
        <w:t>μέσω</w:t>
      </w:r>
      <w:r w:rsidRPr="00EC4D5E">
        <w:rPr>
          <w:rFonts w:eastAsia="SimSun"/>
          <w:lang w:val="en-US"/>
        </w:rPr>
        <w:t xml:space="preserve"> </w:t>
      </w:r>
      <w:r w:rsidRPr="00274B25">
        <w:rPr>
          <w:rFonts w:eastAsia="SimSun"/>
          <w:lang w:val="en-US"/>
        </w:rPr>
        <w:t>Service</w:t>
      </w:r>
      <w:r w:rsidRPr="00EC4D5E">
        <w:rPr>
          <w:rFonts w:eastAsia="SimSun"/>
          <w:lang w:val="en-US"/>
        </w:rPr>
        <w:t xml:space="preserve"> </w:t>
      </w:r>
      <w:r w:rsidRPr="00274B25">
        <w:rPr>
          <w:rFonts w:eastAsia="SimSun"/>
          <w:lang w:val="en-US"/>
        </w:rPr>
        <w:t>Catalog</w:t>
      </w:r>
      <w:r w:rsidRPr="00EC4D5E">
        <w:rPr>
          <w:rFonts w:eastAsia="SimSun"/>
          <w:lang w:val="en-US"/>
        </w:rPr>
        <w:t xml:space="preserve"> </w:t>
      </w:r>
      <w:r w:rsidRPr="00274B25">
        <w:rPr>
          <w:rFonts w:eastAsia="SimSun"/>
          <w:lang w:val="el-GR"/>
        </w:rPr>
        <w:t>στο</w:t>
      </w:r>
      <w:r w:rsidRPr="00EC4D5E">
        <w:rPr>
          <w:rFonts w:eastAsia="SimSun"/>
          <w:lang w:val="en-US"/>
        </w:rPr>
        <w:t xml:space="preserve"> </w:t>
      </w:r>
      <w:r w:rsidRPr="00274B25">
        <w:rPr>
          <w:rFonts w:eastAsia="SimSun"/>
          <w:lang w:val="en-US"/>
        </w:rPr>
        <w:t>Public</w:t>
      </w:r>
      <w:r w:rsidRPr="00EC4D5E">
        <w:rPr>
          <w:rFonts w:eastAsia="SimSun"/>
          <w:lang w:val="en-US"/>
        </w:rPr>
        <w:t xml:space="preserve"> </w:t>
      </w:r>
      <w:r w:rsidRPr="00274B25">
        <w:rPr>
          <w:rFonts w:eastAsia="SimSun"/>
          <w:lang w:val="en-US"/>
        </w:rPr>
        <w:t>Cloud</w:t>
      </w:r>
      <w:r w:rsidRPr="00EC4D5E">
        <w:rPr>
          <w:rFonts w:eastAsia="SimSun"/>
          <w:lang w:val="en-US"/>
        </w:rPr>
        <w:t xml:space="preserve"> </w:t>
      </w:r>
      <w:r w:rsidRPr="00274B25">
        <w:rPr>
          <w:rFonts w:eastAsia="SimSun"/>
          <w:lang w:val="el-GR"/>
        </w:rPr>
        <w:t>για</w:t>
      </w:r>
      <w:r w:rsidRPr="00EC4D5E">
        <w:rPr>
          <w:rFonts w:eastAsia="SimSun"/>
          <w:lang w:val="en-US"/>
        </w:rPr>
        <w:t xml:space="preserve"> </w:t>
      </w:r>
      <w:r w:rsidRPr="00274B25">
        <w:rPr>
          <w:rFonts w:eastAsia="SimSun"/>
          <w:lang w:val="el-GR"/>
        </w:rPr>
        <w:t>ε</w:t>
      </w:r>
      <w:r w:rsidRPr="0029319A">
        <w:rPr>
          <w:rFonts w:eastAsia="SimSun"/>
          <w:lang w:val="el-GR"/>
        </w:rPr>
        <w:t>κτ</w:t>
      </w:r>
      <w:r w:rsidRPr="00274B25">
        <w:rPr>
          <w:rFonts w:eastAsia="SimSun"/>
          <w:lang w:val="el-GR"/>
        </w:rPr>
        <w:t>έλεση</w:t>
      </w:r>
      <w:r w:rsidRPr="00EC4D5E">
        <w:rPr>
          <w:rFonts w:eastAsia="SimSun"/>
          <w:lang w:val="en-US"/>
        </w:rPr>
        <w:t xml:space="preserve"> </w:t>
      </w:r>
      <w:r w:rsidRPr="00274B25">
        <w:rPr>
          <w:rFonts w:eastAsia="SimSun"/>
          <w:lang w:val="el-GR"/>
        </w:rPr>
        <w:t>δοκιμών</w:t>
      </w:r>
      <w:r w:rsidRPr="00EC4D5E">
        <w:rPr>
          <w:rFonts w:eastAsia="SimSun"/>
          <w:lang w:val="en-US"/>
        </w:rPr>
        <w:t>/</w:t>
      </w:r>
      <w:r w:rsidRPr="00274B25">
        <w:rPr>
          <w:rFonts w:eastAsia="SimSun"/>
          <w:lang w:val="el-GR"/>
        </w:rPr>
        <w:t>εκπαίδευση</w:t>
      </w:r>
    </w:p>
    <w:p w14:paraId="244DC4F7" w14:textId="77777777" w:rsidR="006A7951" w:rsidRPr="00274B25" w:rsidRDefault="006A7951" w:rsidP="003E46EC">
      <w:pPr>
        <w:numPr>
          <w:ilvl w:val="0"/>
          <w:numId w:val="25"/>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3E46EC">
      <w:pPr>
        <w:numPr>
          <w:ilvl w:val="0"/>
          <w:numId w:val="25"/>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77777777" w:rsidR="006A7951" w:rsidRPr="00274B25" w:rsidRDefault="006A7951" w:rsidP="006A7951">
      <w:pPr>
        <w:spacing w:before="120"/>
        <w:rPr>
          <w:lang w:val="el-GR"/>
        </w:rPr>
      </w:pPr>
      <w:r w:rsidRPr="00274B25">
        <w:rPr>
          <w:lang w:val="el-GR"/>
        </w:rPr>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34" w:history="1">
        <w:r w:rsidRPr="00791C56">
          <w:rPr>
            <w:rStyle w:val="-"/>
            <w:lang w:val="el-GR"/>
          </w:rPr>
          <w:t>https://www.gsis.gr/dimosia-dioikisi/G-Cloud</w:t>
        </w:r>
      </w:hyperlink>
      <w:r w:rsidRPr="00274B25">
        <w:rPr>
          <w:lang w:val="el-GR"/>
        </w:rPr>
        <w:t>.</w:t>
      </w:r>
    </w:p>
    <w:p w14:paraId="4A2F4E45" w14:textId="78028046" w:rsidR="00BD0298" w:rsidRDefault="00BD0298" w:rsidP="00EF2204">
      <w:pPr>
        <w:rPr>
          <w:rFonts w:eastAsia="SimSun"/>
          <w:lang w:val="el-GR"/>
        </w:rPr>
      </w:pPr>
    </w:p>
    <w:p w14:paraId="68BF83CD" w14:textId="77777777" w:rsidR="006A2A25" w:rsidRPr="006A2A25" w:rsidRDefault="006A2A25" w:rsidP="003E46EC">
      <w:pPr>
        <w:pStyle w:val="5"/>
        <w:numPr>
          <w:ilvl w:val="0"/>
          <w:numId w:val="28"/>
        </w:numPr>
        <w:tabs>
          <w:tab w:val="num" w:pos="397"/>
        </w:tabs>
        <w:ind w:left="1701" w:hanging="141"/>
        <w:rPr>
          <w:rFonts w:eastAsia="SimSun"/>
          <w:lang w:val="el-GR"/>
        </w:rPr>
      </w:pPr>
      <w:r w:rsidRPr="006A2A25">
        <w:rPr>
          <w:rFonts w:eastAsia="SimSun"/>
          <w:lang w:val="el-GR"/>
        </w:rPr>
        <w:t>Το Υπολογιστικό Νέφος Υγείας (H-</w:t>
      </w:r>
      <w:proofErr w:type="spellStart"/>
      <w:r w:rsidRPr="006A2A25">
        <w:rPr>
          <w:rFonts w:eastAsia="SimSun"/>
          <w:lang w:val="el-GR"/>
        </w:rPr>
        <w:t>Cloud</w:t>
      </w:r>
      <w:proofErr w:type="spellEnd"/>
      <w:r w:rsidRPr="006A2A25">
        <w:rPr>
          <w:rFonts w:eastAsia="SimSun"/>
          <w:lang w:val="el-GR"/>
        </w:rPr>
        <w:t>)</w:t>
      </w:r>
    </w:p>
    <w:p w14:paraId="16302C16" w14:textId="77777777" w:rsidR="006A2A25" w:rsidRPr="00685D2B" w:rsidRDefault="006A2A25" w:rsidP="006A2A25">
      <w:pPr>
        <w:pStyle w:val="6"/>
        <w:numPr>
          <w:ilvl w:val="0"/>
          <w:numId w:val="0"/>
        </w:numPr>
        <w:pBdr>
          <w:bottom w:val="none" w:sz="0" w:space="0" w:color="auto"/>
        </w:pBdr>
        <w:ind w:left="1152" w:hanging="1152"/>
        <w:rPr>
          <w:rFonts w:cs="Tahoma"/>
          <w:bCs/>
          <w:szCs w:val="22"/>
          <w:lang w:eastAsia="zh-CN"/>
        </w:rPr>
      </w:pPr>
      <w:r w:rsidRPr="00685D2B">
        <w:rPr>
          <w:rFonts w:cs="Tahoma"/>
          <w:bCs/>
          <w:szCs w:val="22"/>
          <w:lang w:eastAsia="zh-CN"/>
        </w:rPr>
        <w:t>Περιγραφή</w:t>
      </w:r>
    </w:p>
    <w:p w14:paraId="51180EF3" w14:textId="77777777" w:rsidR="006A2A25" w:rsidRPr="00EC7B7C" w:rsidRDefault="006A2A25" w:rsidP="006A2A25">
      <w:pPr>
        <w:rPr>
          <w:lang w:val="el-GR"/>
        </w:rPr>
      </w:pPr>
      <w:r w:rsidRPr="00EC7B7C">
        <w:rPr>
          <w:lang w:val="el-GR"/>
        </w:rPr>
        <w:t xml:space="preserve">Σύμφωνα με τον </w:t>
      </w:r>
      <w:proofErr w:type="spellStart"/>
      <w:r w:rsidRPr="00EC7B7C">
        <w:rPr>
          <w:lang w:val="el-GR"/>
        </w:rPr>
        <w:t>αρ</w:t>
      </w:r>
      <w:proofErr w:type="spellEnd"/>
      <w:r w:rsidRPr="00EC7B7C">
        <w:rPr>
          <w:lang w:val="el-GR"/>
        </w:rPr>
        <w:t>. 87 του ν.4727/2020 ως Κυβερνητικό Νέφος Τομέα Υγείας (H-</w:t>
      </w:r>
      <w:proofErr w:type="spellStart"/>
      <w:r w:rsidRPr="00EC7B7C">
        <w:rPr>
          <w:lang w:val="el-GR"/>
        </w:rPr>
        <w:t>Cloud</w:t>
      </w:r>
      <w:proofErr w:type="spellEnd"/>
      <w:r w:rsidRPr="00EC7B7C">
        <w:rPr>
          <w:lang w:val="el-GR"/>
        </w:rPr>
        <w:t>) νοείται το σύνολο των ψηφιακών υποδομών που διαχειρίζεται η Ηλεκτρονική Διακυβέρνηση Κοινωνικής Ασφάλισης της Η.ΔΙ.Κ.Α. είτε αφορούν ψηφιακές υποδομές εντός της Η.ΔΙ.Κ.Α. είτε αφορούν το ιδιωτικό νέφος της Η.ΔΙ.Κ.Α είτε αφορούν δημόσιο υπολογιστικό νέφος που διαχειρίζεται η Η.ΔΙ.Κ.Α. Επιπλέον σύμφωνα με το ίδιο άρθρο στο Κυβερνητικό Νέφος Τομέα Υγείας (H-</w:t>
      </w:r>
      <w:proofErr w:type="spellStart"/>
      <w:r w:rsidRPr="00EC7B7C">
        <w:rPr>
          <w:lang w:val="el-GR"/>
        </w:rPr>
        <w:t>Cloud</w:t>
      </w:r>
      <w:proofErr w:type="spellEnd"/>
      <w:r w:rsidRPr="00EC7B7C">
        <w:rPr>
          <w:lang w:val="el-GR"/>
        </w:rPr>
        <w:t>) πρέπει υποχρεωτικά να εγκατασταθούν έως την 1η.1.2023 όλες οι ηλεκτρονικές εφαρμογές και τα κεντρικά πληροφοριακά συστήματα του Υπουργείου Υγείας, των Νοσοκομείων και των Κέντρων Υγείας, που αφορούν σε επεξεργασία ιατρικών δεδομένων, καθώς και σε συναλλαγές ιατρικής φύσεως πολιτών. Η Η.ΔΙ.Κ.Α. υποχρεούται να παρέχει υπηρεσίες συμφωνημένου επιπέδου (</w:t>
      </w:r>
      <w:proofErr w:type="spellStart"/>
      <w:r w:rsidRPr="00EC7B7C">
        <w:rPr>
          <w:lang w:val="el-GR"/>
        </w:rPr>
        <w:t>Service</w:t>
      </w:r>
      <w:proofErr w:type="spellEnd"/>
      <w:r w:rsidRPr="00EC7B7C">
        <w:rPr>
          <w:lang w:val="el-GR"/>
        </w:rPr>
        <w:t xml:space="preserve"> </w:t>
      </w:r>
      <w:proofErr w:type="spellStart"/>
      <w:r w:rsidRPr="00EC7B7C">
        <w:rPr>
          <w:lang w:val="el-GR"/>
        </w:rPr>
        <w:t>Level</w:t>
      </w:r>
      <w:proofErr w:type="spellEnd"/>
      <w:r w:rsidRPr="00EC7B7C">
        <w:rPr>
          <w:lang w:val="el-GR"/>
        </w:rPr>
        <w:t xml:space="preserve"> Agreement - SLA) στους ανωτέρω φορείς.</w:t>
      </w:r>
    </w:p>
    <w:p w14:paraId="23025AA5" w14:textId="77777777" w:rsidR="006A2A25" w:rsidRPr="00EC7B7C" w:rsidRDefault="006A2A25" w:rsidP="006A2A25">
      <w:pPr>
        <w:rPr>
          <w:lang w:val="el-GR"/>
        </w:rPr>
      </w:pPr>
      <w:r w:rsidRPr="00EC7B7C">
        <w:rPr>
          <w:lang w:val="el-GR"/>
        </w:rPr>
        <w:t xml:space="preserve">Στην παρούσα κατάσταση το </w:t>
      </w:r>
      <w:r w:rsidRPr="00EC7B7C">
        <w:t>H</w:t>
      </w:r>
      <w:r w:rsidRPr="00EC7B7C">
        <w:rPr>
          <w:lang w:val="el-GR"/>
        </w:rPr>
        <w:t>-</w:t>
      </w:r>
      <w:r w:rsidRPr="00EC7B7C">
        <w:t>Cloud</w:t>
      </w:r>
      <w:r w:rsidRPr="00EC7B7C">
        <w:rPr>
          <w:lang w:val="el-GR"/>
        </w:rPr>
        <w:t xml:space="preserve"> αποτελείται από το </w:t>
      </w:r>
      <w:r w:rsidRPr="00EC7B7C">
        <w:t>Data</w:t>
      </w:r>
      <w:r w:rsidRPr="00EC7B7C">
        <w:rPr>
          <w:lang w:val="el-GR"/>
        </w:rPr>
        <w:t xml:space="preserve"> </w:t>
      </w:r>
      <w:proofErr w:type="spellStart"/>
      <w:r w:rsidRPr="00EC7B7C">
        <w:t>Center</w:t>
      </w:r>
      <w:proofErr w:type="spellEnd"/>
      <w:r w:rsidRPr="00EC7B7C">
        <w:rPr>
          <w:lang w:val="el-GR"/>
        </w:rPr>
        <w:t xml:space="preserve"> της ΗΔΙΚΑ. </w:t>
      </w:r>
    </w:p>
    <w:p w14:paraId="2C5C21AB" w14:textId="77777777" w:rsidR="006A2A25" w:rsidRPr="00E47CCB" w:rsidRDefault="006A2A25" w:rsidP="006A2A25">
      <w:pPr>
        <w:pStyle w:val="6"/>
        <w:numPr>
          <w:ilvl w:val="0"/>
          <w:numId w:val="0"/>
        </w:numPr>
        <w:pBdr>
          <w:bottom w:val="none" w:sz="0" w:space="0" w:color="auto"/>
        </w:pBdr>
        <w:ind w:left="1152" w:hanging="1152"/>
        <w:rPr>
          <w:rFonts w:cs="Tahoma"/>
          <w:bCs/>
          <w:szCs w:val="22"/>
          <w:lang w:eastAsia="zh-CN"/>
        </w:rPr>
      </w:pPr>
      <w:r w:rsidRPr="00E47CCB">
        <w:rPr>
          <w:rFonts w:cs="Tahoma"/>
          <w:bCs/>
          <w:szCs w:val="22"/>
          <w:lang w:eastAsia="zh-CN"/>
        </w:rPr>
        <w:t xml:space="preserve">Παροχές-Οφέλη του </w:t>
      </w:r>
      <w:proofErr w:type="spellStart"/>
      <w:r w:rsidRPr="00E47CCB">
        <w:rPr>
          <w:rFonts w:cs="Tahoma"/>
          <w:bCs/>
          <w:szCs w:val="22"/>
          <w:lang w:eastAsia="zh-CN"/>
        </w:rPr>
        <w:t>Yπολογιστικού</w:t>
      </w:r>
      <w:proofErr w:type="spellEnd"/>
      <w:r w:rsidRPr="00E47CCB">
        <w:rPr>
          <w:rFonts w:cs="Tahoma"/>
          <w:bCs/>
          <w:szCs w:val="22"/>
          <w:lang w:eastAsia="zh-CN"/>
        </w:rPr>
        <w:t xml:space="preserve"> Νέφους Υγείας</w:t>
      </w:r>
    </w:p>
    <w:p w14:paraId="658459A9" w14:textId="29CA2573" w:rsidR="006A2A25" w:rsidRDefault="006A2A25" w:rsidP="006A2A25">
      <w:pPr>
        <w:rPr>
          <w:lang w:val="el-GR"/>
        </w:rPr>
      </w:pPr>
      <w:r w:rsidRPr="00B33E91">
        <w:t>To</w:t>
      </w:r>
      <w:r w:rsidRPr="00975BC8">
        <w:rPr>
          <w:lang w:val="el-GR"/>
        </w:rPr>
        <w:t xml:space="preserve"> </w:t>
      </w:r>
      <w:r w:rsidRPr="00B33E91">
        <w:t>Data</w:t>
      </w:r>
      <w:r w:rsidRPr="00EE2E5B">
        <w:rPr>
          <w:lang w:val="el-GR"/>
        </w:rPr>
        <w:t xml:space="preserve"> </w:t>
      </w:r>
      <w:proofErr w:type="spellStart"/>
      <w:r w:rsidRPr="00B33E91">
        <w:t>Center</w:t>
      </w:r>
      <w:proofErr w:type="spellEnd"/>
      <w:r w:rsidRPr="00EE2E5B">
        <w:rPr>
          <w:lang w:val="el-GR"/>
        </w:rPr>
        <w:t xml:space="preserve"> </w:t>
      </w:r>
      <w:r>
        <w:rPr>
          <w:lang w:val="el-GR"/>
        </w:rPr>
        <w:t>της ΗΔΙΚΑ φιλοξενεί ένα μεγάλο σύνολο των Πληροφοριακών Συστημάτων Κοινωνικής Ασφάλισης και Υγείας του Ελληνικού Δημοσίου παρέχοντας υπολογιστικές και δικτυακές υποδομές.</w:t>
      </w:r>
    </w:p>
    <w:p w14:paraId="21709F9C" w14:textId="77777777" w:rsidR="006A2A25" w:rsidRDefault="006A2A25" w:rsidP="006A2A25">
      <w:pPr>
        <w:rPr>
          <w:lang w:val="el-GR"/>
        </w:rPr>
      </w:pPr>
      <w:r>
        <w:rPr>
          <w:lang w:val="el-GR"/>
        </w:rPr>
        <w:t xml:space="preserve">Ενδεικτικά αναφέρονται τα παρακάτω πληροφοριακά Συστήματα τα οποία φιλοξενούνται από το </w:t>
      </w:r>
      <w:r>
        <w:t>H</w:t>
      </w:r>
      <w:r w:rsidRPr="00EE2E5B">
        <w:rPr>
          <w:lang w:val="el-GR"/>
        </w:rPr>
        <w:t>-</w:t>
      </w:r>
      <w:r>
        <w:t>Cloud</w:t>
      </w:r>
      <w:r w:rsidRPr="00EE2E5B">
        <w:rPr>
          <w:lang w:val="el-GR"/>
        </w:rPr>
        <w:t xml:space="preserve"> </w:t>
      </w:r>
      <w:r>
        <w:rPr>
          <w:lang w:val="el-GR"/>
        </w:rPr>
        <w:t>της ΗΔΙΚΑ:</w:t>
      </w:r>
    </w:p>
    <w:p w14:paraId="78A7D6C5" w14:textId="77777777" w:rsidR="006A2A25" w:rsidRDefault="006A2A25" w:rsidP="003E46EC">
      <w:pPr>
        <w:pStyle w:val="aff"/>
        <w:numPr>
          <w:ilvl w:val="0"/>
          <w:numId w:val="39"/>
        </w:numPr>
        <w:rPr>
          <w:lang w:val="el-GR"/>
        </w:rPr>
      </w:pPr>
      <w:r>
        <w:rPr>
          <w:lang w:val="el-GR"/>
        </w:rPr>
        <w:t>Σύστημα Μητρώου ΑΜΚΑ</w:t>
      </w:r>
    </w:p>
    <w:p w14:paraId="59E73F1F" w14:textId="77777777" w:rsidR="006A2A25" w:rsidRDefault="006A2A25" w:rsidP="003E46EC">
      <w:pPr>
        <w:pStyle w:val="aff"/>
        <w:numPr>
          <w:ilvl w:val="0"/>
          <w:numId w:val="39"/>
        </w:numPr>
        <w:rPr>
          <w:lang w:val="el-GR"/>
        </w:rPr>
      </w:pPr>
      <w:r>
        <w:rPr>
          <w:lang w:val="el-GR"/>
        </w:rPr>
        <w:t xml:space="preserve">Σύστημα Ηλεκτρονικής </w:t>
      </w:r>
      <w:proofErr w:type="spellStart"/>
      <w:r>
        <w:rPr>
          <w:lang w:val="el-GR"/>
        </w:rPr>
        <w:t>Συνταγογράφησης</w:t>
      </w:r>
      <w:proofErr w:type="spellEnd"/>
    </w:p>
    <w:p w14:paraId="176D7656" w14:textId="77777777" w:rsidR="006A2A25" w:rsidRDefault="006A2A25" w:rsidP="003E46EC">
      <w:pPr>
        <w:pStyle w:val="aff"/>
        <w:numPr>
          <w:ilvl w:val="0"/>
          <w:numId w:val="39"/>
        </w:numPr>
        <w:rPr>
          <w:lang w:val="el-GR"/>
        </w:rPr>
      </w:pPr>
      <w:r>
        <w:rPr>
          <w:lang w:val="el-GR"/>
        </w:rPr>
        <w:t>Σύστημα Ατομικού Ηλεκτρονικού Φακέλου Υγείας</w:t>
      </w:r>
    </w:p>
    <w:p w14:paraId="5D616E33" w14:textId="77777777" w:rsidR="006A2A25" w:rsidRDefault="006A2A25" w:rsidP="003E46EC">
      <w:pPr>
        <w:pStyle w:val="aff"/>
        <w:numPr>
          <w:ilvl w:val="0"/>
          <w:numId w:val="39"/>
        </w:numPr>
        <w:rPr>
          <w:lang w:val="el-GR"/>
        </w:rPr>
      </w:pPr>
      <w:r>
        <w:rPr>
          <w:lang w:val="el-GR"/>
        </w:rPr>
        <w:t>Εθνικό Μητρώο Ασφάλισης – Ασφαλιστικής Ικανότητας ΑΤΛΑΣ</w:t>
      </w:r>
    </w:p>
    <w:p w14:paraId="7DCD73C3" w14:textId="25CFAB40" w:rsidR="006A2A25" w:rsidRDefault="006A2A25" w:rsidP="003E46EC">
      <w:pPr>
        <w:pStyle w:val="aff"/>
        <w:numPr>
          <w:ilvl w:val="0"/>
          <w:numId w:val="39"/>
        </w:numPr>
        <w:rPr>
          <w:lang w:val="el-GR"/>
        </w:rPr>
      </w:pPr>
      <w:r>
        <w:rPr>
          <w:lang w:val="el-GR"/>
        </w:rPr>
        <w:t xml:space="preserve">Σύστημα </w:t>
      </w:r>
      <w:r w:rsidR="00F01DEB">
        <w:rPr>
          <w:lang w:val="el-GR"/>
        </w:rPr>
        <w:t>Πρωτοβάθμιας</w:t>
      </w:r>
      <w:r>
        <w:rPr>
          <w:lang w:val="el-GR"/>
        </w:rPr>
        <w:t xml:space="preserve"> Φροντίδας Υγείας</w:t>
      </w:r>
    </w:p>
    <w:p w14:paraId="4DDF0CDB" w14:textId="77777777" w:rsidR="006A2A25" w:rsidRDefault="006A2A25" w:rsidP="003E46EC">
      <w:pPr>
        <w:pStyle w:val="aff"/>
        <w:numPr>
          <w:ilvl w:val="0"/>
          <w:numId w:val="39"/>
        </w:numPr>
        <w:rPr>
          <w:lang w:val="el-GR"/>
        </w:rPr>
      </w:pPr>
      <w:r>
        <w:rPr>
          <w:lang w:val="el-GR"/>
        </w:rPr>
        <w:t>Συστήματα Νοσοκομείων</w:t>
      </w:r>
    </w:p>
    <w:p w14:paraId="00FD01B5" w14:textId="77777777" w:rsidR="006A2A25" w:rsidRDefault="006A2A25" w:rsidP="003E46EC">
      <w:pPr>
        <w:pStyle w:val="aff"/>
        <w:numPr>
          <w:ilvl w:val="0"/>
          <w:numId w:val="39"/>
        </w:numPr>
        <w:rPr>
          <w:lang w:val="el-GR"/>
        </w:rPr>
      </w:pPr>
      <w:r w:rsidRPr="002F004A">
        <w:rPr>
          <w:lang w:val="el-GR"/>
        </w:rPr>
        <w:t>Κοινωνικό Εισόδημα Αλληλεγγύης</w:t>
      </w:r>
    </w:p>
    <w:p w14:paraId="05372F8F" w14:textId="77777777" w:rsidR="006A2A25" w:rsidRDefault="006A2A25" w:rsidP="003E46EC">
      <w:pPr>
        <w:pStyle w:val="aff"/>
        <w:numPr>
          <w:ilvl w:val="0"/>
          <w:numId w:val="39"/>
        </w:numPr>
        <w:rPr>
          <w:lang w:val="el-GR"/>
        </w:rPr>
      </w:pPr>
      <w:r>
        <w:rPr>
          <w:lang w:val="el-GR"/>
        </w:rPr>
        <w:t xml:space="preserve">Ενιαίο Σύστημα Ελέγχου και Πληρωμών Συντάξεων </w:t>
      </w:r>
    </w:p>
    <w:p w14:paraId="31283A46" w14:textId="77777777" w:rsidR="006A2A25" w:rsidRPr="00DF11C3" w:rsidRDefault="006A2A25" w:rsidP="003E46EC">
      <w:pPr>
        <w:pStyle w:val="aff"/>
        <w:numPr>
          <w:ilvl w:val="0"/>
          <w:numId w:val="39"/>
        </w:numPr>
        <w:rPr>
          <w:lang w:val="el-GR"/>
        </w:rPr>
      </w:pPr>
      <w:r>
        <w:rPr>
          <w:lang w:val="el-GR"/>
        </w:rPr>
        <w:t xml:space="preserve">Πληροφοριακά Συστήματα Φορέων Κοινωνικής Ασφάλισης </w:t>
      </w:r>
    </w:p>
    <w:p w14:paraId="130005F4" w14:textId="77777777" w:rsidR="006A2A25" w:rsidRPr="00EF2204" w:rsidRDefault="006A2A25" w:rsidP="00EF2204">
      <w:pPr>
        <w:rPr>
          <w:rFonts w:eastAsia="SimSun"/>
          <w:lang w:val="el-GR"/>
        </w:rPr>
      </w:pPr>
    </w:p>
    <w:p w14:paraId="13DA97C4" w14:textId="77777777" w:rsidR="00556A23" w:rsidRPr="00B306A5" w:rsidRDefault="00556A23" w:rsidP="003E46EC">
      <w:pPr>
        <w:pStyle w:val="3"/>
        <w:numPr>
          <w:ilvl w:val="0"/>
          <w:numId w:val="21"/>
        </w:numPr>
        <w:ind w:left="375" w:hanging="375"/>
        <w:rPr>
          <w:rFonts w:eastAsia="Tahoma"/>
          <w:lang w:val="el-GR"/>
        </w:rPr>
      </w:pPr>
      <w:bookmarkStart w:id="290" w:name="_Ref40953149"/>
      <w:bookmarkStart w:id="291" w:name="_Toc112836368"/>
      <w:r w:rsidRPr="00B306A5">
        <w:rPr>
          <w:rFonts w:eastAsia="Tahoma"/>
          <w:lang w:val="el-GR"/>
        </w:rPr>
        <w:lastRenderedPageBreak/>
        <w:t>Π</w:t>
      </w:r>
      <w:r w:rsidR="00A22261" w:rsidRPr="00B306A5">
        <w:rPr>
          <w:rFonts w:eastAsia="Tahoma"/>
          <w:lang w:val="el-GR"/>
        </w:rPr>
        <w:t xml:space="preserve">εριγραφή </w:t>
      </w:r>
      <w:r w:rsidRPr="00B306A5">
        <w:rPr>
          <w:rFonts w:eastAsia="Tahoma"/>
          <w:lang w:val="el-GR"/>
        </w:rPr>
        <w:t>Φ</w:t>
      </w:r>
      <w:r w:rsidR="00A22261" w:rsidRPr="00B306A5">
        <w:rPr>
          <w:rFonts w:eastAsia="Tahoma"/>
          <w:lang w:val="el-GR"/>
        </w:rPr>
        <w:t xml:space="preserve">υσικού Αντικειμένου της </w:t>
      </w:r>
      <w:r w:rsidRPr="00B306A5">
        <w:rPr>
          <w:rFonts w:eastAsia="Tahoma"/>
          <w:lang w:val="el-GR"/>
        </w:rPr>
        <w:t>Σ</w:t>
      </w:r>
      <w:bookmarkEnd w:id="290"/>
      <w:r w:rsidR="00A22261" w:rsidRPr="00B306A5">
        <w:rPr>
          <w:rFonts w:eastAsia="Tahoma"/>
          <w:lang w:val="el-GR"/>
        </w:rPr>
        <w:t>ύμβασης</w:t>
      </w:r>
      <w:bookmarkEnd w:id="291"/>
    </w:p>
    <w:p w14:paraId="6A219BC0" w14:textId="77777777" w:rsidR="00BD0298" w:rsidRPr="00B306A5" w:rsidRDefault="00BD0298" w:rsidP="003E46EC">
      <w:pPr>
        <w:pStyle w:val="3"/>
        <w:numPr>
          <w:ilvl w:val="1"/>
          <w:numId w:val="21"/>
        </w:numPr>
        <w:rPr>
          <w:rFonts w:eastAsia="Tahoma"/>
          <w:lang w:val="el-GR"/>
        </w:rPr>
      </w:pPr>
      <w:bookmarkStart w:id="292" w:name="_Toc112836369"/>
      <w:r w:rsidRPr="00B306A5">
        <w:rPr>
          <w:rFonts w:eastAsia="Tahoma"/>
          <w:lang w:val="el-GR"/>
        </w:rPr>
        <w:t>Α</w:t>
      </w:r>
      <w:r w:rsidR="00B256BC" w:rsidRPr="00B306A5">
        <w:rPr>
          <w:rFonts w:eastAsia="Tahoma"/>
          <w:lang w:val="el-GR"/>
        </w:rPr>
        <w:t xml:space="preserve">ντικείμενο της </w:t>
      </w:r>
      <w:r w:rsidRPr="00B306A5">
        <w:rPr>
          <w:rFonts w:eastAsia="Tahoma"/>
          <w:lang w:val="el-GR"/>
        </w:rPr>
        <w:t>Σ</w:t>
      </w:r>
      <w:r w:rsidR="00B256BC" w:rsidRPr="00B306A5">
        <w:rPr>
          <w:rFonts w:eastAsia="Tahoma"/>
          <w:lang w:val="el-GR"/>
        </w:rPr>
        <w:t>ύμβασης</w:t>
      </w:r>
      <w:bookmarkEnd w:id="292"/>
      <w:r w:rsidR="00B256BC" w:rsidRPr="00B306A5">
        <w:rPr>
          <w:rFonts w:eastAsia="Tahoma"/>
          <w:lang w:val="el-GR"/>
        </w:rPr>
        <w:t xml:space="preserve"> </w:t>
      </w:r>
    </w:p>
    <w:p w14:paraId="44D29F3A" w14:textId="77777777"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Αντικείμενο της σύμβασης είναι η υλοποίηση του Έργου «</w:t>
      </w:r>
      <w:r w:rsidRPr="004F474F">
        <w:rPr>
          <w:i/>
          <w:color w:val="000000"/>
          <w:lang w:val="el-GR"/>
        </w:rPr>
        <w:t xml:space="preserve">Παροχή </w:t>
      </w:r>
      <w:proofErr w:type="spellStart"/>
      <w:r w:rsidRPr="004F474F">
        <w:rPr>
          <w:i/>
          <w:color w:val="000000"/>
          <w:lang w:val="el-GR"/>
        </w:rPr>
        <w:t>Νεφο</w:t>
      </w:r>
      <w:proofErr w:type="spellEnd"/>
      <w:r w:rsidRPr="004F474F">
        <w:rPr>
          <w:i/>
          <w:color w:val="000000"/>
          <w:lang w:val="el-GR"/>
        </w:rPr>
        <w:t>-Υπολογιστικών Υποδομών και υπηρεσιών (</w:t>
      </w:r>
      <w:proofErr w:type="spellStart"/>
      <w:r w:rsidRPr="004F474F">
        <w:rPr>
          <w:i/>
          <w:color w:val="000000"/>
          <w:lang w:val="el-GR"/>
        </w:rPr>
        <w:t>Cloud</w:t>
      </w:r>
      <w:proofErr w:type="spellEnd"/>
      <w:r w:rsidRPr="004F474F">
        <w:rPr>
          <w:i/>
          <w:color w:val="000000"/>
          <w:lang w:val="el-GR"/>
        </w:rPr>
        <w:t xml:space="preserve"> Services)</w:t>
      </w:r>
      <w:r w:rsidRPr="004F474F">
        <w:rPr>
          <w:color w:val="000000"/>
          <w:lang w:val="el-GR"/>
        </w:rPr>
        <w:t>», το οποίο στοχεύει στην υλοποίηση της ψηφιακής στρατηγικής του ελληνικού κράτους όπως αποτυπώνεται στην Ψηφιακή Βίβλο, και των απαιτήσεων του Νόμου 4727/2020 σε ότι αφορά τα κυβερνητικά νέφη G-</w:t>
      </w:r>
      <w:proofErr w:type="spellStart"/>
      <w:r w:rsidRPr="004F474F">
        <w:rPr>
          <w:color w:val="000000"/>
          <w:lang w:val="el-GR"/>
        </w:rPr>
        <w:t>Cloud</w:t>
      </w:r>
      <w:proofErr w:type="spellEnd"/>
      <w:r w:rsidRPr="004F474F">
        <w:rPr>
          <w:color w:val="000000"/>
          <w:lang w:val="el-GR"/>
        </w:rPr>
        <w:t xml:space="preserve"> και H-</w:t>
      </w:r>
      <w:proofErr w:type="spellStart"/>
      <w:r w:rsidRPr="004F474F">
        <w:rPr>
          <w:color w:val="000000"/>
          <w:lang w:val="el-GR"/>
        </w:rPr>
        <w:t>Cloud</w:t>
      </w:r>
      <w:proofErr w:type="spellEnd"/>
      <w:r w:rsidRPr="004F474F">
        <w:rPr>
          <w:color w:val="000000"/>
          <w:lang w:val="el-GR"/>
        </w:rPr>
        <w:t xml:space="preserve">. </w:t>
      </w:r>
    </w:p>
    <w:p w14:paraId="5F335F96" w14:textId="77777777"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 xml:space="preserve">Σύμφωνα με το άρθρο 85 ν.4727/2020, Η Γενική Γραμματεία Πληροφοριακών Συστημάτων Δημόσιας Διοίκησης (Γ.Γ.Π.Σ.Δ.Δ.) και η Ηλεκτρονική Διακυβέρνηση Κοινωνικής Ασφάλισης (Η.ΔΙ.Κ.Α. Α.Ε.) προμηθεύονται κατά προτεραιότητα συνολικά για τους φορείς του δημοσίου τομέα υπηρεσίες υπολογιστικού νέφους έναντι οποιωνδήποτε άλλων τεχνολογικών λύσεων, με σκοπό την αποθήκευση δεδομένων, τη φιλοξενία πληροφοριακών συστημάτων και εφαρμογών των φορέων του δημοσίου τομέα, την παροχή υπηρεσιών νέφους προς τους φορείς του δημοσίου τομέα, καθώς και την επιτέλεση των αρμοδιοτήτων τους, καθώς και τον σχεδιασμό και την παραγωγική λειτουργία τεχνολογικών υποδομών και των πληροφοριακών συστημάτων. </w:t>
      </w:r>
    </w:p>
    <w:p w14:paraId="50E6E8CA" w14:textId="77777777"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Επιπλέον σύμφωνα με το άρθρο 87 ν.4727/2020 ορίζονται τα Κυβερνητικά Νέφη:</w:t>
      </w:r>
    </w:p>
    <w:p w14:paraId="457D6B6B" w14:textId="77777777" w:rsidR="00D002E9" w:rsidRPr="004F474F" w:rsidRDefault="00D002E9" w:rsidP="003E46EC">
      <w:pPr>
        <w:pStyle w:val="aff"/>
        <w:numPr>
          <w:ilvl w:val="0"/>
          <w:numId w:val="39"/>
        </w:numPr>
        <w:pBdr>
          <w:top w:val="nil"/>
          <w:left w:val="nil"/>
          <w:bottom w:val="nil"/>
          <w:right w:val="nil"/>
          <w:between w:val="nil"/>
        </w:pBdr>
        <w:tabs>
          <w:tab w:val="left" w:pos="-32"/>
        </w:tabs>
        <w:spacing w:before="60" w:after="144"/>
        <w:ind w:firstLine="0"/>
        <w:rPr>
          <w:color w:val="000000"/>
          <w:lang w:val="el-GR"/>
        </w:rPr>
      </w:pPr>
      <w:r w:rsidRPr="004F474F">
        <w:rPr>
          <w:color w:val="000000"/>
          <w:lang w:val="el-GR"/>
        </w:rPr>
        <w:t>Ως Κυβερνητικό Νέφος Δημόσιου Τομέα (G-</w:t>
      </w:r>
      <w:proofErr w:type="spellStart"/>
      <w:r w:rsidRPr="004F474F">
        <w:rPr>
          <w:color w:val="000000"/>
          <w:lang w:val="el-GR"/>
        </w:rPr>
        <w:t>Cloud</w:t>
      </w:r>
      <w:proofErr w:type="spellEnd"/>
      <w:r w:rsidRPr="004F474F">
        <w:rPr>
          <w:color w:val="000000"/>
          <w:lang w:val="el-GR"/>
        </w:rPr>
        <w:t xml:space="preserve">) νοείται το σύνολο των ψηφιακών υποδομών που διαχειρίζεται η Γενική Γραμματεία Πληροφοριακών Συστημάτων Δημόσιας Διοίκησης (Γ.Γ.Π.Σ.Δ.Δ.) είτε αφορούν ψηφιακές υποδομές εντός της Γ.Γ.Π.Σ.Δ.Δ., είτε αφορούν το ιδιωτικό νέφος της Γ.Γ.Π.Σ.Δ.Δ. είτε αφορούν δημόσιο υπολογιστικό νέφος που διαχειρίζεται η Γ.Γ.Π.Σ.Δ.Δ. </w:t>
      </w:r>
    </w:p>
    <w:p w14:paraId="778EC022" w14:textId="77777777" w:rsidR="00D002E9" w:rsidRPr="004F474F" w:rsidRDefault="00D002E9" w:rsidP="003E46EC">
      <w:pPr>
        <w:pStyle w:val="aff"/>
        <w:numPr>
          <w:ilvl w:val="0"/>
          <w:numId w:val="39"/>
        </w:numPr>
        <w:pBdr>
          <w:top w:val="nil"/>
          <w:left w:val="nil"/>
          <w:bottom w:val="nil"/>
          <w:right w:val="nil"/>
          <w:between w:val="nil"/>
        </w:pBdr>
        <w:tabs>
          <w:tab w:val="left" w:pos="-32"/>
        </w:tabs>
        <w:spacing w:before="60" w:after="144"/>
        <w:ind w:firstLine="0"/>
        <w:rPr>
          <w:color w:val="000000"/>
          <w:lang w:val="el-GR"/>
        </w:rPr>
      </w:pPr>
      <w:r w:rsidRPr="004F474F">
        <w:rPr>
          <w:color w:val="000000"/>
          <w:lang w:val="el-GR"/>
        </w:rPr>
        <w:t>Ως Κυβερνητικό Νέφος Τομέα Υγείας (H-</w:t>
      </w:r>
      <w:proofErr w:type="spellStart"/>
      <w:r w:rsidRPr="004F474F">
        <w:rPr>
          <w:color w:val="000000"/>
          <w:lang w:val="el-GR"/>
        </w:rPr>
        <w:t>Cloud</w:t>
      </w:r>
      <w:proofErr w:type="spellEnd"/>
      <w:r w:rsidRPr="004F474F">
        <w:rPr>
          <w:color w:val="000000"/>
          <w:lang w:val="el-GR"/>
        </w:rPr>
        <w:t xml:space="preserve">) νοείται το σύνολο των ψηφιακών υποδομών που διαχειρίζεται η Ηλεκτρονική Διακυβέρνηση Κοινωνικής Ασφάλισης της Η.ΔΙ.Κ.Α. είτε αφορούν ψηφιακές υποδομές εντός της Η.ΔΙ.Κ.Α. είτε αφορούν το ιδιωτικό νέφος της Η.ΔΙ.Κ.Α είτε αφορούν δημόσιο υπολογιστικό νέφος που διαχειρίζεται η Η.ΔΙ.Κ.Α. </w:t>
      </w:r>
    </w:p>
    <w:p w14:paraId="3A6DD781" w14:textId="77777777"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 xml:space="preserve">Επιπλέον με το άρθρο 87 ν.4727/2020 στο Κυβερνητικό Νέφος Δημόσιου Τομέα πρέπει υποχρεωτικά να εγκατασταθούν </w:t>
      </w:r>
      <w:r w:rsidRPr="00EB68F5">
        <w:rPr>
          <w:color w:val="000000"/>
          <w:lang w:val="el-GR"/>
        </w:rPr>
        <w:t>έως την 1η.01.2022</w:t>
      </w:r>
      <w:r w:rsidRPr="004F474F">
        <w:rPr>
          <w:color w:val="000000"/>
          <w:lang w:val="el-GR"/>
        </w:rPr>
        <w:t xml:space="preserve"> όλες οι κεντρικές ηλεκτρονικές εφαρμογές και τα κεντρικά πληροφοριακά συστήματα που διατηρούν όλα τα Υπουργεία, εκτός των Υπουργείων Υγείας και Παιδείας και Θρησκευμάτων, τα Ν.Π.Δ.Δ. εκτός των Νοσοκομείων και των Κέντρων Υγείας, οι ανεξάρτητες αρχές και η Κοινωνία της Πληροφορίας Α.Ε. (Κ.Τ.Π. Α.Ε.) και αφορούν σε συναλλαγές με φυσικά ή νομικά πρόσωπα ή νομικές οντότητες και τη δημόσια διοίκηση. Οι υποδομές Κυβερνητικού Νέφους (G-</w:t>
      </w:r>
      <w:proofErr w:type="spellStart"/>
      <w:r w:rsidRPr="004F474F">
        <w:rPr>
          <w:color w:val="000000"/>
          <w:lang w:val="el-GR"/>
        </w:rPr>
        <w:t>Cloud</w:t>
      </w:r>
      <w:proofErr w:type="spellEnd"/>
      <w:r w:rsidRPr="004F474F">
        <w:rPr>
          <w:color w:val="000000"/>
          <w:lang w:val="el-GR"/>
        </w:rPr>
        <w:t>) των ανωτέρω φορέων μεταφέρονται και περιέρχονται στην κυριότητα της Γ.Γ.Π.Σ.Δ.Δ. για τον σκοπό αυτό. Η Γενική Γραμματεία Πληροφοριακών Συστημάτων Δημόσιας Διοίκησης υποχρεούται να παρέχει υπηρεσίες συμφωνημένου επιπέδου (</w:t>
      </w:r>
      <w:proofErr w:type="spellStart"/>
      <w:r w:rsidRPr="004F474F">
        <w:rPr>
          <w:color w:val="000000"/>
          <w:lang w:val="el-GR"/>
        </w:rPr>
        <w:t>Service</w:t>
      </w:r>
      <w:proofErr w:type="spellEnd"/>
      <w:r w:rsidRPr="004F474F">
        <w:rPr>
          <w:color w:val="000000"/>
          <w:lang w:val="el-GR"/>
        </w:rPr>
        <w:t xml:space="preserve"> </w:t>
      </w:r>
      <w:proofErr w:type="spellStart"/>
      <w:r w:rsidRPr="004F474F">
        <w:rPr>
          <w:color w:val="000000"/>
          <w:lang w:val="el-GR"/>
        </w:rPr>
        <w:t>Level</w:t>
      </w:r>
      <w:proofErr w:type="spellEnd"/>
      <w:r w:rsidRPr="004F474F">
        <w:rPr>
          <w:color w:val="000000"/>
          <w:lang w:val="el-GR"/>
        </w:rPr>
        <w:t xml:space="preserve"> Agreement - SLA) στους ανωτέρω φορείς. </w:t>
      </w:r>
      <w:r w:rsidRPr="00EB68F5">
        <w:rPr>
          <w:color w:val="000000"/>
          <w:lang w:val="el-GR"/>
        </w:rPr>
        <w:t>Στο Κυβερνητικό Νέφος Τομέα Υγείας (H-</w:t>
      </w:r>
      <w:proofErr w:type="spellStart"/>
      <w:r w:rsidRPr="00EB68F5">
        <w:rPr>
          <w:color w:val="000000"/>
          <w:lang w:val="el-GR"/>
        </w:rPr>
        <w:t>Cloud</w:t>
      </w:r>
      <w:proofErr w:type="spellEnd"/>
      <w:r w:rsidRPr="00EB68F5">
        <w:rPr>
          <w:color w:val="000000"/>
          <w:lang w:val="el-GR"/>
        </w:rPr>
        <w:t>) πρέπει υποχρεωτικά να εγκατασταθούν έως την 1η.1.2023 όλες οι ηλεκτρονικές εφαρμογές και τα κεντρικά πληροφοριακά συστήματα του Υπουργείου Υγείας, των Νοσοκομείων και των Κέντρων Υγείας, που αφορούν σε επεξεργασία ιατρικών δεδομένων, καθώς και σε συναλλαγές ιατρικής φύσεως πολιτών. Η Η.ΔΙ.Κ.Α. υποχρεούται να παρέχει υπηρεσίες συμφωνημένου επιπέδου (</w:t>
      </w:r>
      <w:proofErr w:type="spellStart"/>
      <w:r w:rsidRPr="00EB68F5">
        <w:rPr>
          <w:color w:val="000000"/>
          <w:lang w:val="el-GR"/>
        </w:rPr>
        <w:t>Service</w:t>
      </w:r>
      <w:proofErr w:type="spellEnd"/>
      <w:r w:rsidRPr="00EB68F5">
        <w:rPr>
          <w:color w:val="000000"/>
          <w:lang w:val="el-GR"/>
        </w:rPr>
        <w:t xml:space="preserve"> </w:t>
      </w:r>
      <w:proofErr w:type="spellStart"/>
      <w:r w:rsidRPr="00EB68F5">
        <w:rPr>
          <w:color w:val="000000"/>
          <w:lang w:val="el-GR"/>
        </w:rPr>
        <w:t>Level</w:t>
      </w:r>
      <w:proofErr w:type="spellEnd"/>
      <w:r w:rsidRPr="00EB68F5">
        <w:rPr>
          <w:color w:val="000000"/>
          <w:lang w:val="el-GR"/>
        </w:rPr>
        <w:t xml:space="preserve"> Agreement - SLA) στους ανωτέρω φορείς.</w:t>
      </w:r>
    </w:p>
    <w:p w14:paraId="22F15325" w14:textId="6218A02B"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 xml:space="preserve">Οι τεχνολογικές υποδομές αποτελούν βασική προϋπόθεση του ψηφιακού μετασχηματισμού τόσο του κράτους όσο και της χώρας ευρύτερα. Η οικονομική ανάπτυξη και η είσοδος στη νέα ψηφιακή οικονομία αποτελούν στόχους άμεσα συνυφασμένους με την αναβάθμιση των τεχνολογικών υποδομών. Το Κυβερνητικά νέφη είναι το σύνολο των υπολογιστικών υποδομών που απαιτείται να αναβαθμιστούνε ώστε να αποτελέσουν την βάση για τον ψηφιακό μετασχηματισμό του κράτους. Το αντικείμενο του έργου είναι η επέκταση των </w:t>
      </w:r>
      <w:r w:rsidR="00C358A1" w:rsidRPr="004F474F">
        <w:rPr>
          <w:color w:val="000000"/>
          <w:lang w:val="el-GR"/>
        </w:rPr>
        <w:t>υπαρχουσών</w:t>
      </w:r>
      <w:r w:rsidRPr="004F474F">
        <w:rPr>
          <w:color w:val="000000"/>
          <w:lang w:val="el-GR"/>
        </w:rPr>
        <w:t xml:space="preserve"> υπολογιστικών υποδομών για τους ανωτέρω </w:t>
      </w:r>
      <w:r w:rsidRPr="004F474F">
        <w:rPr>
          <w:color w:val="000000"/>
          <w:lang w:val="el-GR"/>
        </w:rPr>
        <w:lastRenderedPageBreak/>
        <w:t xml:space="preserve">φορείς. Για την επέκταση των υπαρχόντων Κυβερνητικών Νεφών θα πραγματοποιηθεί προμήθεια υπολογιστικών υποδομών από </w:t>
      </w:r>
      <w:proofErr w:type="spellStart"/>
      <w:r w:rsidRPr="004F474F">
        <w:rPr>
          <w:color w:val="000000"/>
          <w:lang w:val="el-GR"/>
        </w:rPr>
        <w:t>πάροχο</w:t>
      </w:r>
      <w:proofErr w:type="spellEnd"/>
      <w:r w:rsidRPr="004F474F">
        <w:rPr>
          <w:color w:val="000000"/>
          <w:lang w:val="el-GR"/>
        </w:rPr>
        <w:t xml:space="preserve"> δημόσιου υπολογιστικού νέφους. </w:t>
      </w:r>
    </w:p>
    <w:p w14:paraId="1F0F7FC5" w14:textId="77777777" w:rsidR="00D002E9" w:rsidRPr="004F474F"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 xml:space="preserve">Η ΓΓΠΣΔΔ και η ΗΔΙΚΑ θα έχει την συνολική επιχειρησιακή και λειτουργική ευθύνη για την λειτουργία και την διαχείριση των </w:t>
      </w:r>
      <w:proofErr w:type="spellStart"/>
      <w:r w:rsidRPr="004F474F">
        <w:rPr>
          <w:color w:val="000000"/>
          <w:lang w:val="el-GR"/>
        </w:rPr>
        <w:t>Νεφοϋπολογιστικών</w:t>
      </w:r>
      <w:proofErr w:type="spellEnd"/>
      <w:r w:rsidRPr="004F474F">
        <w:rPr>
          <w:color w:val="000000"/>
          <w:lang w:val="el-GR"/>
        </w:rPr>
        <w:t xml:space="preserve"> Υπηρεσιών σύμφωνα με τις αρμοδιότητες τους. Για κάθε έναν από τους δύο  ανωτέρω φορείς φορέα του Δημοσίου θα υλοποιηθεί και μια νησίδα (</w:t>
      </w:r>
      <w:proofErr w:type="spellStart"/>
      <w:r w:rsidRPr="004F474F">
        <w:rPr>
          <w:color w:val="000000"/>
          <w:lang w:val="el-GR"/>
        </w:rPr>
        <w:t>tenant</w:t>
      </w:r>
      <w:proofErr w:type="spellEnd"/>
      <w:r w:rsidRPr="004F474F">
        <w:rPr>
          <w:color w:val="000000"/>
          <w:lang w:val="el-GR"/>
        </w:rPr>
        <w:t xml:space="preserve">). Σε αυτήν νησίδα οι ανωτέρω φορείς του Δημοσίου αλλά και οι αντίστοιχοι εξωτερικοί ανάδοχοι των συστημάτων θα έχουν πρόσβαση μέσω </w:t>
      </w:r>
      <w:proofErr w:type="spellStart"/>
      <w:r w:rsidRPr="004F474F">
        <w:rPr>
          <w:color w:val="000000"/>
          <w:lang w:val="el-GR"/>
        </w:rPr>
        <w:t>self-service</w:t>
      </w:r>
      <w:proofErr w:type="spellEnd"/>
      <w:r w:rsidRPr="004F474F">
        <w:rPr>
          <w:color w:val="000000"/>
          <w:lang w:val="el-GR"/>
        </w:rPr>
        <w:t xml:space="preserve"> εργαλείων διαχείρισης. Με τη δράση αυτή θα δημιουργηθούν εξειδικευμένες νησίδες με διαφορετικά επίπεδα υπηρεσιών (</w:t>
      </w:r>
      <w:proofErr w:type="spellStart"/>
      <w:r w:rsidRPr="004F474F">
        <w:rPr>
          <w:color w:val="000000"/>
          <w:lang w:val="el-GR"/>
        </w:rPr>
        <w:t>SLAs</w:t>
      </w:r>
      <w:proofErr w:type="spellEnd"/>
      <w:r w:rsidRPr="004F474F">
        <w:rPr>
          <w:color w:val="000000"/>
          <w:lang w:val="el-GR"/>
        </w:rPr>
        <w:t>) για την κάλυψη ειδικών απαιτήσεων φιλοξενίας συστημάτων και θα διαμορφωθούν οι πολιτικές και οι πρακτικές για την αξιοποίηση υπηρεσιών φιλοξενίας, καλύπτοντας τις υφιστάμενες ανάγκες αυξημένης ασφάλειας, ανεκτικότητας, καθώς και δυνατότητας ανάκαμψης από καταστροφές.</w:t>
      </w:r>
    </w:p>
    <w:p w14:paraId="30A56D6D" w14:textId="77777777" w:rsidR="00D002E9" w:rsidRDefault="00D002E9" w:rsidP="00D002E9">
      <w:pPr>
        <w:pBdr>
          <w:top w:val="nil"/>
          <w:left w:val="nil"/>
          <w:bottom w:val="nil"/>
          <w:right w:val="nil"/>
          <w:between w:val="nil"/>
        </w:pBdr>
        <w:tabs>
          <w:tab w:val="left" w:pos="-32"/>
        </w:tabs>
        <w:spacing w:before="60" w:after="144"/>
        <w:rPr>
          <w:color w:val="000000"/>
          <w:lang w:val="el-GR"/>
        </w:rPr>
      </w:pPr>
      <w:r w:rsidRPr="004F474F">
        <w:rPr>
          <w:color w:val="000000"/>
          <w:lang w:val="el-GR"/>
        </w:rPr>
        <w:t>Έτσι επιτυγχάνεται κάλυψη της επιχειρησιακής συνέχειας (</w:t>
      </w:r>
      <w:proofErr w:type="spellStart"/>
      <w:r w:rsidRPr="004F474F">
        <w:rPr>
          <w:color w:val="000000"/>
          <w:lang w:val="el-GR"/>
        </w:rPr>
        <w:t>Business</w:t>
      </w:r>
      <w:proofErr w:type="spellEnd"/>
      <w:r w:rsidRPr="004F474F">
        <w:rPr>
          <w:color w:val="000000"/>
          <w:lang w:val="el-GR"/>
        </w:rPr>
        <w:t xml:space="preserve"> </w:t>
      </w:r>
      <w:proofErr w:type="spellStart"/>
      <w:r w:rsidRPr="004F474F">
        <w:rPr>
          <w:color w:val="000000"/>
          <w:lang w:val="el-GR"/>
        </w:rPr>
        <w:t>Continuity</w:t>
      </w:r>
      <w:proofErr w:type="spellEnd"/>
      <w:r w:rsidRPr="004F474F">
        <w:rPr>
          <w:color w:val="000000"/>
          <w:lang w:val="el-GR"/>
        </w:rPr>
        <w:t>) των πλέον κρίσιμων πληροφοριακών συστημάτων της Δημόσιας Διοίκησης, υιοθετώντας πιο προηγμένες υπηρεσίες.</w:t>
      </w:r>
    </w:p>
    <w:p w14:paraId="5563C5AA" w14:textId="77777777" w:rsidR="00D002E9" w:rsidRPr="00335F7B" w:rsidRDefault="00D002E9" w:rsidP="00D002E9">
      <w:pPr>
        <w:pBdr>
          <w:top w:val="nil"/>
          <w:left w:val="nil"/>
          <w:bottom w:val="nil"/>
          <w:right w:val="nil"/>
          <w:between w:val="nil"/>
        </w:pBdr>
        <w:tabs>
          <w:tab w:val="left" w:pos="-32"/>
        </w:tabs>
        <w:spacing w:before="60" w:after="144"/>
        <w:rPr>
          <w:color w:val="000000"/>
          <w:lang w:val="el-GR"/>
        </w:rPr>
      </w:pPr>
      <w:r w:rsidRPr="00335F7B">
        <w:rPr>
          <w:color w:val="000000"/>
          <w:lang w:val="el-GR"/>
        </w:rPr>
        <w:t>Στο πλαίσιο αυτό, το προς υλοποίηση Έργο αφορά:</w:t>
      </w:r>
    </w:p>
    <w:p w14:paraId="6FA2E724" w14:textId="77777777" w:rsidR="00D002E9" w:rsidRPr="00335F7B" w:rsidRDefault="00D002E9" w:rsidP="003E46EC">
      <w:pPr>
        <w:pStyle w:val="aff"/>
        <w:numPr>
          <w:ilvl w:val="0"/>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Στην κάλυψη των αναγκών της Δημόσιας Διοίκησης σε ανάγκες όσον αφορά τις κεντρικές </w:t>
      </w:r>
      <w:proofErr w:type="spellStart"/>
      <w:r w:rsidRPr="00335F7B">
        <w:rPr>
          <w:color w:val="000000"/>
          <w:lang w:val="el-GR"/>
        </w:rPr>
        <w:t>νεφοϋπολογιστικές</w:t>
      </w:r>
      <w:proofErr w:type="spellEnd"/>
      <w:r w:rsidRPr="00335F7B">
        <w:rPr>
          <w:color w:val="000000"/>
          <w:lang w:val="el-GR"/>
        </w:rPr>
        <w:t xml:space="preserve"> υποδομές  που τυγχάνουν ευρείας χρήσης από πλευράς της Δημόσιας Διοίκησης, και αφορούν στην υποστήριξη μιας σειράς υπηρεσιών της, ενδεικτικά αναφέρονται:</w:t>
      </w:r>
    </w:p>
    <w:p w14:paraId="578A4EDB"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Παροχή Υπολογιστικών Υπηρεσιών ( </w:t>
      </w:r>
      <w:proofErr w:type="spellStart"/>
      <w:r w:rsidRPr="00335F7B">
        <w:rPr>
          <w:color w:val="000000"/>
          <w:lang w:val="el-GR"/>
        </w:rPr>
        <w:t>Compute</w:t>
      </w:r>
      <w:proofErr w:type="spellEnd"/>
      <w:r w:rsidRPr="00335F7B">
        <w:rPr>
          <w:color w:val="000000"/>
          <w:lang w:val="el-GR"/>
        </w:rPr>
        <w:t xml:space="preserve"> )</w:t>
      </w:r>
    </w:p>
    <w:p w14:paraId="70000E48"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Παροχή Δικτυακών Υπηρεσιών ( </w:t>
      </w:r>
      <w:proofErr w:type="spellStart"/>
      <w:r w:rsidRPr="00335F7B">
        <w:rPr>
          <w:color w:val="000000"/>
          <w:lang w:val="el-GR"/>
        </w:rPr>
        <w:t>Networking</w:t>
      </w:r>
      <w:proofErr w:type="spellEnd"/>
      <w:r w:rsidRPr="00335F7B">
        <w:rPr>
          <w:color w:val="000000"/>
          <w:lang w:val="el-GR"/>
        </w:rPr>
        <w:t xml:space="preserve"> )</w:t>
      </w:r>
    </w:p>
    <w:p w14:paraId="4D30E17B"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Παροχή Χώρου Αποθήκευσης Δεδομένων ( </w:t>
      </w:r>
      <w:proofErr w:type="spellStart"/>
      <w:r w:rsidRPr="00335F7B">
        <w:rPr>
          <w:color w:val="000000"/>
          <w:lang w:val="el-GR"/>
        </w:rPr>
        <w:t>Storage</w:t>
      </w:r>
      <w:proofErr w:type="spellEnd"/>
      <w:r w:rsidRPr="00335F7B">
        <w:rPr>
          <w:color w:val="000000"/>
          <w:lang w:val="el-GR"/>
        </w:rPr>
        <w:t xml:space="preserve"> )</w:t>
      </w:r>
    </w:p>
    <w:p w14:paraId="6747194D"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bookmarkStart w:id="293" w:name="_Hlk80582202"/>
      <w:r w:rsidRPr="00335F7B">
        <w:rPr>
          <w:color w:val="000000"/>
          <w:lang w:val="el-GR"/>
        </w:rPr>
        <w:t xml:space="preserve">Παροχή εξυπηρέτησης διαδικτυακών και </w:t>
      </w:r>
      <w:proofErr w:type="spellStart"/>
      <w:r w:rsidRPr="00335F7B">
        <w:rPr>
          <w:color w:val="000000"/>
          <w:lang w:val="el-GR"/>
        </w:rPr>
        <w:t>mobile</w:t>
      </w:r>
      <w:proofErr w:type="spellEnd"/>
      <w:r w:rsidRPr="00335F7B">
        <w:rPr>
          <w:color w:val="000000"/>
          <w:lang w:val="el-GR"/>
        </w:rPr>
        <w:t xml:space="preserve"> εφαρμογών ( </w:t>
      </w:r>
      <w:proofErr w:type="spellStart"/>
      <w:r w:rsidRPr="00335F7B">
        <w:rPr>
          <w:color w:val="000000"/>
          <w:lang w:val="el-GR"/>
        </w:rPr>
        <w:t>Application</w:t>
      </w:r>
      <w:proofErr w:type="spellEnd"/>
      <w:r w:rsidRPr="00335F7B">
        <w:rPr>
          <w:color w:val="000000"/>
          <w:lang w:val="el-GR"/>
        </w:rPr>
        <w:t xml:space="preserve"> Services, Containers )</w:t>
      </w:r>
    </w:p>
    <w:p w14:paraId="2DA29536"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Συστήματα Διαχείρισης Βάσεων Δεδομένων</w:t>
      </w:r>
    </w:p>
    <w:p w14:paraId="51430438"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Συστήματα Επιχειρησιακής Ευφυΐας και Ανάλυσης Δεδομένων</w:t>
      </w:r>
    </w:p>
    <w:p w14:paraId="1305BCC0"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Συστήματα Internet of </w:t>
      </w:r>
      <w:proofErr w:type="spellStart"/>
      <w:r w:rsidRPr="00335F7B">
        <w:rPr>
          <w:color w:val="000000"/>
          <w:lang w:val="el-GR"/>
        </w:rPr>
        <w:t>Things</w:t>
      </w:r>
      <w:proofErr w:type="spellEnd"/>
    </w:p>
    <w:p w14:paraId="5E26D482"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Συστήματα Ολοκλήρωσης Επιχειρησιακών Εφαρμογών</w:t>
      </w:r>
    </w:p>
    <w:p w14:paraId="12B3795D"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Συστήματα ταυτοποίησης και </w:t>
      </w:r>
      <w:proofErr w:type="spellStart"/>
      <w:r w:rsidRPr="00335F7B">
        <w:rPr>
          <w:color w:val="000000"/>
          <w:lang w:val="el-GR"/>
        </w:rPr>
        <w:t>αυθεντικοποίησης</w:t>
      </w:r>
      <w:proofErr w:type="spellEnd"/>
      <w:r w:rsidRPr="00335F7B">
        <w:rPr>
          <w:color w:val="000000"/>
          <w:lang w:val="el-GR"/>
        </w:rPr>
        <w:t xml:space="preserve"> χρηστών καθώς και συστήματα ασφαλείας συστημάτων και υποδομών</w:t>
      </w:r>
    </w:p>
    <w:p w14:paraId="0A439B1D"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Συστήματα ανάπτυξης εφαρμογών τεχνητής νοημοσύνης </w:t>
      </w:r>
    </w:p>
    <w:p w14:paraId="5EA24F19"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Συστήματα ανάπτυξης εφαρμογών </w:t>
      </w:r>
    </w:p>
    <w:bookmarkEnd w:id="293"/>
    <w:p w14:paraId="13C14854"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Σύστημα διαχείρισης και παρακολούθησης των υποδομών</w:t>
      </w:r>
    </w:p>
    <w:p w14:paraId="7900749C"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proofErr w:type="spellStart"/>
      <w:r w:rsidRPr="00335F7B">
        <w:rPr>
          <w:color w:val="000000"/>
          <w:lang w:val="el-GR"/>
        </w:rPr>
        <w:t>HyperConverged</w:t>
      </w:r>
      <w:proofErr w:type="spellEnd"/>
      <w:r w:rsidRPr="00335F7B">
        <w:rPr>
          <w:color w:val="000000"/>
          <w:lang w:val="el-GR"/>
        </w:rPr>
        <w:t xml:space="preserve"> Υποδομής με επέκταση στο </w:t>
      </w:r>
      <w:proofErr w:type="spellStart"/>
      <w:r w:rsidRPr="00335F7B">
        <w:rPr>
          <w:color w:val="000000"/>
          <w:lang w:val="el-GR"/>
        </w:rPr>
        <w:t>public</w:t>
      </w:r>
      <w:proofErr w:type="spellEnd"/>
      <w:r w:rsidRPr="00335F7B">
        <w:rPr>
          <w:color w:val="000000"/>
          <w:lang w:val="el-GR"/>
        </w:rPr>
        <w:t xml:space="preserve"> </w:t>
      </w:r>
      <w:proofErr w:type="spellStart"/>
      <w:r w:rsidRPr="00335F7B">
        <w:rPr>
          <w:color w:val="000000"/>
          <w:lang w:val="el-GR"/>
        </w:rPr>
        <w:t>cloud</w:t>
      </w:r>
      <w:proofErr w:type="spellEnd"/>
    </w:p>
    <w:p w14:paraId="21868A6C" w14:textId="77777777" w:rsidR="00D002E9" w:rsidRPr="00335F7B" w:rsidRDefault="00D002E9" w:rsidP="003E46EC">
      <w:pPr>
        <w:pStyle w:val="aff"/>
        <w:numPr>
          <w:ilvl w:val="0"/>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Επιπλέον της προμήθειας των παραπάνω </w:t>
      </w:r>
      <w:proofErr w:type="spellStart"/>
      <w:r w:rsidRPr="00335F7B">
        <w:rPr>
          <w:color w:val="000000"/>
          <w:lang w:val="el-GR"/>
        </w:rPr>
        <w:t>νεφοϋπολογιστικών</w:t>
      </w:r>
      <w:proofErr w:type="spellEnd"/>
      <w:r w:rsidRPr="00335F7B">
        <w:rPr>
          <w:color w:val="000000"/>
          <w:lang w:val="el-GR"/>
        </w:rPr>
        <w:t xml:space="preserve"> υποδομών και υπηρεσιών στο πλαίσιο του Έργου προβλέπεται και η παροχή των κάτωθι υπηρεσιών:</w:t>
      </w:r>
    </w:p>
    <w:p w14:paraId="41790D8D"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Υπηρεσίες Εκπαίδευσης</w:t>
      </w:r>
    </w:p>
    <w:p w14:paraId="5C09BC87" w14:textId="77777777" w:rsidR="00D002E9" w:rsidRPr="00335F7B"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Υπηρεσίες </w:t>
      </w:r>
      <w:r>
        <w:rPr>
          <w:color w:val="000000"/>
        </w:rPr>
        <w:t>E</w:t>
      </w:r>
      <w:proofErr w:type="spellStart"/>
      <w:r>
        <w:rPr>
          <w:color w:val="000000"/>
          <w:lang w:val="el-GR"/>
        </w:rPr>
        <w:t>πιτόπιας</w:t>
      </w:r>
      <w:proofErr w:type="spellEnd"/>
      <w:r>
        <w:rPr>
          <w:color w:val="000000"/>
          <w:lang w:val="el-GR"/>
        </w:rPr>
        <w:t xml:space="preserve"> </w:t>
      </w:r>
      <w:r w:rsidRPr="00335F7B">
        <w:rPr>
          <w:color w:val="000000"/>
          <w:lang w:val="el-GR"/>
        </w:rPr>
        <w:t>Υποστήριξης</w:t>
      </w:r>
    </w:p>
    <w:p w14:paraId="7C926CDE" w14:textId="77777777" w:rsidR="00D002E9" w:rsidRDefault="00D002E9" w:rsidP="003E46EC">
      <w:pPr>
        <w:pStyle w:val="aff"/>
        <w:numPr>
          <w:ilvl w:val="1"/>
          <w:numId w:val="59"/>
        </w:num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Υπηρεσίες </w:t>
      </w:r>
      <w:r>
        <w:rPr>
          <w:lang w:val="el-GR"/>
        </w:rPr>
        <w:t>Ανάπτυξης και Μετάπτωσης Εφαρμογών</w:t>
      </w:r>
      <w:r>
        <w:rPr>
          <w:color w:val="000000"/>
          <w:lang w:val="el-GR"/>
        </w:rPr>
        <w:t xml:space="preserve"> </w:t>
      </w:r>
    </w:p>
    <w:p w14:paraId="22B79033" w14:textId="77777777" w:rsidR="00D002E9" w:rsidRDefault="00D002E9" w:rsidP="00D002E9">
      <w:pPr>
        <w:pBdr>
          <w:top w:val="nil"/>
          <w:left w:val="nil"/>
          <w:bottom w:val="nil"/>
          <w:right w:val="nil"/>
          <w:between w:val="nil"/>
        </w:pBdr>
        <w:tabs>
          <w:tab w:val="left" w:pos="-32"/>
        </w:tabs>
        <w:spacing w:before="60" w:after="144"/>
        <w:rPr>
          <w:color w:val="000000"/>
          <w:lang w:val="el-GR"/>
        </w:rPr>
      </w:pPr>
      <w:r w:rsidRPr="00335F7B">
        <w:rPr>
          <w:color w:val="000000"/>
          <w:lang w:val="el-GR"/>
        </w:rPr>
        <w:t xml:space="preserve">Μέσω της υλοποίησης του συγκεκριμένου έργου το Υπουργείο Ψηφιακής Διακυβέρνησης στοχεύει μεταξύ άλλων στη δημιουργία ενός  ευέλικτου περιβάλλοντος </w:t>
      </w:r>
      <w:proofErr w:type="spellStart"/>
      <w:r w:rsidRPr="00335F7B">
        <w:rPr>
          <w:color w:val="000000"/>
          <w:lang w:val="el-GR"/>
        </w:rPr>
        <w:t>νεφοϋπολογιστικής</w:t>
      </w:r>
      <w:proofErr w:type="spellEnd"/>
      <w:r w:rsidRPr="00335F7B">
        <w:rPr>
          <w:color w:val="000000"/>
          <w:lang w:val="el-GR"/>
        </w:rPr>
        <w:t xml:space="preserve"> υποδομής για όλη τη Δημόσια Διοίκηση, ούτως ώστε να είναι σε θέση να ανταποκρίνεται άμεσα στις συνεχώς μεταβαλλόμενες επιχειρησιακές απαιτήσεις στοχεύοντας στην βελτίωση των υπηρεσιών, την αύξηση της αποτελεσματικότητας και τη μείωση του κόστους.</w:t>
      </w:r>
    </w:p>
    <w:p w14:paraId="4D8B97A7" w14:textId="77777777" w:rsidR="00BD0298" w:rsidRPr="002B7D7E" w:rsidRDefault="00BD0298" w:rsidP="00EF2204">
      <w:pPr>
        <w:rPr>
          <w:rFonts w:eastAsia="SimSun"/>
          <w:lang w:val="el-GR"/>
        </w:rPr>
      </w:pPr>
    </w:p>
    <w:p w14:paraId="7F45D248" w14:textId="77777777" w:rsidR="008338F0" w:rsidRPr="00D002E9" w:rsidRDefault="00B256BC" w:rsidP="003E46EC">
      <w:pPr>
        <w:pStyle w:val="3"/>
        <w:numPr>
          <w:ilvl w:val="1"/>
          <w:numId w:val="21"/>
        </w:numPr>
        <w:rPr>
          <w:rFonts w:eastAsia="Tahoma"/>
          <w:lang w:val="el-GR"/>
        </w:rPr>
      </w:pPr>
      <w:bookmarkStart w:id="294" w:name="_Toc112836370"/>
      <w:r w:rsidRPr="00D002E9">
        <w:rPr>
          <w:rFonts w:eastAsia="Tahoma"/>
          <w:lang w:val="el-GR"/>
        </w:rPr>
        <w:lastRenderedPageBreak/>
        <w:t>Σκοπός και Στόχοι της Σύμβασης</w:t>
      </w:r>
      <w:bookmarkEnd w:id="294"/>
    </w:p>
    <w:p w14:paraId="4B51FC9F" w14:textId="77777777" w:rsidR="00D002E9" w:rsidRPr="009A1DCF" w:rsidRDefault="00D002E9" w:rsidP="00D002E9">
      <w:pPr>
        <w:spacing w:before="120"/>
        <w:rPr>
          <w:lang w:val="el-GR"/>
        </w:rPr>
      </w:pPr>
      <w:r w:rsidRPr="009A1DCF">
        <w:rPr>
          <w:lang w:val="el-GR"/>
        </w:rPr>
        <w:t xml:space="preserve">Το αντικείμενο της  παρούσας σύμβασης αποτελεί μέρος του συνολικότερου Έργου-Πράξης </w:t>
      </w:r>
      <w:r w:rsidRPr="009A1DCF">
        <w:rPr>
          <w:bCs/>
          <w:lang w:val="el-GR"/>
        </w:rPr>
        <w:t xml:space="preserve">«Παροχή </w:t>
      </w:r>
      <w:proofErr w:type="spellStart"/>
      <w:r w:rsidRPr="009A1DCF">
        <w:rPr>
          <w:bCs/>
          <w:lang w:val="el-GR"/>
        </w:rPr>
        <w:t>Νεφο</w:t>
      </w:r>
      <w:proofErr w:type="spellEnd"/>
      <w:r w:rsidRPr="009A1DCF">
        <w:rPr>
          <w:bCs/>
          <w:lang w:val="el-GR"/>
        </w:rPr>
        <w:t>-Υπολογιστικών Υποδομών και υπηρεσιών (</w:t>
      </w:r>
      <w:proofErr w:type="spellStart"/>
      <w:r w:rsidRPr="009A1DCF">
        <w:rPr>
          <w:bCs/>
          <w:lang w:val="el-GR"/>
        </w:rPr>
        <w:t>Cloud</w:t>
      </w:r>
      <w:proofErr w:type="spellEnd"/>
      <w:r w:rsidRPr="009A1DCF">
        <w:rPr>
          <w:bCs/>
          <w:lang w:val="el-GR"/>
        </w:rPr>
        <w:t xml:space="preserve"> Services)», </w:t>
      </w:r>
      <w:r w:rsidRPr="009A1DCF">
        <w:rPr>
          <w:lang w:val="el-GR"/>
        </w:rPr>
        <w:t xml:space="preserve">το οποίο στοχεύει στην διασφάλιση της επιχειρησιακής συνέχειας της παραγωγικής λειτουργίας των πληροφοριακών συστημάτων που φιλοξενούνται ή θα φιλοξενηθούν στις υποδομές της Γ.Γ.Π.Σ.Δ.Δ. στα πλαίσια του κυβερνητικού νέφους </w:t>
      </w:r>
      <w:r w:rsidRPr="009A1DCF">
        <w:t>G</w:t>
      </w:r>
      <w:r w:rsidRPr="009A1DCF">
        <w:rPr>
          <w:lang w:val="el-GR"/>
        </w:rPr>
        <w:t>-</w:t>
      </w:r>
      <w:r w:rsidRPr="009A1DCF">
        <w:t>Cloud</w:t>
      </w:r>
      <w:r w:rsidRPr="009A1DCF">
        <w:rPr>
          <w:lang w:val="el-GR"/>
        </w:rPr>
        <w:t xml:space="preserve"> καθώς και των συστημάτων που φιλοξενούνται ή θα φιλοξενηθούν στην ΗΔΙΚΑ στα </w:t>
      </w:r>
      <w:proofErr w:type="spellStart"/>
      <w:r w:rsidRPr="009A1DCF">
        <w:rPr>
          <w:lang w:val="el-GR"/>
        </w:rPr>
        <w:t>πλαίσιου</w:t>
      </w:r>
      <w:proofErr w:type="spellEnd"/>
      <w:r w:rsidRPr="009A1DCF">
        <w:rPr>
          <w:lang w:val="el-GR"/>
        </w:rPr>
        <w:t xml:space="preserve"> του νέφους του τομέα Υγείας (</w:t>
      </w:r>
      <w:r w:rsidRPr="009A1DCF">
        <w:t>H</w:t>
      </w:r>
      <w:r w:rsidRPr="00EE2E5B">
        <w:rPr>
          <w:lang w:val="el-GR"/>
        </w:rPr>
        <w:t>-</w:t>
      </w:r>
      <w:r w:rsidRPr="009A1DCF">
        <w:t>Cloud</w:t>
      </w:r>
      <w:r w:rsidRPr="00EE2E5B">
        <w:rPr>
          <w:lang w:val="el-GR"/>
        </w:rPr>
        <w:t>)</w:t>
      </w:r>
      <w:r w:rsidRPr="009A1DCF">
        <w:rPr>
          <w:lang w:val="el-GR"/>
        </w:rPr>
        <w:t xml:space="preserve">. </w:t>
      </w:r>
    </w:p>
    <w:p w14:paraId="235546DD" w14:textId="77777777" w:rsidR="00D002E9" w:rsidRPr="007A6B2A" w:rsidRDefault="00D002E9" w:rsidP="00D002E9">
      <w:pPr>
        <w:spacing w:before="120"/>
        <w:rPr>
          <w:lang w:val="el-GR"/>
        </w:rPr>
      </w:pPr>
      <w:r w:rsidRPr="009A1DCF">
        <w:rPr>
          <w:lang w:val="el-GR"/>
        </w:rPr>
        <w:t>Η υλοποίηση των προαναφερθέντων προϋποθέτει την προμήθεια εξοπλισμού, λογισμικού, αδειών χρήσης, καθώς και υπηρεσιών εκπόνησης μελέτης εφαρμογής, υπηρεσιών εγκατάστασης, παραμετροποίησης και εκπαίδευσης προσωπικού</w:t>
      </w:r>
      <w:r w:rsidRPr="00EE2E5B">
        <w:rPr>
          <w:lang w:val="el-GR"/>
        </w:rPr>
        <w:t xml:space="preserve">, </w:t>
      </w:r>
      <w:r w:rsidRPr="009A1DCF">
        <w:rPr>
          <w:lang w:val="el-GR"/>
        </w:rPr>
        <w:t xml:space="preserve">επιτόπιας υποστήριξης, ανάπτυξης και μετάπτωσης εφαρμογών καθώς και εξειδικευμένων συμβουλευτικών υπηρεσιών. </w:t>
      </w:r>
    </w:p>
    <w:p w14:paraId="198C63BB" w14:textId="77777777" w:rsidR="00D002E9" w:rsidRPr="00EC7B7C" w:rsidRDefault="00D002E9" w:rsidP="00D002E9">
      <w:pPr>
        <w:spacing w:before="120"/>
        <w:rPr>
          <w:lang w:val="el-GR"/>
        </w:rPr>
      </w:pPr>
      <w:r w:rsidRPr="00EC7B7C">
        <w:rPr>
          <w:lang w:val="el-GR"/>
        </w:rPr>
        <w:t xml:space="preserve">Πιο συγκεκριμένα, στο αντικείμενο του συνολικότερου Έργου-Πράξης  </w:t>
      </w:r>
      <w:r w:rsidRPr="00EC7B7C">
        <w:rPr>
          <w:b/>
          <w:lang w:val="el-GR"/>
        </w:rPr>
        <w:t xml:space="preserve">«Παροχή </w:t>
      </w:r>
      <w:proofErr w:type="spellStart"/>
      <w:r w:rsidRPr="00EC7B7C">
        <w:rPr>
          <w:b/>
          <w:lang w:val="el-GR"/>
        </w:rPr>
        <w:t>Νεφο</w:t>
      </w:r>
      <w:proofErr w:type="spellEnd"/>
      <w:r w:rsidRPr="00EC7B7C">
        <w:rPr>
          <w:b/>
          <w:lang w:val="el-GR"/>
        </w:rPr>
        <w:t>-Υπολογιστικών Υποδομών και υπηρεσιών (</w:t>
      </w:r>
      <w:proofErr w:type="spellStart"/>
      <w:r w:rsidRPr="00EC7B7C">
        <w:rPr>
          <w:b/>
          <w:lang w:val="el-GR"/>
        </w:rPr>
        <w:t>Cloud</w:t>
      </w:r>
      <w:proofErr w:type="spellEnd"/>
      <w:r w:rsidRPr="00EC7B7C">
        <w:rPr>
          <w:b/>
          <w:lang w:val="el-GR"/>
        </w:rPr>
        <w:t xml:space="preserve"> Services)» </w:t>
      </w:r>
      <w:r w:rsidRPr="00EC7B7C">
        <w:rPr>
          <w:lang w:val="el-GR"/>
        </w:rPr>
        <w:t>περιλαμβάνεται:</w:t>
      </w:r>
    </w:p>
    <w:p w14:paraId="39DAAF70" w14:textId="77777777" w:rsidR="00D002E9" w:rsidRPr="00EC7B7C" w:rsidRDefault="00D002E9" w:rsidP="003E46EC">
      <w:pPr>
        <w:numPr>
          <w:ilvl w:val="0"/>
          <w:numId w:val="60"/>
        </w:numPr>
        <w:spacing w:before="120" w:after="0"/>
        <w:rPr>
          <w:lang w:val="el-GR"/>
        </w:rPr>
      </w:pPr>
      <w:r w:rsidRPr="00EC7B7C">
        <w:rPr>
          <w:lang w:val="el-GR"/>
        </w:rPr>
        <w:t xml:space="preserve">Προμήθεια, εγκατάσταση, παραμετροποίηση και θέση σε πλήρη λειτουργία </w:t>
      </w:r>
      <w:proofErr w:type="spellStart"/>
      <w:r w:rsidRPr="00EC7B7C">
        <w:rPr>
          <w:lang w:val="el-GR"/>
        </w:rPr>
        <w:t>Hyper-Converged</w:t>
      </w:r>
      <w:proofErr w:type="spellEnd"/>
      <w:r w:rsidRPr="00EC7B7C">
        <w:rPr>
          <w:lang w:val="el-GR"/>
        </w:rPr>
        <w:t xml:space="preserve"> Τοπικής Υποδομής με επέκταση στο υπολογιστικό νέφος </w:t>
      </w:r>
    </w:p>
    <w:p w14:paraId="15891F80" w14:textId="77777777" w:rsidR="00D002E9" w:rsidRPr="00EC7B7C" w:rsidRDefault="00D002E9" w:rsidP="003E46EC">
      <w:pPr>
        <w:numPr>
          <w:ilvl w:val="0"/>
          <w:numId w:val="60"/>
        </w:numPr>
        <w:spacing w:before="120" w:after="0"/>
        <w:rPr>
          <w:lang w:val="el-GR"/>
        </w:rPr>
      </w:pPr>
      <w:r w:rsidRPr="00EC7B7C">
        <w:rPr>
          <w:lang w:val="el-GR"/>
        </w:rPr>
        <w:t xml:space="preserve">Προμήθεια αδειών χρήσης </w:t>
      </w:r>
      <w:proofErr w:type="spellStart"/>
      <w:r w:rsidRPr="00EC7B7C">
        <w:rPr>
          <w:lang w:val="el-GR"/>
        </w:rPr>
        <w:t>Public</w:t>
      </w:r>
      <w:proofErr w:type="spellEnd"/>
      <w:r w:rsidRPr="00EC7B7C">
        <w:rPr>
          <w:lang w:val="el-GR"/>
        </w:rPr>
        <w:t xml:space="preserve"> </w:t>
      </w:r>
      <w:proofErr w:type="spellStart"/>
      <w:r w:rsidRPr="00EC7B7C">
        <w:rPr>
          <w:lang w:val="el-GR"/>
        </w:rPr>
        <w:t>Cloud</w:t>
      </w:r>
      <w:proofErr w:type="spellEnd"/>
      <w:r w:rsidRPr="00EC7B7C">
        <w:rPr>
          <w:lang w:val="el-GR"/>
        </w:rPr>
        <w:t xml:space="preserve"> υπηρεσιών </w:t>
      </w:r>
    </w:p>
    <w:p w14:paraId="488A33BD" w14:textId="77777777" w:rsidR="00D002E9" w:rsidRPr="00EC7B7C" w:rsidRDefault="00D002E9" w:rsidP="003E46EC">
      <w:pPr>
        <w:numPr>
          <w:ilvl w:val="0"/>
          <w:numId w:val="60"/>
        </w:numPr>
        <w:spacing w:before="120" w:after="0"/>
        <w:rPr>
          <w:lang w:val="el-GR"/>
        </w:rPr>
      </w:pPr>
      <w:r w:rsidRPr="00EC7B7C">
        <w:rPr>
          <w:lang w:val="el-GR"/>
        </w:rPr>
        <w:t>Εκπόνηση Μελέτης Εφαρμογής</w:t>
      </w:r>
    </w:p>
    <w:p w14:paraId="78EFA303" w14:textId="77777777" w:rsidR="00D002E9" w:rsidRPr="00EC7B7C" w:rsidRDefault="00D002E9" w:rsidP="003E46EC">
      <w:pPr>
        <w:numPr>
          <w:ilvl w:val="0"/>
          <w:numId w:val="60"/>
        </w:numPr>
        <w:spacing w:before="120" w:after="0"/>
        <w:rPr>
          <w:lang w:val="el-GR"/>
        </w:rPr>
      </w:pPr>
      <w:r w:rsidRPr="00EC7B7C">
        <w:rPr>
          <w:lang w:val="el-GR"/>
        </w:rPr>
        <w:t xml:space="preserve">Παροχή Υπηρεσιών Επιτόπιας Υποστήριξης </w:t>
      </w:r>
    </w:p>
    <w:p w14:paraId="1C4DA3A0" w14:textId="77777777" w:rsidR="00D002E9" w:rsidRPr="00EC7B7C" w:rsidRDefault="00D002E9" w:rsidP="003E46EC">
      <w:pPr>
        <w:numPr>
          <w:ilvl w:val="0"/>
          <w:numId w:val="60"/>
        </w:numPr>
        <w:spacing w:before="120" w:after="0"/>
        <w:rPr>
          <w:lang w:val="el-GR"/>
        </w:rPr>
      </w:pPr>
      <w:r w:rsidRPr="00EC7B7C">
        <w:rPr>
          <w:lang w:val="el-GR"/>
        </w:rPr>
        <w:t xml:space="preserve">Παροχή Υπηρεσιών Εκπαίδευσης </w:t>
      </w:r>
    </w:p>
    <w:p w14:paraId="698AFC93" w14:textId="77777777" w:rsidR="00D002E9" w:rsidRPr="00EC7B7C" w:rsidRDefault="00D002E9" w:rsidP="003E46EC">
      <w:pPr>
        <w:numPr>
          <w:ilvl w:val="0"/>
          <w:numId w:val="60"/>
        </w:numPr>
        <w:spacing w:before="120" w:after="0"/>
        <w:rPr>
          <w:lang w:val="el-GR"/>
        </w:rPr>
      </w:pPr>
      <w:r w:rsidRPr="00EC7B7C">
        <w:rPr>
          <w:lang w:val="el-GR"/>
        </w:rPr>
        <w:t>Παροχή Υπηρεσιών Ανάπτυξης και Μετάπτωσης Εφαρμογών</w:t>
      </w:r>
    </w:p>
    <w:p w14:paraId="1408903C" w14:textId="77777777" w:rsidR="00D002E9" w:rsidRPr="007A6B2A" w:rsidRDefault="00D002E9" w:rsidP="00D002E9">
      <w:pPr>
        <w:spacing w:before="120"/>
        <w:ind w:left="714"/>
        <w:rPr>
          <w:lang w:val="el-GR"/>
        </w:rPr>
      </w:pPr>
    </w:p>
    <w:p w14:paraId="279218CD" w14:textId="77777777" w:rsidR="00D002E9" w:rsidRPr="007A6B2A" w:rsidRDefault="00D002E9" w:rsidP="00D002E9">
      <w:pPr>
        <w:spacing w:before="120"/>
        <w:rPr>
          <w:lang w:val="el-GR"/>
        </w:rPr>
      </w:pPr>
      <w:r w:rsidRPr="007A6B2A">
        <w:rPr>
          <w:lang w:val="el-GR"/>
        </w:rPr>
        <w:t xml:space="preserve">Δυνητικοί χρήστες του </w:t>
      </w:r>
      <w:r>
        <w:rPr>
          <w:lang w:val="el-GR"/>
        </w:rPr>
        <w:t xml:space="preserve">έργου </w:t>
      </w:r>
      <w:r w:rsidRPr="00E17A5B">
        <w:rPr>
          <w:b/>
          <w:lang w:val="el-GR"/>
        </w:rPr>
        <w:t xml:space="preserve">Παροχή </w:t>
      </w:r>
      <w:proofErr w:type="spellStart"/>
      <w:r w:rsidRPr="00E17A5B">
        <w:rPr>
          <w:b/>
          <w:lang w:val="el-GR"/>
        </w:rPr>
        <w:t>Νεφο</w:t>
      </w:r>
      <w:proofErr w:type="spellEnd"/>
      <w:r w:rsidRPr="00E17A5B">
        <w:rPr>
          <w:b/>
          <w:lang w:val="el-GR"/>
        </w:rPr>
        <w:t>-Υπολογιστικών Υποδομών και υπηρεσιών (</w:t>
      </w:r>
      <w:proofErr w:type="spellStart"/>
      <w:r w:rsidRPr="00E17A5B">
        <w:rPr>
          <w:b/>
          <w:lang w:val="el-GR"/>
        </w:rPr>
        <w:t>Cloud</w:t>
      </w:r>
      <w:proofErr w:type="spellEnd"/>
      <w:r w:rsidRPr="00E17A5B">
        <w:rPr>
          <w:b/>
          <w:lang w:val="el-GR"/>
        </w:rPr>
        <w:t xml:space="preserve"> Services)</w:t>
      </w:r>
      <w:r w:rsidRPr="007A6B2A">
        <w:rPr>
          <w:lang w:val="el-GR"/>
        </w:rPr>
        <w:t>είναι:</w:t>
      </w:r>
    </w:p>
    <w:p w14:paraId="2ACE437F" w14:textId="77777777" w:rsidR="00D002E9" w:rsidRDefault="00D002E9" w:rsidP="003E46EC">
      <w:pPr>
        <w:numPr>
          <w:ilvl w:val="0"/>
          <w:numId w:val="61"/>
        </w:numPr>
        <w:spacing w:before="120"/>
        <w:rPr>
          <w:lang w:val="el-GR"/>
        </w:rPr>
      </w:pPr>
      <w:r w:rsidRPr="007A6B2A">
        <w:rPr>
          <w:lang w:val="el-GR"/>
        </w:rPr>
        <w:t xml:space="preserve">το σύνολο  των φορέων της Κεντρικής και της Γενικής Κυβέρνησης, </w:t>
      </w:r>
    </w:p>
    <w:p w14:paraId="46001C81" w14:textId="77777777" w:rsidR="00D002E9" w:rsidRPr="007A6B2A" w:rsidRDefault="00D002E9" w:rsidP="003E46EC">
      <w:pPr>
        <w:numPr>
          <w:ilvl w:val="0"/>
          <w:numId w:val="61"/>
        </w:numPr>
        <w:spacing w:before="120"/>
        <w:rPr>
          <w:lang w:val="el-GR"/>
        </w:rPr>
      </w:pPr>
      <w:r>
        <w:rPr>
          <w:lang w:val="el-GR"/>
        </w:rPr>
        <w:t>ειδικότερα φορείς του τομέα Υγείας και Κοινωνικής Ασφάλισης</w:t>
      </w:r>
    </w:p>
    <w:p w14:paraId="0D5251A4" w14:textId="77777777" w:rsidR="00D002E9" w:rsidRPr="007A6B2A" w:rsidRDefault="00D002E9" w:rsidP="003E46EC">
      <w:pPr>
        <w:numPr>
          <w:ilvl w:val="0"/>
          <w:numId w:val="61"/>
        </w:numPr>
        <w:spacing w:before="120"/>
        <w:rPr>
          <w:lang w:val="el-GR"/>
        </w:rPr>
      </w:pPr>
      <w:r w:rsidRPr="007A6B2A">
        <w:rPr>
          <w:lang w:val="el-GR"/>
        </w:rPr>
        <w:t>κάθε άλλο νομικό πρόσωπο δημοσίου ή ιδιωτικού δικαίου,  εποπτευόμενο από το Δημόσιο.</w:t>
      </w:r>
    </w:p>
    <w:p w14:paraId="2A12ACB6" w14:textId="77777777" w:rsidR="00D002E9" w:rsidRPr="007A6B2A" w:rsidRDefault="00D002E9" w:rsidP="003E46EC">
      <w:pPr>
        <w:numPr>
          <w:ilvl w:val="0"/>
          <w:numId w:val="61"/>
        </w:numPr>
        <w:spacing w:before="120"/>
        <w:ind w:left="714" w:hanging="357"/>
        <w:rPr>
          <w:lang w:val="el-GR"/>
        </w:rPr>
      </w:pPr>
      <w:r w:rsidRPr="007A6B2A">
        <w:rPr>
          <w:lang w:val="el-GR"/>
        </w:rPr>
        <w:t>το σύνολο των πολιτών, των κοινωνικών φορέων και των στελεχών της Δημόσιας Διοίκησης που θα μπορεί να έχει πρόσβαση στο διαθέσιμο περιεχόμενο και στις υπηρεσίες των φιλοξενούμενων Πληροφοριακών Συστημάτων και Υπηρεσιών.</w:t>
      </w:r>
    </w:p>
    <w:p w14:paraId="5B021852" w14:textId="77777777" w:rsidR="00980FFC" w:rsidRPr="00D002E9" w:rsidRDefault="00980FFC" w:rsidP="003E46EC">
      <w:pPr>
        <w:pStyle w:val="3"/>
        <w:numPr>
          <w:ilvl w:val="1"/>
          <w:numId w:val="21"/>
        </w:numPr>
        <w:rPr>
          <w:rFonts w:eastAsia="Tahoma"/>
          <w:lang w:val="el-GR"/>
        </w:rPr>
      </w:pPr>
      <w:bookmarkStart w:id="295" w:name="_Toc112836371"/>
      <w:r w:rsidRPr="00D002E9">
        <w:rPr>
          <w:rFonts w:eastAsia="Tahoma"/>
          <w:lang w:val="el-GR"/>
        </w:rPr>
        <w:t>Αναμενόμενα Οφέλη</w:t>
      </w:r>
      <w:bookmarkEnd w:id="295"/>
    </w:p>
    <w:p w14:paraId="34D1017C" w14:textId="265BEEAE" w:rsidR="00D002E9" w:rsidRPr="00EC7B7C" w:rsidRDefault="00D002E9" w:rsidP="00D002E9">
      <w:pPr>
        <w:spacing w:before="120"/>
        <w:rPr>
          <w:lang w:val="el-GR"/>
        </w:rPr>
      </w:pPr>
      <w:r w:rsidRPr="00EC7B7C">
        <w:rPr>
          <w:lang w:val="el-GR"/>
        </w:rPr>
        <w:t xml:space="preserve">Με την υλοποίηση του έργου </w:t>
      </w:r>
      <w:r w:rsidRPr="00EC7B7C">
        <w:rPr>
          <w:b/>
          <w:lang w:val="el-GR"/>
        </w:rPr>
        <w:t xml:space="preserve">«Παροχή </w:t>
      </w:r>
      <w:proofErr w:type="spellStart"/>
      <w:r w:rsidRPr="00EC7B7C">
        <w:rPr>
          <w:b/>
          <w:lang w:val="el-GR"/>
        </w:rPr>
        <w:t>Νεφο</w:t>
      </w:r>
      <w:proofErr w:type="spellEnd"/>
      <w:r w:rsidRPr="00EC7B7C">
        <w:rPr>
          <w:b/>
          <w:lang w:val="el-GR"/>
        </w:rPr>
        <w:t>-Υπολογιστικών Υποδομών και υπηρεσιών (</w:t>
      </w:r>
      <w:proofErr w:type="spellStart"/>
      <w:r w:rsidRPr="00EC7B7C">
        <w:rPr>
          <w:b/>
          <w:lang w:val="el-GR"/>
        </w:rPr>
        <w:t>Cloud</w:t>
      </w:r>
      <w:proofErr w:type="spellEnd"/>
      <w:r w:rsidRPr="00EC7B7C">
        <w:rPr>
          <w:b/>
          <w:lang w:val="el-GR"/>
        </w:rPr>
        <w:t xml:space="preserve"> Services)»</w:t>
      </w:r>
      <w:r w:rsidRPr="00EC7B7C">
        <w:rPr>
          <w:lang w:val="el-GR"/>
        </w:rPr>
        <w:t>, το κυβερνητικό υπολογιστικό Νέφος (</w:t>
      </w:r>
      <w:r w:rsidRPr="00EC7B7C">
        <w:t>G</w:t>
      </w:r>
      <w:r w:rsidRPr="00EC7B7C">
        <w:rPr>
          <w:lang w:val="el-GR"/>
        </w:rPr>
        <w:t>-</w:t>
      </w:r>
      <w:r w:rsidRPr="00EC7B7C">
        <w:t>Cloud</w:t>
      </w:r>
      <w:r w:rsidRPr="00EC7B7C">
        <w:rPr>
          <w:lang w:val="el-GR"/>
        </w:rPr>
        <w:t>) και το υπολογιστικό νέφος του τομέα υγείας (</w:t>
      </w:r>
      <w:r w:rsidRPr="00EC7B7C">
        <w:t>H</w:t>
      </w:r>
      <w:r w:rsidRPr="00EC7B7C">
        <w:rPr>
          <w:lang w:val="el-GR"/>
        </w:rPr>
        <w:t>-</w:t>
      </w:r>
      <w:r w:rsidRPr="00EC7B7C">
        <w:t>Cloud</w:t>
      </w:r>
      <w:r w:rsidRPr="00EC7B7C">
        <w:rPr>
          <w:lang w:val="el-GR"/>
        </w:rPr>
        <w:t xml:space="preserve">) θα είναι σε θέση να </w:t>
      </w:r>
      <w:r w:rsidR="00CA7732" w:rsidRPr="00CA7732">
        <w:rPr>
          <w:lang w:val="el-GR"/>
        </w:rPr>
        <w:t>παρέχ</w:t>
      </w:r>
      <w:r w:rsidR="00CA7732">
        <w:rPr>
          <w:lang w:val="el-GR"/>
        </w:rPr>
        <w:t>ουν</w:t>
      </w:r>
      <w:r w:rsidR="00CA7732" w:rsidRPr="00EC7B7C">
        <w:rPr>
          <w:lang w:val="el-GR"/>
        </w:rPr>
        <w:t xml:space="preserve"> </w:t>
      </w:r>
      <w:r w:rsidRPr="00EC7B7C">
        <w:rPr>
          <w:lang w:val="el-GR"/>
        </w:rPr>
        <w:t xml:space="preserve">ένα σύνολο από νέες προηγμένες υπηρεσίες νέφους που θα επιτρέπουν την  φιλοξενία και την υποστήριξη πολύπλοκων Ολοκληρωμένων Πληροφοριακών Συστημάτων Φορέων της Δημόσιας Διοίκησης με υψηλές απαιτήσεις σε διαθεσιμότητα, απόδοση και ασφάλεια. </w:t>
      </w:r>
    </w:p>
    <w:p w14:paraId="5132D4CD" w14:textId="77777777" w:rsidR="00D002E9" w:rsidRPr="00EC7B7C" w:rsidRDefault="00D002E9" w:rsidP="00D002E9">
      <w:pPr>
        <w:spacing w:before="120"/>
        <w:rPr>
          <w:lang w:val="el-GR"/>
        </w:rPr>
      </w:pPr>
      <w:r w:rsidRPr="00EC7B7C">
        <w:rPr>
          <w:lang w:val="el-GR"/>
        </w:rPr>
        <w:t>Τα οφέλη από την λειτουργία του έργου είναι :</w:t>
      </w:r>
    </w:p>
    <w:p w14:paraId="261AA5C0" w14:textId="77777777" w:rsidR="00D002E9" w:rsidRPr="00D5250F" w:rsidRDefault="00D002E9" w:rsidP="003E46EC">
      <w:pPr>
        <w:pStyle w:val="aff"/>
        <w:numPr>
          <w:ilvl w:val="2"/>
          <w:numId w:val="62"/>
        </w:numPr>
        <w:spacing w:before="120"/>
        <w:ind w:left="709" w:hanging="425"/>
        <w:rPr>
          <w:lang w:val="el-GR"/>
        </w:rPr>
      </w:pPr>
      <w:r w:rsidRPr="00D5250F">
        <w:rPr>
          <w:lang w:val="el-GR"/>
        </w:rPr>
        <w:t>Εξαιρετική ταχύτητα πρόσβασης στα πληροφοριακά συστήματα από το Internet για «εξωστρεφή» συστήματα με ταυτόχρονη αποφυγή της επιβάρυνσης στις γραμμές σύνδεσης στο Διαδίκτυο.</w:t>
      </w:r>
    </w:p>
    <w:p w14:paraId="67557217" w14:textId="77777777" w:rsidR="00D002E9" w:rsidRPr="00D5250F" w:rsidRDefault="00D002E9" w:rsidP="003E46EC">
      <w:pPr>
        <w:pStyle w:val="aff"/>
        <w:numPr>
          <w:ilvl w:val="2"/>
          <w:numId w:val="62"/>
        </w:numPr>
        <w:spacing w:before="120"/>
        <w:ind w:left="709" w:hanging="425"/>
        <w:rPr>
          <w:lang w:val="el-GR"/>
        </w:rPr>
      </w:pPr>
      <w:r w:rsidRPr="00D5250F">
        <w:rPr>
          <w:lang w:val="el-GR"/>
        </w:rPr>
        <w:lastRenderedPageBreak/>
        <w:t>Υψηλή ασφάλεια και απομόνωση της υφιστάμενης υποδομής. Για συστήματα που εκτίθενται στο Διαδίκτυο και δέχονται διαρκείς κλήσεις από πολίτες και επιχειρήσεις, περιορίζεται στο ελάχιστο η επιβάρυνση αλλά και οι κίνδυνοι για την ασφάλεια των εσωτερικών δικτύων και υποδομών.</w:t>
      </w:r>
    </w:p>
    <w:p w14:paraId="5406D729" w14:textId="77777777" w:rsidR="00D002E9" w:rsidRPr="00D5250F" w:rsidRDefault="00D002E9" w:rsidP="003E46EC">
      <w:pPr>
        <w:pStyle w:val="aff"/>
        <w:numPr>
          <w:ilvl w:val="2"/>
          <w:numId w:val="62"/>
        </w:numPr>
        <w:spacing w:before="120"/>
        <w:ind w:left="709" w:hanging="425"/>
        <w:rPr>
          <w:lang w:val="el-GR"/>
        </w:rPr>
      </w:pPr>
      <w:r w:rsidRPr="00D5250F">
        <w:rPr>
          <w:lang w:val="el-GR"/>
        </w:rPr>
        <w:t xml:space="preserve">Άμεση και οικονομική κλιμάκωση του συστήματος σε περίπτωση απρόβλεπτου φορτίου εξυπηρέτησης. Με τη χρήση παραδοσιακών τεχνολογιών είναι εξαιρετικά δυσχερής η ανταπόκριση σε απρόβλεπτα ή παροδικά φορτία, ή η συρρίκνωση της υποδομής σε περιόδους υπολειτουργίας. Αντιθέτως, με χρήση της </w:t>
      </w:r>
      <w:proofErr w:type="spellStart"/>
      <w:r w:rsidRPr="00D5250F">
        <w:rPr>
          <w:lang w:val="el-GR"/>
        </w:rPr>
        <w:t>νεφοϋπολογιστικής</w:t>
      </w:r>
      <w:proofErr w:type="spellEnd"/>
      <w:r w:rsidRPr="00D5250F">
        <w:rPr>
          <w:lang w:val="el-GR"/>
        </w:rPr>
        <w:t xml:space="preserve"> τεχνολογίας είναι δυνατή η προσαρμογή της υποδομής εξυπηρέτησης στις εκάστοτε ανάγκες της ΓΓΠΣΔΔ και των εφαρμογών που εξυπηρετεί.</w:t>
      </w:r>
    </w:p>
    <w:p w14:paraId="257934EF" w14:textId="77777777" w:rsidR="00D002E9" w:rsidRPr="00D5250F" w:rsidRDefault="00D002E9" w:rsidP="003E46EC">
      <w:pPr>
        <w:pStyle w:val="aff"/>
        <w:numPr>
          <w:ilvl w:val="2"/>
          <w:numId w:val="62"/>
        </w:numPr>
        <w:spacing w:before="120"/>
        <w:ind w:left="709" w:hanging="425"/>
        <w:rPr>
          <w:lang w:val="el-GR"/>
        </w:rPr>
      </w:pPr>
      <w:r w:rsidRPr="00D5250F">
        <w:rPr>
          <w:lang w:val="el-GR"/>
        </w:rPr>
        <w:t xml:space="preserve">Αποφυγή μεγάλης εκ των προτέρων επένδυσης για την προμήθεια του υλικού (ενδεικτικά </w:t>
      </w:r>
      <w:proofErr w:type="spellStart"/>
      <w:r w:rsidRPr="00D5250F">
        <w:rPr>
          <w:lang w:val="el-GR"/>
        </w:rPr>
        <w:t>servers</w:t>
      </w:r>
      <w:proofErr w:type="spellEnd"/>
      <w:r w:rsidRPr="00D5250F">
        <w:rPr>
          <w:lang w:val="el-GR"/>
        </w:rPr>
        <w:t xml:space="preserve">, </w:t>
      </w:r>
      <w:proofErr w:type="spellStart"/>
      <w:r w:rsidRPr="00D5250F">
        <w:rPr>
          <w:lang w:val="el-GR"/>
        </w:rPr>
        <w:t>storage</w:t>
      </w:r>
      <w:proofErr w:type="spellEnd"/>
      <w:r w:rsidRPr="00D5250F">
        <w:rPr>
          <w:lang w:val="el-GR"/>
        </w:rPr>
        <w:t xml:space="preserve">, </w:t>
      </w:r>
      <w:proofErr w:type="spellStart"/>
      <w:r w:rsidRPr="00D5250F">
        <w:rPr>
          <w:lang w:val="el-GR"/>
        </w:rPr>
        <w:t>networking</w:t>
      </w:r>
      <w:proofErr w:type="spellEnd"/>
      <w:r w:rsidRPr="00D5250F">
        <w:rPr>
          <w:lang w:val="el-GR"/>
        </w:rPr>
        <w:t xml:space="preserve">, υποδομή </w:t>
      </w:r>
      <w:proofErr w:type="spellStart"/>
      <w:r w:rsidRPr="00D5250F">
        <w:rPr>
          <w:lang w:val="el-GR"/>
        </w:rPr>
        <w:t>backup</w:t>
      </w:r>
      <w:proofErr w:type="spellEnd"/>
      <w:r w:rsidRPr="00D5250F">
        <w:rPr>
          <w:lang w:val="el-GR"/>
        </w:rPr>
        <w:t>) και λογισμικού υποδομής. Επισημαίνεται ότι σε πολλές περιπτώσεις ο εξοπλισμός που διαθέτει σήμερα η ΓΓΠΣΔΔ και η ΗΔΙΚΑ είναι πρακτικά αδύνατο να υποστηρίξει την εγκατάσταση και λειτουργία νέων εκδόσεων των λογισμικών υποδομής, λόγω ασυμβατότητας που οφείλεται στην παλαιότητά του.</w:t>
      </w:r>
    </w:p>
    <w:p w14:paraId="35F08406" w14:textId="77777777" w:rsidR="00D002E9" w:rsidRPr="00D5250F" w:rsidRDefault="00D002E9" w:rsidP="003E46EC">
      <w:pPr>
        <w:pStyle w:val="aff"/>
        <w:numPr>
          <w:ilvl w:val="2"/>
          <w:numId w:val="62"/>
        </w:numPr>
        <w:spacing w:before="120"/>
        <w:ind w:left="709" w:hanging="425"/>
        <w:rPr>
          <w:lang w:val="el-GR"/>
        </w:rPr>
      </w:pPr>
      <w:r w:rsidRPr="00D5250F">
        <w:rPr>
          <w:lang w:val="el-GR"/>
        </w:rPr>
        <w:t>Ευελιξία και βέλτιστη εκμετάλλευση της επένδυσης καθώς μπορεί να υποστηριχθεί μεγάλο εύρος διαφορετικών τεχνολογιών και περιβαλλόντων δοκιμών με ταυτόχρονη αποφυγή πολλαπλών προμηθειών διαφορετικών κατηγοριών υλικού και λογισμικού που θα απαιτούνταν σε διαφορετική περίπτωση για την ικανοποίηση του εύρους των σεναρίων που επιθυμεί ο Οργανισμός.</w:t>
      </w:r>
    </w:p>
    <w:p w14:paraId="6705B3CB" w14:textId="77777777" w:rsidR="00D002E9" w:rsidRPr="00D5250F" w:rsidRDefault="00D002E9" w:rsidP="003E46EC">
      <w:pPr>
        <w:pStyle w:val="aff"/>
        <w:numPr>
          <w:ilvl w:val="2"/>
          <w:numId w:val="62"/>
        </w:numPr>
        <w:spacing w:before="120"/>
        <w:ind w:left="709" w:hanging="425"/>
        <w:rPr>
          <w:lang w:val="el-GR"/>
        </w:rPr>
      </w:pPr>
      <w:r w:rsidRPr="00D5250F">
        <w:rPr>
          <w:lang w:val="el-GR"/>
        </w:rPr>
        <w:t>Ταχύτητα υλοποίησης καθώς αποφεύγονται οι χρόνοι ξεχωριστών προμηθειών, παραλαβής και εγκατάστασης του εξοπλισμού που απαιτείται για την υλοποίηση των σεναρίων. Πρόσθετη ευελιξία και ταχύτητα, καθώς μπορούν ανά πάσα στιγμή να χρησιμοποιηθεί το Δημόσιο Υπολογιστικό Νέφος για ανάγκες που δεν είναι εκ των προτέρων αυστηρά καθορισμένες.</w:t>
      </w:r>
    </w:p>
    <w:p w14:paraId="60CF55E0" w14:textId="77777777" w:rsidR="00D002E9" w:rsidRPr="00D5250F" w:rsidRDefault="00D002E9" w:rsidP="003E46EC">
      <w:pPr>
        <w:pStyle w:val="aff"/>
        <w:numPr>
          <w:ilvl w:val="2"/>
          <w:numId w:val="62"/>
        </w:numPr>
        <w:spacing w:before="120"/>
        <w:ind w:left="709" w:hanging="425"/>
        <w:rPr>
          <w:lang w:val="el-GR"/>
        </w:rPr>
      </w:pPr>
      <w:r w:rsidRPr="00D5250F">
        <w:rPr>
          <w:lang w:val="el-GR"/>
        </w:rPr>
        <w:t xml:space="preserve">Ελαστικότητα, ευελιξία και οικονομία χρήσης, καθώς με την προσέγγιση του </w:t>
      </w:r>
      <w:proofErr w:type="spellStart"/>
      <w:r w:rsidRPr="00D5250F">
        <w:rPr>
          <w:lang w:val="el-GR"/>
        </w:rPr>
        <w:t>Cloud</w:t>
      </w:r>
      <w:proofErr w:type="spellEnd"/>
      <w:r w:rsidRPr="00D5250F">
        <w:rPr>
          <w:lang w:val="el-GR"/>
        </w:rPr>
        <w:t xml:space="preserve"> </w:t>
      </w:r>
      <w:proofErr w:type="spellStart"/>
      <w:r w:rsidRPr="00D5250F">
        <w:rPr>
          <w:lang w:val="el-GR"/>
        </w:rPr>
        <w:t>Computing</w:t>
      </w:r>
      <w:proofErr w:type="spellEnd"/>
      <w:r w:rsidRPr="00D5250F">
        <w:rPr>
          <w:lang w:val="el-GR"/>
        </w:rPr>
        <w:t xml:space="preserve"> γίνεται χρήση κάθε φορά μόνο εκείνων των πόρων που είναι απαραίτητοι για την αποδοτική εξυπηρέτηση των υπολογιστικών φορτίων με μηχανισμούς αυτόματης κλιμάκωσης/αποκλιμάκωσης (δέσμευσης/αποδέσμευσης πόρων).</w:t>
      </w:r>
    </w:p>
    <w:p w14:paraId="0D1E5822" w14:textId="77777777" w:rsidR="00D002E9" w:rsidRPr="00D5250F" w:rsidRDefault="00D002E9" w:rsidP="003E46EC">
      <w:pPr>
        <w:pStyle w:val="aff"/>
        <w:numPr>
          <w:ilvl w:val="2"/>
          <w:numId w:val="62"/>
        </w:numPr>
        <w:spacing w:before="120"/>
        <w:ind w:left="709" w:hanging="425"/>
        <w:rPr>
          <w:lang w:val="el-GR"/>
        </w:rPr>
      </w:pPr>
      <w:r w:rsidRPr="00D5250F">
        <w:rPr>
          <w:lang w:val="el-GR"/>
        </w:rPr>
        <w:t>Ελαχιστοποίησή του κόστους συντήρησης της υποδομής και του αριθμού των απαιτούμενων συμβολαίων υποστήριξης με πολλαπλούς κατασκευαστές, τα οποία θα ήταν απαραίτητα σε μια παραδοσιακή εγκατάσταση προκειμένου να εξασφαλιστεί υψηλή διαθεσιμότητα του συστήματος.</w:t>
      </w:r>
    </w:p>
    <w:p w14:paraId="6027B716" w14:textId="77777777" w:rsidR="00D002E9" w:rsidRPr="00D5250F" w:rsidRDefault="00D002E9" w:rsidP="003E46EC">
      <w:pPr>
        <w:pStyle w:val="aff"/>
        <w:numPr>
          <w:ilvl w:val="2"/>
          <w:numId w:val="62"/>
        </w:numPr>
        <w:spacing w:before="120"/>
        <w:ind w:left="709" w:hanging="425"/>
        <w:rPr>
          <w:lang w:val="el-GR"/>
        </w:rPr>
      </w:pPr>
      <w:r w:rsidRPr="00D5250F">
        <w:rPr>
          <w:lang w:val="el-GR"/>
        </w:rPr>
        <w:t>Αποδέσμευση του προσωπικού πληροφορικής του Οργανισμού από «τετριμμένες» εργασίες καθημερινής διαχείρισης της υποδομής και επικέντρωσή τους σε υποστήριξη υποδομή με μεγάλη επιχειρησιακή αξία για τον Οργανισμό.</w:t>
      </w:r>
    </w:p>
    <w:p w14:paraId="6EA7C3AC" w14:textId="77777777" w:rsidR="00D002E9" w:rsidRDefault="00D002E9" w:rsidP="00D002E9">
      <w:pPr>
        <w:spacing w:before="120"/>
        <w:rPr>
          <w:highlight w:val="yellow"/>
          <w:lang w:val="el-GR"/>
        </w:rPr>
      </w:pPr>
      <w:r w:rsidRPr="00D5250F">
        <w:rPr>
          <w:lang w:val="el-GR"/>
        </w:rPr>
        <w:t>Για τον προσδιορισμό των ποσοτήτων που περιγράφονται  ελήφθησαν υπόψη τόσο οι ανάγκες που έχουν ήδη προκύψει από τα αιτήματα φιλοξενίας πληροφοριακών συστημάτων Δημοσίων Φορέων στην υποδομή Κυβερνητικού Νέφους της ΓΓΠΣΔΔ και της ΗΔΙΚΑ όσο και μελλοντικές ανάγκες φιλοξενίας μέχρι το έτος 2025.</w:t>
      </w:r>
    </w:p>
    <w:p w14:paraId="7A6BD5A1" w14:textId="77777777" w:rsidR="00A22261" w:rsidRDefault="00A22261" w:rsidP="00A22261">
      <w:pPr>
        <w:rPr>
          <w:lang w:val="el-GR"/>
        </w:rPr>
      </w:pPr>
    </w:p>
    <w:p w14:paraId="15EF8B82" w14:textId="174F350C" w:rsidR="00A22261" w:rsidRPr="00D002E9" w:rsidRDefault="00B06098" w:rsidP="003E46EC">
      <w:pPr>
        <w:pStyle w:val="3"/>
        <w:numPr>
          <w:ilvl w:val="0"/>
          <w:numId w:val="21"/>
        </w:numPr>
        <w:ind w:left="375" w:hanging="375"/>
        <w:rPr>
          <w:rFonts w:eastAsia="Tahoma"/>
          <w:lang w:val="el-GR"/>
        </w:rPr>
      </w:pPr>
      <w:bookmarkStart w:id="296" w:name="_Toc112836372"/>
      <w:r>
        <w:rPr>
          <w:rFonts w:eastAsia="Tahoma"/>
          <w:lang w:val="el-GR"/>
        </w:rPr>
        <w:t>Τεχνικές Προδιαγραφές</w:t>
      </w:r>
      <w:bookmarkEnd w:id="296"/>
    </w:p>
    <w:p w14:paraId="6101A1EE" w14:textId="77777777" w:rsidR="00B06098" w:rsidRPr="00DF5BBA" w:rsidRDefault="00B06098" w:rsidP="00B06098">
      <w:pPr>
        <w:spacing w:after="0"/>
        <w:rPr>
          <w:lang w:val="el-GR"/>
        </w:rPr>
      </w:pPr>
      <w:r w:rsidRPr="00DF5BBA">
        <w:rPr>
          <w:lang w:val="el-GR"/>
        </w:rPr>
        <w:t>Αντικείμενο του έργου είναι η δημιουργία της κατάλληλης υποδομής για την ενοποιημένη επίβλεψη και διαχείριση υπολογιστικών υπηρεσιών Υβριδικού υπολογιστικού Νέφους.</w:t>
      </w:r>
    </w:p>
    <w:p w14:paraId="16AE23D8" w14:textId="2AE980BB" w:rsidR="00B06098" w:rsidRPr="00DF5BBA" w:rsidRDefault="00B06098" w:rsidP="00B06098">
      <w:pPr>
        <w:spacing w:after="0"/>
        <w:rPr>
          <w:lang w:val="el-GR"/>
        </w:rPr>
      </w:pPr>
      <w:r w:rsidRPr="00EB68F5">
        <w:rPr>
          <w:lang w:val="el-GR"/>
        </w:rPr>
        <w:t>Το υβριδικό υπολογιστικό νέφος θα χρησιμοποιεί ένα συνδυασμό ιδιωτικού υπολογιστικού νέφους καθώς και πόρων δημόσιου υπολογιστικού νέφους, με συντονισμό μεταξύ των δύο. Η δυνατότητα</w:t>
      </w:r>
      <w:r w:rsidRPr="00DF5BBA">
        <w:rPr>
          <w:lang w:val="el-GR"/>
        </w:rPr>
        <w:t xml:space="preserve"> που θα προσφέρει το υβριδικό υπολογιστικό νέφος είναι η χρήση πόρων είτε στο ιδιωτικό είτε στο δημόσιο νέφος, με βάση τις απαιτήσεις των εφαρμογών, σε συνδυασμό με τη δυνατότητα κεντρικού </w:t>
      </w:r>
      <w:r w:rsidRPr="00DF5BBA">
        <w:rPr>
          <w:lang w:val="el-GR"/>
        </w:rPr>
        <w:lastRenderedPageBreak/>
        <w:t xml:space="preserve">ελέγχου και διαχείρισης των πόρων οπουδήποτε και αν βρίσκονται, να παρέχει στους φιλοξενούμενους οργανισμούς μεγαλύτερη ευελιξία και περισσότερες επιλογές ανάπτυξης υπηρεσιών πληροφορικής. </w:t>
      </w:r>
    </w:p>
    <w:p w14:paraId="31A1DD07" w14:textId="77777777" w:rsidR="00B06098" w:rsidRPr="00DF5BBA" w:rsidRDefault="00B06098" w:rsidP="00B06098">
      <w:pPr>
        <w:spacing w:after="0"/>
        <w:rPr>
          <w:lang w:val="el-GR"/>
        </w:rPr>
      </w:pPr>
      <w:r w:rsidRPr="00DF5BBA">
        <w:rPr>
          <w:lang w:val="el-GR"/>
        </w:rPr>
        <w:t>Η δημιουργία ενός υβριδικού σύννεφου απαιτεί την:</w:t>
      </w:r>
    </w:p>
    <w:p w14:paraId="29A91AEE" w14:textId="77777777" w:rsidR="00B06098" w:rsidRPr="00DF5BBA" w:rsidRDefault="00B06098" w:rsidP="003E46EC">
      <w:pPr>
        <w:numPr>
          <w:ilvl w:val="0"/>
          <w:numId w:val="63"/>
        </w:numPr>
        <w:spacing w:after="0"/>
        <w:rPr>
          <w:lang w:val="el-GR"/>
        </w:rPr>
      </w:pPr>
      <w:r w:rsidRPr="00DF5BBA">
        <w:rPr>
          <w:lang w:val="el-GR"/>
        </w:rPr>
        <w:t>διαθεσιμότητα υπολογιστικών πόρων ιδιωτικού υπολογιστικού νέφους,</w:t>
      </w:r>
    </w:p>
    <w:p w14:paraId="577AD794" w14:textId="77777777" w:rsidR="00B06098" w:rsidRPr="00DF5BBA" w:rsidRDefault="00B06098" w:rsidP="003E46EC">
      <w:pPr>
        <w:numPr>
          <w:ilvl w:val="0"/>
          <w:numId w:val="63"/>
        </w:numPr>
        <w:spacing w:after="0"/>
        <w:rPr>
          <w:lang w:val="el-GR"/>
        </w:rPr>
      </w:pPr>
      <w:r w:rsidRPr="00DF5BBA">
        <w:rPr>
          <w:lang w:val="el-GR"/>
        </w:rPr>
        <w:t>διαθεσιμότητα πόρων σε υποδομή δημόσιου υπολογιστικού νέφους,</w:t>
      </w:r>
    </w:p>
    <w:p w14:paraId="1EAD2EAC" w14:textId="77777777" w:rsidR="00B06098" w:rsidRPr="00DF5BBA" w:rsidRDefault="00B06098" w:rsidP="003E46EC">
      <w:pPr>
        <w:numPr>
          <w:ilvl w:val="0"/>
          <w:numId w:val="63"/>
        </w:numPr>
        <w:spacing w:after="0"/>
        <w:rPr>
          <w:lang w:val="el-GR"/>
        </w:rPr>
      </w:pPr>
      <w:r w:rsidRPr="00DF5BBA">
        <w:rPr>
          <w:lang w:val="el-GR"/>
        </w:rPr>
        <w:t xml:space="preserve">κεντρική διαχείριση, εποπτεία και έλεγχο των πόρων που κατανέμονται σε οποιοδήποτε από τα δύο παραπάνω περιβάλλοντα, </w:t>
      </w:r>
    </w:p>
    <w:p w14:paraId="74E43128" w14:textId="77777777" w:rsidR="00B06098" w:rsidRPr="00DF5BBA" w:rsidRDefault="00B06098" w:rsidP="003E46EC">
      <w:pPr>
        <w:numPr>
          <w:ilvl w:val="0"/>
          <w:numId w:val="63"/>
        </w:numPr>
        <w:spacing w:after="0"/>
        <w:rPr>
          <w:lang w:val="el-GR"/>
        </w:rPr>
      </w:pPr>
      <w:r w:rsidRPr="00DF5BBA">
        <w:rPr>
          <w:lang w:val="el-GR"/>
        </w:rPr>
        <w:t xml:space="preserve"> δυνατότητα κατανάλωσης πόρων υπολογιστικού νέφους με τη μορφή υπηρεσίας και με χρέωση βάσει της κατανάλωσης,</w:t>
      </w:r>
    </w:p>
    <w:p w14:paraId="713EBFF8" w14:textId="77777777" w:rsidR="00B06098" w:rsidRPr="00DF5BBA" w:rsidRDefault="00B06098" w:rsidP="003E46EC">
      <w:pPr>
        <w:numPr>
          <w:ilvl w:val="0"/>
          <w:numId w:val="63"/>
        </w:numPr>
        <w:spacing w:after="0"/>
        <w:rPr>
          <w:lang w:val="el-GR"/>
        </w:rPr>
      </w:pPr>
      <w:r w:rsidRPr="00DF5BBA">
        <w:rPr>
          <w:lang w:val="el-GR"/>
        </w:rPr>
        <w:t xml:space="preserve">κεντρική διαχείριση των πόρων ώστε να υλοποιηθεί πραγματικά το υβριδικό υπολογιστικό νέφος. </w:t>
      </w:r>
    </w:p>
    <w:p w14:paraId="4038ED5A" w14:textId="77777777" w:rsidR="004B162A" w:rsidRPr="00B50C47" w:rsidRDefault="004B162A" w:rsidP="00B50C47">
      <w:pPr>
        <w:rPr>
          <w:lang w:val="el-GR"/>
        </w:rPr>
      </w:pPr>
    </w:p>
    <w:p w14:paraId="0D7282C2" w14:textId="77777777" w:rsidR="00B06098" w:rsidRDefault="00B06098" w:rsidP="00234806">
      <w:pPr>
        <w:pStyle w:val="3"/>
        <w:numPr>
          <w:ilvl w:val="1"/>
          <w:numId w:val="21"/>
        </w:numPr>
        <w:rPr>
          <w:rFonts w:eastAsia="Tahoma"/>
          <w:lang w:val="el-GR"/>
        </w:rPr>
      </w:pPr>
      <w:bookmarkStart w:id="297" w:name="_Toc112836373"/>
      <w:r>
        <w:rPr>
          <w:rFonts w:eastAsia="Tahoma"/>
          <w:lang w:val="el-GR"/>
        </w:rPr>
        <w:t xml:space="preserve">Προμήθεια Αδειών Χρήσης </w:t>
      </w:r>
      <w:r>
        <w:rPr>
          <w:rFonts w:eastAsia="Tahoma"/>
          <w:lang w:val="en-US"/>
        </w:rPr>
        <w:t>Public</w:t>
      </w:r>
      <w:r w:rsidRPr="00B06098">
        <w:rPr>
          <w:rFonts w:eastAsia="Tahoma"/>
          <w:lang w:val="el-GR"/>
        </w:rPr>
        <w:t xml:space="preserve"> </w:t>
      </w:r>
      <w:r>
        <w:rPr>
          <w:rFonts w:eastAsia="Tahoma"/>
          <w:lang w:val="en-US"/>
        </w:rPr>
        <w:t>Cloud</w:t>
      </w:r>
      <w:r w:rsidRPr="00B06098">
        <w:rPr>
          <w:rFonts w:eastAsia="Tahoma"/>
          <w:lang w:val="el-GR"/>
        </w:rPr>
        <w:t xml:space="preserve"> </w:t>
      </w:r>
      <w:r>
        <w:rPr>
          <w:rFonts w:eastAsia="Tahoma"/>
          <w:lang w:val="el-GR"/>
        </w:rPr>
        <w:t>Υπηρεσιών</w:t>
      </w:r>
      <w:bookmarkEnd w:id="297"/>
    </w:p>
    <w:p w14:paraId="5FBBDFF7" w14:textId="77777777" w:rsidR="00B06098" w:rsidRPr="007A6B2A" w:rsidRDefault="00B06098" w:rsidP="00B06098">
      <w:pPr>
        <w:pBdr>
          <w:top w:val="nil"/>
          <w:left w:val="nil"/>
          <w:bottom w:val="nil"/>
          <w:right w:val="nil"/>
          <w:between w:val="nil"/>
        </w:pBdr>
        <w:spacing w:before="60" w:after="0"/>
        <w:rPr>
          <w:color w:val="000000"/>
          <w:lang w:val="el-GR"/>
        </w:rPr>
      </w:pPr>
      <w:r w:rsidRPr="007A6B2A">
        <w:rPr>
          <w:color w:val="000000"/>
          <w:lang w:val="el-GR"/>
        </w:rPr>
        <w:t>Μέρος του παρόντος Έργου αποτελεί η προμήθεια υπηρεσιών και υποδομών του Δημόσιου Υπολογιστικού Νέφους (</w:t>
      </w:r>
      <w:r>
        <w:rPr>
          <w:color w:val="000000"/>
        </w:rPr>
        <w:t>Public</w:t>
      </w:r>
      <w:r w:rsidRPr="007A6B2A">
        <w:rPr>
          <w:color w:val="000000"/>
          <w:lang w:val="el-GR"/>
        </w:rPr>
        <w:t xml:space="preserve"> </w:t>
      </w:r>
      <w:r>
        <w:rPr>
          <w:color w:val="000000"/>
        </w:rPr>
        <w:t>Cloud</w:t>
      </w:r>
      <w:r w:rsidRPr="007A6B2A">
        <w:rPr>
          <w:color w:val="000000"/>
          <w:lang w:val="el-GR"/>
        </w:rPr>
        <w:t>), με έμφαση σε υποδομές νέφους της κατηγορίας του “</w:t>
      </w:r>
      <w:r>
        <w:rPr>
          <w:color w:val="000000"/>
        </w:rPr>
        <w:t>Infrastructure</w:t>
      </w:r>
      <w:r w:rsidRPr="007A6B2A">
        <w:rPr>
          <w:color w:val="000000"/>
          <w:lang w:val="el-GR"/>
        </w:rPr>
        <w:t xml:space="preserve"> </w:t>
      </w:r>
      <w:r>
        <w:rPr>
          <w:color w:val="000000"/>
        </w:rPr>
        <w:t>as</w:t>
      </w:r>
      <w:r w:rsidRPr="007A6B2A">
        <w:rPr>
          <w:color w:val="000000"/>
          <w:lang w:val="el-GR"/>
        </w:rPr>
        <w:t xml:space="preserve"> </w:t>
      </w:r>
      <w:r>
        <w:rPr>
          <w:color w:val="000000"/>
        </w:rPr>
        <w:t>a</w:t>
      </w:r>
      <w:r w:rsidRPr="007A6B2A">
        <w:rPr>
          <w:color w:val="000000"/>
          <w:lang w:val="el-GR"/>
        </w:rPr>
        <w:t xml:space="preserve"> </w:t>
      </w:r>
      <w:r>
        <w:rPr>
          <w:color w:val="000000"/>
        </w:rPr>
        <w:t>Service</w:t>
      </w:r>
      <w:r w:rsidRPr="007A6B2A">
        <w:rPr>
          <w:color w:val="000000"/>
          <w:lang w:val="el-GR"/>
        </w:rPr>
        <w:t>” (</w:t>
      </w:r>
      <w:r>
        <w:rPr>
          <w:color w:val="000000"/>
        </w:rPr>
        <w:t>IaaS</w:t>
      </w:r>
      <w:r w:rsidRPr="007A6B2A">
        <w:rPr>
          <w:color w:val="000000"/>
          <w:lang w:val="el-GR"/>
        </w:rPr>
        <w:t>) καθώς και του “</w:t>
      </w:r>
      <w:r>
        <w:rPr>
          <w:color w:val="000000"/>
        </w:rPr>
        <w:t>Platform</w:t>
      </w:r>
      <w:r w:rsidRPr="007A6B2A">
        <w:rPr>
          <w:color w:val="000000"/>
          <w:lang w:val="el-GR"/>
        </w:rPr>
        <w:t xml:space="preserve"> </w:t>
      </w:r>
      <w:r>
        <w:rPr>
          <w:color w:val="000000"/>
        </w:rPr>
        <w:t>as</w:t>
      </w:r>
      <w:r w:rsidRPr="007A6B2A">
        <w:rPr>
          <w:color w:val="000000"/>
          <w:lang w:val="el-GR"/>
        </w:rPr>
        <w:t xml:space="preserve"> </w:t>
      </w:r>
      <w:r>
        <w:rPr>
          <w:color w:val="000000"/>
        </w:rPr>
        <w:t>a</w:t>
      </w:r>
      <w:r w:rsidRPr="007A6B2A">
        <w:rPr>
          <w:color w:val="000000"/>
          <w:lang w:val="el-GR"/>
        </w:rPr>
        <w:t xml:space="preserve"> </w:t>
      </w:r>
      <w:r>
        <w:rPr>
          <w:color w:val="000000"/>
        </w:rPr>
        <w:t>Service</w:t>
      </w:r>
      <w:r w:rsidRPr="007A6B2A">
        <w:rPr>
          <w:color w:val="000000"/>
          <w:lang w:val="el-GR"/>
        </w:rPr>
        <w:t>” (</w:t>
      </w:r>
      <w:r>
        <w:rPr>
          <w:color w:val="000000"/>
        </w:rPr>
        <w:t>PaaS</w:t>
      </w:r>
      <w:r w:rsidRPr="007A6B2A">
        <w:rPr>
          <w:color w:val="000000"/>
          <w:lang w:val="el-GR"/>
        </w:rPr>
        <w:t>), αναλόγως των επιμέρους επιχειρησιακών αναγκών που θα εξυπηρετήσουν οι 2 διαφορετικές υλοποιήσεις Νέφους.</w:t>
      </w:r>
    </w:p>
    <w:p w14:paraId="458BDE79" w14:textId="77777777" w:rsidR="00B06098" w:rsidRPr="007A6B2A" w:rsidRDefault="00B06098" w:rsidP="00B06098">
      <w:pPr>
        <w:pBdr>
          <w:top w:val="nil"/>
          <w:left w:val="nil"/>
          <w:bottom w:val="nil"/>
          <w:right w:val="nil"/>
          <w:between w:val="nil"/>
        </w:pBdr>
        <w:spacing w:before="60" w:after="0"/>
        <w:rPr>
          <w:color w:val="000000"/>
          <w:lang w:val="el-GR"/>
        </w:rPr>
      </w:pPr>
      <w:r w:rsidRPr="007A6B2A">
        <w:rPr>
          <w:color w:val="000000"/>
          <w:lang w:val="el-GR"/>
        </w:rPr>
        <w:t xml:space="preserve">Η επιλογή φιλοξενίας σε δημόσια υποδομή Υπολογιστικού Νέφους έγινε: </w:t>
      </w:r>
    </w:p>
    <w:p w14:paraId="21E29656" w14:textId="77777777" w:rsidR="00B06098" w:rsidRPr="007A6B2A" w:rsidRDefault="00B06098" w:rsidP="003E46EC">
      <w:pPr>
        <w:numPr>
          <w:ilvl w:val="0"/>
          <w:numId w:val="65"/>
        </w:numPr>
        <w:pBdr>
          <w:top w:val="nil"/>
          <w:left w:val="nil"/>
          <w:bottom w:val="nil"/>
          <w:right w:val="nil"/>
          <w:between w:val="nil"/>
        </w:pBdr>
        <w:spacing w:before="60" w:after="0"/>
        <w:rPr>
          <w:i/>
          <w:color w:val="000000"/>
          <w:lang w:val="el-GR"/>
        </w:rPr>
      </w:pPr>
      <w:r w:rsidRPr="007A6B2A">
        <w:rPr>
          <w:i/>
          <w:color w:val="000000"/>
          <w:lang w:val="el-GR"/>
        </w:rPr>
        <w:t xml:space="preserve">λόγω του υπάρχοντος νομοθετικού πλαισίου και συγκεκριμένα λόγω του Ν. 4727 </w:t>
      </w:r>
      <w:r>
        <w:rPr>
          <w:i/>
          <w:color w:val="000000"/>
        </w:rPr>
        <w:t>o</w:t>
      </w:r>
      <w:r w:rsidRPr="007A6B2A">
        <w:rPr>
          <w:i/>
          <w:color w:val="000000"/>
          <w:lang w:val="el-GR"/>
        </w:rPr>
        <w:t xml:space="preserve"> οποίος προβλέπει την προμήθεια συνολικά για όλους τους φορείς του δημοσίου τομέα υπηρεσίες υπολογιστικού νέφους</w:t>
      </w:r>
    </w:p>
    <w:p w14:paraId="0CAE1492" w14:textId="77777777" w:rsidR="00B06098" w:rsidRPr="007A6B2A" w:rsidRDefault="00B06098" w:rsidP="003E46EC">
      <w:pPr>
        <w:numPr>
          <w:ilvl w:val="0"/>
          <w:numId w:val="65"/>
        </w:numPr>
        <w:pBdr>
          <w:top w:val="nil"/>
          <w:left w:val="nil"/>
          <w:bottom w:val="nil"/>
          <w:right w:val="nil"/>
          <w:between w:val="nil"/>
        </w:pBdr>
        <w:spacing w:before="60" w:after="0"/>
        <w:rPr>
          <w:color w:val="000000"/>
          <w:lang w:val="el-GR"/>
        </w:rPr>
      </w:pPr>
      <w:r w:rsidRPr="007A6B2A">
        <w:rPr>
          <w:color w:val="000000"/>
          <w:lang w:val="el-GR"/>
        </w:rPr>
        <w:t xml:space="preserve">προκειμένου να μπορεί ο Οργανισμός να εκμεταλλευτεί τα ποιοτικά και οικονομικά οφέλη των τεχνολογιών και του μοντέλου λειτουργίας με αξιοποίηση </w:t>
      </w:r>
      <w:proofErr w:type="spellStart"/>
      <w:r w:rsidRPr="007A6B2A">
        <w:rPr>
          <w:color w:val="000000"/>
          <w:lang w:val="el-GR"/>
        </w:rPr>
        <w:t>νεφοϋπολογιστικών</w:t>
      </w:r>
      <w:proofErr w:type="spellEnd"/>
      <w:r w:rsidRPr="007A6B2A">
        <w:rPr>
          <w:color w:val="000000"/>
          <w:lang w:val="el-GR"/>
        </w:rPr>
        <w:t xml:space="preserve"> τεχνολογιών (όπως αυτά περιγράφονται αναλυτικά στη συνέχεια)</w:t>
      </w:r>
    </w:p>
    <w:p w14:paraId="0D57E8C7" w14:textId="77777777" w:rsidR="00B06098" w:rsidRPr="007A6B2A" w:rsidRDefault="00B06098" w:rsidP="00B06098">
      <w:pPr>
        <w:pBdr>
          <w:top w:val="nil"/>
          <w:left w:val="nil"/>
          <w:bottom w:val="nil"/>
          <w:right w:val="nil"/>
          <w:between w:val="nil"/>
        </w:pBdr>
        <w:spacing w:before="60" w:after="0"/>
        <w:jc w:val="left"/>
        <w:rPr>
          <w:color w:val="000000"/>
          <w:lang w:val="el-GR"/>
        </w:rPr>
      </w:pPr>
      <w:r w:rsidRPr="007A6B2A">
        <w:rPr>
          <w:color w:val="000000"/>
          <w:lang w:val="el-GR"/>
        </w:rPr>
        <w:t>Πιο συγκεκριμένα, τα οφέλη από το μοντέλο υλοποίησης και φιλοξενίας υποδομών και υπηρεσιών Δημοσίου Νέφους αναπτύσσονται παρακάτω:</w:t>
      </w:r>
    </w:p>
    <w:p w14:paraId="0089D591"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Αναβαθμισμένη Ταχύτητα Διασυνδέσεων Πρόσβασης:</w:t>
      </w:r>
      <w:r w:rsidRPr="007A6B2A">
        <w:rPr>
          <w:color w:val="000000"/>
          <w:lang w:val="el-GR"/>
        </w:rPr>
        <w:t xml:space="preserve"> Εξαιρετική ταχύτητα πρόσβασης από τους χρήστες προς τα πληροφοριακά συστήματα μέσω του </w:t>
      </w:r>
      <w:r>
        <w:rPr>
          <w:color w:val="000000"/>
        </w:rPr>
        <w:t>Internet</w:t>
      </w:r>
      <w:r w:rsidRPr="007A6B2A">
        <w:rPr>
          <w:color w:val="000000"/>
          <w:lang w:val="el-GR"/>
        </w:rPr>
        <w:t xml:space="preserve"> για «εξωστρεφή» συστήματα και εφαρμογές, </w:t>
      </w:r>
    </w:p>
    <w:p w14:paraId="42D2C2CA"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Υψηλή ασφάλεια και απομόνωση των υφιστάμενων εσωτερικών πληροφοριακών υποδομών:</w:t>
      </w:r>
      <w:r w:rsidRPr="007A6B2A">
        <w:rPr>
          <w:color w:val="000000"/>
          <w:lang w:val="el-GR"/>
        </w:rPr>
        <w:t xml:space="preserve"> Αφορά σε πληροφοριακά συστήματα τα οποία εκτίθενται στο Διαδίκτυο και δέχονται διαρκή αιτήματα εξυπηρέτησης από πολίτες και επιχειρήσεις, με αποτέλεσμα να ελαχιστοποιείται τόσο η επιβάρυνση των δικτυακών υποδομών όσο και των υπολογιστικών συστημάτων. Επιπλέον, ελαχιστοποιούνται οι κίνδυνοι που ενδεχομένως υπάρχουν για την ασφάλεια των εσωτερικών δικτύων και υποστηρικτικών υποδομών των Φορέων/Οργανισμών από κακόβουλες εξωτερικές επιθέσεις (π.χ. </w:t>
      </w:r>
      <w:r>
        <w:rPr>
          <w:color w:val="000000"/>
        </w:rPr>
        <w:t>DDoS</w:t>
      </w:r>
      <w:r w:rsidRPr="007A6B2A">
        <w:rPr>
          <w:color w:val="000000"/>
          <w:lang w:val="el-GR"/>
        </w:rPr>
        <w:t xml:space="preserve"> </w:t>
      </w:r>
      <w:r>
        <w:rPr>
          <w:color w:val="000000"/>
        </w:rPr>
        <w:t>attacks</w:t>
      </w:r>
      <w:r w:rsidRPr="007A6B2A">
        <w:rPr>
          <w:color w:val="000000"/>
          <w:lang w:val="el-GR"/>
        </w:rPr>
        <w:t>).</w:t>
      </w:r>
    </w:p>
    <w:p w14:paraId="2A87922E"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Ευελιξία Επιλογών Κλιμάκωσης:</w:t>
      </w:r>
      <w:r w:rsidRPr="007A6B2A">
        <w:rPr>
          <w:color w:val="000000"/>
          <w:lang w:val="el-GR"/>
        </w:rPr>
        <w:t xml:space="preserve"> Άμεση και οικονομική κλιμάκωση των κρίσιμων πληροφοριακών συστημάτων σε περιπτώσεις μεγάλων και απρόβλεπτων φορτίων εξυπηρέτησης. Με τη χρήση παραδοσιακών τεχνολογιών είναι εξαιρετικά δυσχερής η γρήγορη ανταπόκριση για κλιμάκωση (</w:t>
      </w:r>
      <w:r>
        <w:rPr>
          <w:color w:val="000000"/>
        </w:rPr>
        <w:t>Scale</w:t>
      </w:r>
      <w:r w:rsidRPr="007A6B2A">
        <w:rPr>
          <w:color w:val="000000"/>
          <w:lang w:val="el-GR"/>
        </w:rPr>
        <w:t>-</w:t>
      </w:r>
      <w:r>
        <w:rPr>
          <w:color w:val="000000"/>
        </w:rPr>
        <w:t>up</w:t>
      </w:r>
      <w:r w:rsidRPr="007A6B2A">
        <w:rPr>
          <w:color w:val="000000"/>
          <w:lang w:val="el-GR"/>
        </w:rPr>
        <w:t>/</w:t>
      </w:r>
      <w:r>
        <w:rPr>
          <w:color w:val="000000"/>
        </w:rPr>
        <w:t>Scale</w:t>
      </w:r>
      <w:r w:rsidRPr="007A6B2A">
        <w:rPr>
          <w:color w:val="000000"/>
          <w:lang w:val="el-GR"/>
        </w:rPr>
        <w:t>-</w:t>
      </w:r>
      <w:r>
        <w:rPr>
          <w:color w:val="000000"/>
        </w:rPr>
        <w:t>out</w:t>
      </w:r>
      <w:r w:rsidRPr="007A6B2A">
        <w:rPr>
          <w:color w:val="000000"/>
          <w:lang w:val="el-GR"/>
        </w:rPr>
        <w:t>) σε απρόβλεπτα ή παροδικά αυξημένα φορτία, ή, αντιστοίχως, η συρρίκνωση (</w:t>
      </w:r>
      <w:r>
        <w:rPr>
          <w:color w:val="000000"/>
        </w:rPr>
        <w:t>Scale</w:t>
      </w:r>
      <w:r w:rsidRPr="007A6B2A">
        <w:rPr>
          <w:color w:val="000000"/>
          <w:lang w:val="el-GR"/>
        </w:rPr>
        <w:t>-</w:t>
      </w:r>
      <w:r>
        <w:rPr>
          <w:color w:val="000000"/>
        </w:rPr>
        <w:t>down</w:t>
      </w:r>
      <w:r w:rsidRPr="007A6B2A">
        <w:rPr>
          <w:color w:val="000000"/>
          <w:lang w:val="el-GR"/>
        </w:rPr>
        <w:t xml:space="preserve">) των πληροφοριακών υποδομών σε περιόδους υπολειτουργίας, καθώς απαιτεί την ανάπτυξη επιπλέον επεξεργαστικών μονάδων προς συμπλήρωση των υφιστάμενων και μετά την απόσυρσή τους. Ιδίως σε περιπτώσεις όπου οι ανάγκες αυτές δεν έχουν περιοδικότητα και δεν μπορούν να προβλεφθούν, οδηγούν τα παραδοσιακά συστήματα σε κατάρρευση. Αντιθέτως, με χρήση των τεχνολογιών Νέφους, είναι δυνατή η προσαρμογή της διαθέσιμης υποδομής εξυπηρέτησης στις εκάστοτε ανάγκες της </w:t>
      </w:r>
      <w:r w:rsidRPr="007A6B2A">
        <w:rPr>
          <w:color w:val="000000"/>
          <w:lang w:val="el-GR"/>
        </w:rPr>
        <w:lastRenderedPageBreak/>
        <w:t xml:space="preserve">Γ.Γ.Π.Σ.Δ.Δ. και των εφαρμογών που εξυπηρετεί, με βάση τις δυναμικά εξελισσόμενες συνθήκες ακόμη και χωρίς την παρέμβαση εξειδικευμένου προσωπικού. Ομοίως, με αυτοματοποιημένους μηχανισμούς, είναι δυνατή η επαναφορά των διαθέσιμων υπολογιστικών πόρων στις αρχικές συνθήκες προ-φόρτου. </w:t>
      </w:r>
    </w:p>
    <w:p w14:paraId="2DFFC900"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Βελτιστοποιημένο Κόστος:</w:t>
      </w:r>
      <w:r w:rsidRPr="007A6B2A">
        <w:rPr>
          <w:color w:val="000000"/>
          <w:lang w:val="el-GR"/>
        </w:rPr>
        <w:t xml:space="preserve"> Αποφυγή μεγάλης εκ των προτέρων επένδυσης για την προμήθεια του υλικού-εξοπλισμού (ενδεικτικά </w:t>
      </w:r>
      <w:r>
        <w:rPr>
          <w:color w:val="000000"/>
        </w:rPr>
        <w:t>servers</w:t>
      </w:r>
      <w:r w:rsidRPr="007A6B2A">
        <w:rPr>
          <w:color w:val="000000"/>
          <w:lang w:val="el-GR"/>
        </w:rPr>
        <w:t xml:space="preserve">, </w:t>
      </w:r>
      <w:r>
        <w:rPr>
          <w:color w:val="000000"/>
        </w:rPr>
        <w:t>storage</w:t>
      </w:r>
      <w:r w:rsidRPr="007A6B2A">
        <w:rPr>
          <w:color w:val="000000"/>
          <w:lang w:val="el-GR"/>
        </w:rPr>
        <w:t xml:space="preserve">, </w:t>
      </w:r>
      <w:r>
        <w:rPr>
          <w:color w:val="000000"/>
        </w:rPr>
        <w:t>networking</w:t>
      </w:r>
      <w:r w:rsidRPr="007A6B2A">
        <w:rPr>
          <w:color w:val="000000"/>
          <w:lang w:val="el-GR"/>
        </w:rPr>
        <w:t xml:space="preserve">, υποδομή </w:t>
      </w:r>
      <w:r>
        <w:rPr>
          <w:color w:val="000000"/>
        </w:rPr>
        <w:t>backup</w:t>
      </w:r>
      <w:r w:rsidRPr="007A6B2A">
        <w:rPr>
          <w:color w:val="000000"/>
          <w:lang w:val="el-GR"/>
        </w:rPr>
        <w:t xml:space="preserve">) και του λογισμικού υποδομής. Επισημαίνεται ότι σε πολλές περιπτώσεις ο εξοπλισμός που διαθέτει σήμερα η Γ.Γ.Π.Σ.Δ.Δ. είναι πρακτικά αδύνατο να υποστηρίξει την εγκατάσταση και λειτουργία νέων εκδόσεων των λογισμικών υποδομής, λόγω ασυμβατότητας που οφείλεται στην παλαιότητά του. Μέσω της χρήση τεχνολογίας Νέφους, η επένδυση σε υποστηρικτικό υλικό-εξοπλισμό ουσιαστικά δεν υφίσταται με την παραδοσιακή μορφή αφού τα δομικά αυτά στοιχεία υλικού διατίθενται διαφανώς από τον </w:t>
      </w:r>
      <w:proofErr w:type="spellStart"/>
      <w:r w:rsidRPr="007A6B2A">
        <w:rPr>
          <w:color w:val="000000"/>
          <w:lang w:val="el-GR"/>
        </w:rPr>
        <w:t>πάροχο</w:t>
      </w:r>
      <w:proofErr w:type="spellEnd"/>
      <w:r w:rsidRPr="007A6B2A">
        <w:rPr>
          <w:color w:val="000000"/>
          <w:lang w:val="el-GR"/>
        </w:rPr>
        <w:t xml:space="preserve"> της υποδομής Νέφους. Με αυτό τον τρόπο, η αναπόφευκτη «γήρανση» και κατ’ επέκταση η ανάγκη για περιοδικές ανανεώσεις του εξοπλισμού δεν υφίστανται ως μέρος του κόστους της αρχικής επένδυσης. Να τονιστεί επιπλέον, ότι στο κόστος αυτό πρέπει να υπολογίζεται – εκτός της προμήθειας του υλικού/εξοπλισμού – τόσο ο χρόνος των εργασιών που απαιτούνται από εξειδικευμένο προσωπικό για τη σταδιακή αντικατάσταση του αποσυρόμενου εξοπλισμού, όσο και ο χρόνος μετάπτωσης των </w:t>
      </w:r>
      <w:proofErr w:type="spellStart"/>
      <w:r w:rsidRPr="007A6B2A">
        <w:rPr>
          <w:color w:val="000000"/>
          <w:lang w:val="el-GR"/>
        </w:rPr>
        <w:t>υπο</w:t>
      </w:r>
      <w:proofErr w:type="spellEnd"/>
      <w:r w:rsidRPr="007A6B2A">
        <w:rPr>
          <w:color w:val="000000"/>
          <w:lang w:val="el-GR"/>
        </w:rPr>
        <w:t>-συστημάτων, εφαρμογών και εν γένει υπηρεσιών στις νέες υποδομές, συμπεριλαμβάνοντας περιόδους κατά τις οποίες δεν είναι διαθέσιμες οι εφαρμογές/υπηρεσίες αυτές (</w:t>
      </w:r>
      <w:r>
        <w:rPr>
          <w:color w:val="000000"/>
        </w:rPr>
        <w:t>migration</w:t>
      </w:r>
      <w:r w:rsidRPr="007A6B2A">
        <w:rPr>
          <w:color w:val="000000"/>
          <w:lang w:val="el-GR"/>
        </w:rPr>
        <w:t xml:space="preserve"> </w:t>
      </w:r>
      <w:r>
        <w:rPr>
          <w:color w:val="000000"/>
        </w:rPr>
        <w:t>downtime</w:t>
      </w:r>
      <w:r w:rsidRPr="007A6B2A">
        <w:rPr>
          <w:color w:val="000000"/>
          <w:lang w:val="el-GR"/>
        </w:rPr>
        <w:t xml:space="preserve">).  </w:t>
      </w:r>
    </w:p>
    <w:p w14:paraId="48CEDA1E"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Ευελιξία και βέλτιστη απόδοση επένδυσης:</w:t>
      </w:r>
      <w:r w:rsidRPr="007A6B2A">
        <w:rPr>
          <w:color w:val="000000"/>
          <w:lang w:val="el-GR"/>
        </w:rPr>
        <w:t xml:space="preserve"> Μέσω τεχνολογιών Νέφους είναι πλέον απολύτως εφικτή η υποστήριξη μεγάλους εύρους διαφορετικών τεχνολογιών, </w:t>
      </w:r>
      <w:proofErr w:type="spellStart"/>
      <w:r w:rsidRPr="007A6B2A">
        <w:rPr>
          <w:color w:val="000000"/>
          <w:lang w:val="el-GR"/>
        </w:rPr>
        <w:t>πλατφορμών</w:t>
      </w:r>
      <w:proofErr w:type="spellEnd"/>
      <w:r w:rsidRPr="007A6B2A">
        <w:rPr>
          <w:color w:val="000000"/>
          <w:lang w:val="el-GR"/>
        </w:rPr>
        <w:t xml:space="preserve"> ανάπτυξης και προϊόντων λογισμικού, χωρίς να δημιουργούνται ασυμβατότητες και δυσλειτουργίες, αποφεύγοντας κατ’ επέκταση πολλαπλές ξεχωριστές προμήθειες διαφορετικών κατηγοριών υλικού ή/και λογισμικού που θα απαιτούνταν σε διαφορετική περίπτωση για την ικανοποίηση του εύρους των σεναρίων που επιθυμεί ο Φορέας/Οργανισμός. Η ανάπτυξη και χρήση αυτών των διαφορετικών περιβαλλόντων (είτε ως παραγωγικά περιβάλλοντα είτε ως περιβάλλοντα δοκιμών και ανάπτυξης) γίνεται με το μέγιστο επίπεδο ευελιξίας και εξοικονόμησης πόρων και συνεπαγόμενου κόστους.</w:t>
      </w:r>
    </w:p>
    <w:p w14:paraId="429297ED"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Ταχύτητα υλοποίησης διαφορετικών πληροφοριακών περιβαλλόντων:</w:t>
      </w:r>
      <w:r w:rsidRPr="007A6B2A">
        <w:rPr>
          <w:color w:val="000000"/>
          <w:lang w:val="el-GR"/>
        </w:rPr>
        <w:t xml:space="preserve"> Ως συνέπεια του προηγούμενου, η ταχύτητα ανάπτυξης, παραμετροποίησης και χρήσης κάθε ξεχωριστού περιβάλλοντος/πλατφόρμας μεγιστοποιείται καθώς αποφεύγονται οι χρόνοι ξεχωριστών προμηθειών, παραλαβής και εγκατάστασης του εξοπλισμού που απαιτείται για την υλοποίηση των σεναρίων. Πρόσθετη ευελιξία και ταχύτητα είναι τα κύρια χαρακτηριστικά κατά τη χρήση του Δημόσιου Υπολογιστικού Νέφους για να καλυφθούν ανάγκες που δεν είναι εκ των προτέρων αυστηρά καθορισμένες.</w:t>
      </w:r>
    </w:p>
    <w:p w14:paraId="0CDB2F93"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Ελαστικότητα, ευελιξία και οικονομία χρήσης:</w:t>
      </w:r>
      <w:r w:rsidRPr="007A6B2A">
        <w:rPr>
          <w:color w:val="000000"/>
          <w:lang w:val="el-GR"/>
        </w:rPr>
        <w:t xml:space="preserve"> Με την προσέγγιση του </w:t>
      </w:r>
      <w:r>
        <w:rPr>
          <w:color w:val="000000"/>
        </w:rPr>
        <w:t>Cloud</w:t>
      </w:r>
      <w:r w:rsidRPr="007A6B2A">
        <w:rPr>
          <w:color w:val="000000"/>
          <w:lang w:val="el-GR"/>
        </w:rPr>
        <w:t xml:space="preserve"> </w:t>
      </w:r>
      <w:r>
        <w:rPr>
          <w:color w:val="000000"/>
        </w:rPr>
        <w:t>Computing</w:t>
      </w:r>
      <w:r w:rsidRPr="007A6B2A">
        <w:rPr>
          <w:color w:val="000000"/>
          <w:lang w:val="el-GR"/>
        </w:rPr>
        <w:t xml:space="preserve"> παρέχεται η μέγιστη ευελιξία και εξοικονόμηση κόστους κατά τη χρήση των υπολογιστικών πόρων καθώς ουσιαστικά γίνεται χρήση κάθε φορά μόνο εκείνων των πόρων που είναι απαραίτητοι για την αποδοτική εξυπηρέτηση των υπολογιστικών φορτίων που δέχεται το κάθε σύστημα. Μέσω μηχανισμών αυτόματης κλιμάκωσης (</w:t>
      </w:r>
      <w:r>
        <w:rPr>
          <w:color w:val="000000"/>
        </w:rPr>
        <w:t>Scale</w:t>
      </w:r>
      <w:r w:rsidRPr="007A6B2A">
        <w:rPr>
          <w:color w:val="000000"/>
          <w:lang w:val="el-GR"/>
        </w:rPr>
        <w:t>-</w:t>
      </w:r>
      <w:r>
        <w:rPr>
          <w:color w:val="000000"/>
        </w:rPr>
        <w:t>up</w:t>
      </w:r>
      <w:r w:rsidRPr="007A6B2A">
        <w:rPr>
          <w:color w:val="000000"/>
          <w:lang w:val="el-GR"/>
        </w:rPr>
        <w:t>/</w:t>
      </w:r>
      <w:r>
        <w:rPr>
          <w:color w:val="000000"/>
        </w:rPr>
        <w:t>out</w:t>
      </w:r>
      <w:r w:rsidRPr="007A6B2A">
        <w:rPr>
          <w:color w:val="000000"/>
          <w:lang w:val="el-GR"/>
        </w:rPr>
        <w:t>) / αποκλιμάκωσης (</w:t>
      </w:r>
      <w:r>
        <w:rPr>
          <w:color w:val="000000"/>
        </w:rPr>
        <w:t>Scale</w:t>
      </w:r>
      <w:r w:rsidRPr="007A6B2A">
        <w:rPr>
          <w:color w:val="000000"/>
          <w:lang w:val="el-GR"/>
        </w:rPr>
        <w:t>-</w:t>
      </w:r>
      <w:r>
        <w:rPr>
          <w:color w:val="000000"/>
        </w:rPr>
        <w:t>down</w:t>
      </w:r>
      <w:r w:rsidRPr="007A6B2A">
        <w:rPr>
          <w:color w:val="000000"/>
          <w:lang w:val="el-GR"/>
        </w:rPr>
        <w:t>) επιτυγχάνεται η ελαστικότητα και η ευελιξία στη διάθεση των υπολογιστικών πόρων, οι οποίοι δεσμεύονται και αποδεσμεύονται αναλόγως της απαιτούμενης χρήσης, επιτυγχάνοντας ταυτόχρονα ανάλογη εξοικονόμηση. Το χαρακτηριστικό αυτό του Δημοσίου Νέφους, είναι ιδιαιτέρως σημαντικό καθώς δεν μπορεί να υλοποιηθεί με αντίστοιχο τρόπο σε παραδοσιακές υλοποιήσεις Κέντρων Δεδομένων (</w:t>
      </w:r>
      <w:r>
        <w:rPr>
          <w:color w:val="000000"/>
        </w:rPr>
        <w:t>On</w:t>
      </w:r>
      <w:r w:rsidRPr="007A6B2A">
        <w:rPr>
          <w:color w:val="000000"/>
          <w:lang w:val="el-GR"/>
        </w:rPr>
        <w:t>-</w:t>
      </w:r>
      <w:r>
        <w:rPr>
          <w:color w:val="000000"/>
        </w:rPr>
        <w:t>Premises</w:t>
      </w:r>
      <w:r w:rsidRPr="007A6B2A">
        <w:rPr>
          <w:color w:val="000000"/>
          <w:lang w:val="el-GR"/>
        </w:rPr>
        <w:t xml:space="preserve"> </w:t>
      </w:r>
      <w:r>
        <w:rPr>
          <w:color w:val="000000"/>
        </w:rPr>
        <w:t>solutions</w:t>
      </w:r>
      <w:r w:rsidRPr="007A6B2A">
        <w:rPr>
          <w:color w:val="000000"/>
          <w:lang w:val="el-GR"/>
        </w:rPr>
        <w:t xml:space="preserve">) καθώς υπάρχουν υπηρεσίες και εφαρμογές πλέον με μη-περιοδικό προφίλ χρήσης, καθιστώντας την οποιαδήποτε ασφαλή πρόβλεψη μη έγκυρη. Ακόμη και αν, παρόλα αυτά, μπορούσε να γίνει μια ασθενή χρονική </w:t>
      </w:r>
      <w:r w:rsidRPr="007A6B2A">
        <w:rPr>
          <w:color w:val="000000"/>
          <w:lang w:val="el-GR"/>
        </w:rPr>
        <w:lastRenderedPageBreak/>
        <w:t>εκτίμηση για τις αυξημένες ανάγκες σε υπολογιστικά φορτία, το κόστος της επένδυσης που πρέπει εξ’ αρχής να υπολογιστεί ώστε να καλύψει αυτές τις ανάγκες θα πρέπει πάντα να τοποθετείται με βάση το μέγιστο όριο κάλυψης φορτίων (</w:t>
      </w:r>
      <w:r>
        <w:rPr>
          <w:color w:val="000000"/>
        </w:rPr>
        <w:t>maximum</w:t>
      </w:r>
      <w:r w:rsidRPr="007A6B2A">
        <w:rPr>
          <w:color w:val="000000"/>
          <w:lang w:val="el-GR"/>
        </w:rPr>
        <w:t xml:space="preserve"> </w:t>
      </w:r>
      <w:r>
        <w:rPr>
          <w:color w:val="000000"/>
        </w:rPr>
        <w:t>peak</w:t>
      </w:r>
      <w:r w:rsidRPr="007A6B2A">
        <w:rPr>
          <w:color w:val="000000"/>
          <w:lang w:val="el-GR"/>
        </w:rPr>
        <w:t xml:space="preserve"> </w:t>
      </w:r>
      <w:r>
        <w:rPr>
          <w:color w:val="000000"/>
        </w:rPr>
        <w:t>workload</w:t>
      </w:r>
      <w:r w:rsidRPr="007A6B2A">
        <w:rPr>
          <w:color w:val="000000"/>
          <w:lang w:val="el-GR"/>
        </w:rPr>
        <w:t xml:space="preserve"> </w:t>
      </w:r>
      <w:r>
        <w:rPr>
          <w:color w:val="000000"/>
        </w:rPr>
        <w:t>sizing</w:t>
      </w:r>
      <w:r w:rsidRPr="007A6B2A">
        <w:rPr>
          <w:color w:val="000000"/>
          <w:lang w:val="el-GR"/>
        </w:rPr>
        <w:t xml:space="preserve">), αφήνοντας σε περιόδους που δεν γίνεται χρήση τους, </w:t>
      </w:r>
      <w:proofErr w:type="spellStart"/>
      <w:r w:rsidRPr="007A6B2A">
        <w:rPr>
          <w:color w:val="000000"/>
          <w:lang w:val="el-GR"/>
        </w:rPr>
        <w:t>κοστοβόρους</w:t>
      </w:r>
      <w:proofErr w:type="spellEnd"/>
      <w:r w:rsidRPr="007A6B2A">
        <w:rPr>
          <w:color w:val="000000"/>
          <w:lang w:val="el-GR"/>
        </w:rPr>
        <w:t xml:space="preserve"> υπολογιστικούς πόρους αναξιοποίητους. </w:t>
      </w:r>
    </w:p>
    <w:p w14:paraId="4FBCD106" w14:textId="4E16BD77" w:rsidR="00B06098" w:rsidRPr="007A6B2A" w:rsidRDefault="00B70CEF" w:rsidP="003E46EC">
      <w:pPr>
        <w:numPr>
          <w:ilvl w:val="0"/>
          <w:numId w:val="64"/>
        </w:numPr>
        <w:pBdr>
          <w:top w:val="nil"/>
          <w:left w:val="nil"/>
          <w:bottom w:val="nil"/>
          <w:right w:val="nil"/>
          <w:between w:val="nil"/>
        </w:pBdr>
        <w:spacing w:before="60" w:after="0"/>
        <w:rPr>
          <w:color w:val="000000"/>
          <w:lang w:val="el-GR"/>
        </w:rPr>
      </w:pPr>
      <w:r w:rsidRPr="007A6B2A">
        <w:rPr>
          <w:u w:val="single"/>
          <w:lang w:val="el-GR"/>
        </w:rPr>
        <w:t>Ελαχιστοποίηση</w:t>
      </w:r>
      <w:r w:rsidR="00B06098" w:rsidRPr="007A6B2A">
        <w:rPr>
          <w:color w:val="000000"/>
          <w:u w:val="single"/>
          <w:lang w:val="el-GR"/>
        </w:rPr>
        <w:t xml:space="preserve"> του κόστους συντήρησης:</w:t>
      </w:r>
      <w:r w:rsidR="00B06098" w:rsidRPr="007A6B2A">
        <w:rPr>
          <w:color w:val="000000"/>
          <w:lang w:val="el-GR"/>
        </w:rPr>
        <w:t xml:space="preserve"> Βασικό στοιχείο στις υλοποιήσεις με χρήση τεχνολογιών Νέφους είναι η αποδέσμευση από πλευράς του Φορέα/Οργανισμού που κάνει φιλοξενεί τις πληροφοριακές υποδομές στο Νέφος, εργασιών συντήρησης σε αυτές. Κατά συνέπεια, το κόστος τόσο των εργασιών αυτών καθώς και των αντίστοιχων συμβολαίων συντήρησης / υποστήριξης των υποδομών με πολλαπλούς κατασκευαστές και συνεργάτες που θα ήταν αναπόφευκτα και απαραίτητα για την ομαλή, αδιάλειπτη και υψηλά διαθέσιμη λειτουργία των υπηρεσιών με βάση το παραδοσιακό μοντέλο τοπικής εγκατάστασης πληροφοριακών συστημάτων (</w:t>
      </w:r>
      <w:r w:rsidR="00B06098">
        <w:rPr>
          <w:color w:val="000000"/>
        </w:rPr>
        <w:t>On</w:t>
      </w:r>
      <w:r w:rsidR="00B06098" w:rsidRPr="007A6B2A">
        <w:rPr>
          <w:color w:val="000000"/>
          <w:lang w:val="el-GR"/>
        </w:rPr>
        <w:t>-</w:t>
      </w:r>
      <w:r w:rsidR="00B06098">
        <w:rPr>
          <w:color w:val="000000"/>
        </w:rPr>
        <w:t>premises</w:t>
      </w:r>
      <w:r w:rsidR="00B06098" w:rsidRPr="007A6B2A">
        <w:rPr>
          <w:color w:val="000000"/>
          <w:lang w:val="el-GR"/>
        </w:rPr>
        <w:t xml:space="preserve">) ουσιαστικά αποδεσμεύεται και μπορεί να διατεθεί σε περισσότερο παραγωγικούς και «εξωστρεφείς» τομείς των ψηφιακών υπηρεσιών. Να τονιστεί ότι στο μοντέλο των </w:t>
      </w:r>
      <w:proofErr w:type="spellStart"/>
      <w:r w:rsidR="00B06098" w:rsidRPr="007A6B2A">
        <w:rPr>
          <w:color w:val="000000"/>
          <w:lang w:val="el-GR"/>
        </w:rPr>
        <w:t>νεφο</w:t>
      </w:r>
      <w:r w:rsidR="00B06098" w:rsidRPr="007A6B2A">
        <w:rPr>
          <w:lang w:val="el-GR"/>
        </w:rPr>
        <w:t>ϋ</w:t>
      </w:r>
      <w:r w:rsidR="00B06098" w:rsidRPr="007A6B2A">
        <w:rPr>
          <w:color w:val="000000"/>
          <w:lang w:val="el-GR"/>
        </w:rPr>
        <w:t>πολογιστικών</w:t>
      </w:r>
      <w:proofErr w:type="spellEnd"/>
      <w:r w:rsidR="00B06098" w:rsidRPr="007A6B2A">
        <w:rPr>
          <w:color w:val="000000"/>
          <w:lang w:val="el-GR"/>
        </w:rPr>
        <w:t xml:space="preserve"> υποδομών, εγγενές στοιχείο των παρεχόμενων υποδομών και υπηρεσιών είναι η διασφάλιση σε πολλαπλά επίπεδα (αναλόγως της κρισιμότητας κάθε </w:t>
      </w:r>
      <w:proofErr w:type="spellStart"/>
      <w:r w:rsidR="00B06098" w:rsidRPr="007A6B2A">
        <w:rPr>
          <w:color w:val="000000"/>
          <w:lang w:val="el-GR"/>
        </w:rPr>
        <w:t>υπο</w:t>
      </w:r>
      <w:proofErr w:type="spellEnd"/>
      <w:r w:rsidR="00B06098" w:rsidRPr="007A6B2A">
        <w:rPr>
          <w:color w:val="000000"/>
          <w:lang w:val="el-GR"/>
        </w:rPr>
        <w:t>-συστήματος και υπηρεσίας) υψηλής διαθεσιμότητας  με τη μορφή Επιπέδων Συμφωνημένων Παρεχόμενων Υπηρεσιών (</w:t>
      </w:r>
      <w:r w:rsidR="00B06098">
        <w:rPr>
          <w:color w:val="000000"/>
        </w:rPr>
        <w:t>SLAs</w:t>
      </w:r>
      <w:r w:rsidR="00B06098" w:rsidRPr="007A6B2A">
        <w:rPr>
          <w:color w:val="000000"/>
          <w:lang w:val="el-GR"/>
        </w:rPr>
        <w:t xml:space="preserve">) σε % κλίμακα τα οποία για να επιτευχθούν σε παραδοσιακές τοπικές εγκαταστάσεις θα </w:t>
      </w:r>
      <w:r w:rsidR="00B06098" w:rsidRPr="007A6B2A">
        <w:rPr>
          <w:lang w:val="el-GR"/>
        </w:rPr>
        <w:t>πολλαπλασιάζουν</w:t>
      </w:r>
      <w:r w:rsidR="00B06098" w:rsidRPr="007A6B2A">
        <w:rPr>
          <w:color w:val="000000"/>
          <w:lang w:val="el-GR"/>
        </w:rPr>
        <w:t xml:space="preserve"> το κόστος της επένδυσης τόσο σε εξοπλισμό/υλικό όσο και σε λογισμικό.  </w:t>
      </w:r>
    </w:p>
    <w:p w14:paraId="19ABBCFB"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Ευελιξία ενσωμάτωσης προηγμένων στοιχείων Ασφάλειας, Διαθεσιμότητας, Συνέχειας και Ανάκαμψης:</w:t>
      </w:r>
      <w:r w:rsidRPr="007A6B2A">
        <w:rPr>
          <w:color w:val="000000"/>
          <w:lang w:val="el-GR"/>
        </w:rPr>
        <w:t xml:space="preserve"> Ένας συνεχώς αυξανόμενος τομέας που διέπει όλα τα σύγχρονα Πληροφοριακά Συστήματα, και στον οποίο πλέον δίνεται όλο και περισσότερη έμφαση είναι η ασφάλεια των δεδομένων που διακινούνται και αποθηκεύονται, καθώς και η υψηλή διαθεσιμότητα των υπηρεσιών ακόμη και σε παλαιότερα θεωρούμενες «ακραίες» περιπτώσεις καταστροφής ή φθοράς. Έτσι, κάθε σύγχρονο ολοκληρωμένο πληροφοριακό σύστημα κατά το σχεδιασμό του θέτει ως βασικό άξονα την ελαχιστοποίηση παραγόντων που μπορούν – υπό προϋποθέσεις – να το καταστήσουν μη </w:t>
      </w:r>
      <w:proofErr w:type="spellStart"/>
      <w:r w:rsidRPr="007A6B2A">
        <w:rPr>
          <w:color w:val="000000"/>
          <w:lang w:val="el-GR"/>
        </w:rPr>
        <w:t>προσβάσιμο</w:t>
      </w:r>
      <w:proofErr w:type="spellEnd"/>
      <w:r w:rsidRPr="007A6B2A">
        <w:rPr>
          <w:color w:val="000000"/>
          <w:lang w:val="el-GR"/>
        </w:rPr>
        <w:t>. Οι έννοιες της Επιχειρησιακής Συνέχειας (</w:t>
      </w:r>
      <w:r>
        <w:rPr>
          <w:color w:val="000000"/>
        </w:rPr>
        <w:t>Business</w:t>
      </w:r>
      <w:r w:rsidRPr="007A6B2A">
        <w:rPr>
          <w:color w:val="000000"/>
          <w:lang w:val="el-GR"/>
        </w:rPr>
        <w:t xml:space="preserve"> </w:t>
      </w:r>
      <w:r>
        <w:rPr>
          <w:color w:val="000000"/>
        </w:rPr>
        <w:t>Continuity</w:t>
      </w:r>
      <w:r w:rsidRPr="007A6B2A">
        <w:rPr>
          <w:color w:val="000000"/>
          <w:lang w:val="el-GR"/>
        </w:rPr>
        <w:t>) καθώς και της Ανάκαμψης από Καταστροφή (</w:t>
      </w:r>
      <w:r>
        <w:rPr>
          <w:color w:val="000000"/>
        </w:rPr>
        <w:t>Disaster</w:t>
      </w:r>
      <w:r w:rsidRPr="007A6B2A">
        <w:rPr>
          <w:color w:val="000000"/>
          <w:lang w:val="el-GR"/>
        </w:rPr>
        <w:t xml:space="preserve"> </w:t>
      </w:r>
      <w:r>
        <w:rPr>
          <w:color w:val="000000"/>
        </w:rPr>
        <w:t>Recovery</w:t>
      </w:r>
      <w:r w:rsidRPr="007A6B2A">
        <w:rPr>
          <w:color w:val="000000"/>
          <w:lang w:val="el-GR"/>
        </w:rPr>
        <w:t>) θεωρούνται πλέον συνυφασμένες με την άρτια δομή ενός σύγχρονου πληροφοριακού συστήματος, πέρα και πάνω από τις αυτονόητες εγγενείς δυνατότητες ανοχής σφάλματος (</w:t>
      </w:r>
      <w:r>
        <w:rPr>
          <w:color w:val="000000"/>
        </w:rPr>
        <w:t>fault</w:t>
      </w:r>
      <w:r w:rsidRPr="007A6B2A">
        <w:rPr>
          <w:color w:val="000000"/>
          <w:lang w:val="el-GR"/>
        </w:rPr>
        <w:t xml:space="preserve"> </w:t>
      </w:r>
      <w:r>
        <w:rPr>
          <w:color w:val="000000"/>
        </w:rPr>
        <w:t>tolerance</w:t>
      </w:r>
      <w:r w:rsidRPr="007A6B2A">
        <w:rPr>
          <w:color w:val="000000"/>
          <w:lang w:val="el-GR"/>
        </w:rPr>
        <w:t>) και συστοιχίας υπολογιστικών κόμβων (</w:t>
      </w:r>
      <w:r>
        <w:rPr>
          <w:color w:val="000000"/>
        </w:rPr>
        <w:t>compute</w:t>
      </w:r>
      <w:r w:rsidRPr="007A6B2A">
        <w:rPr>
          <w:color w:val="000000"/>
          <w:lang w:val="el-GR"/>
        </w:rPr>
        <w:t xml:space="preserve"> </w:t>
      </w:r>
      <w:r>
        <w:rPr>
          <w:color w:val="000000"/>
        </w:rPr>
        <w:t>clusters</w:t>
      </w:r>
      <w:r w:rsidRPr="007A6B2A">
        <w:rPr>
          <w:color w:val="000000"/>
          <w:lang w:val="el-GR"/>
        </w:rPr>
        <w:t>/</w:t>
      </w:r>
      <w:r>
        <w:rPr>
          <w:color w:val="000000"/>
        </w:rPr>
        <w:t>farms</w:t>
      </w:r>
      <w:r w:rsidRPr="007A6B2A">
        <w:rPr>
          <w:color w:val="000000"/>
          <w:lang w:val="el-GR"/>
        </w:rPr>
        <w:t xml:space="preserve">) που αναπτύσσονται αυτονόητα στα παραδοσιακά συστήματα. Στην κατεύθυνση αυτή, οι εγγενείς εκ φύσεως σχεδιαστικές αρχές του Νέφους επιτρέπουν να εκμεταλλευτεί ένας Φορέας/Οργανισμός με άμεσο και διαφανή (ως προς την υλοποίηση, παραμετροποίηση και συντήρηση) αυτά τα προηγμένα χαρακτηριστικά διασφάλισης της συνέχειας μιας ψηφιακής πλατφόρμας με τρόπο που αν γινόταν προσπάθεια να υλοποιηθεί σε παραδοσιακές </w:t>
      </w:r>
      <w:r>
        <w:rPr>
          <w:color w:val="000000"/>
        </w:rPr>
        <w:t>on</w:t>
      </w:r>
      <w:r w:rsidRPr="007A6B2A">
        <w:rPr>
          <w:color w:val="000000"/>
          <w:lang w:val="el-GR"/>
        </w:rPr>
        <w:t>-</w:t>
      </w:r>
      <w:r>
        <w:rPr>
          <w:color w:val="000000"/>
        </w:rPr>
        <w:t>premises</w:t>
      </w:r>
      <w:r w:rsidRPr="007A6B2A">
        <w:rPr>
          <w:color w:val="000000"/>
          <w:lang w:val="el-GR"/>
        </w:rPr>
        <w:t xml:space="preserve"> εγκαταστάσεις, το κόστος της επένδυσης θα εκτινασσόταν σε υψηλότατα επίπεδα, καθιστώντας το ενδεχομένως απαγορευτικό. Το Νέφος επιτρέπει να γίνονται διαθέσιμες – κατόπιν </w:t>
      </w:r>
      <w:proofErr w:type="spellStart"/>
      <w:r w:rsidRPr="007A6B2A">
        <w:rPr>
          <w:color w:val="000000"/>
          <w:lang w:val="el-GR"/>
        </w:rPr>
        <w:t>προτεραιοποίησης</w:t>
      </w:r>
      <w:proofErr w:type="spellEnd"/>
      <w:r w:rsidRPr="007A6B2A">
        <w:rPr>
          <w:color w:val="000000"/>
          <w:lang w:val="el-GR"/>
        </w:rPr>
        <w:t xml:space="preserve"> τους – οι κρίσιμες υπηρεσίες και συστήματα από πολλαπλά σημεία γεωγραφικά διεσπαρμένα και να διατηρούνται πολλαπλά αντίγραφα ασφαλείας, χωρίς να υπάρχει ανάγκη εγκατάστασης και διατήρησης όλου του υποστηρικτικού δικτύου υποδομών (υπολογιστικών, δικτυακών, αποθηκευτικών, κ.α.) από το Φορέα/Οργανισμό.</w:t>
      </w:r>
    </w:p>
    <w:p w14:paraId="6C7DAEF0" w14:textId="77777777" w:rsidR="00B06098" w:rsidRPr="007A6B2A"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Αποδέσμευση προσωπικού πληροφορικής:</w:t>
      </w:r>
      <w:r w:rsidRPr="007A6B2A">
        <w:rPr>
          <w:color w:val="000000"/>
          <w:lang w:val="el-GR"/>
        </w:rPr>
        <w:t xml:space="preserve"> Για την εγκατάσταση, συντήρηση και παρακολούθηση του συνόλου των στοιχείων που συνθέτουν ένα Ολοκληρωμένο Πληροφοριακό Σύστημα (ΟΠΣ) ενός Φορέα/Οργανισμού απαιτούνται πολλών επιπέδων εξειδικευμένες εργασίες από τεχνολογικά καταρτισμένο και έμπειρο προσωπικό του. Μέρος αυτών των εργασιών, παρότι αφορά «τετριμμένες» εργασίες – οι οποίες παρόλα αυτά είναι </w:t>
      </w:r>
      <w:r w:rsidRPr="007A6B2A">
        <w:rPr>
          <w:color w:val="000000"/>
          <w:lang w:val="el-GR"/>
        </w:rPr>
        <w:lastRenderedPageBreak/>
        <w:t xml:space="preserve">ιδιαίτερα σημαντικές και κρίσιμες για την εύρυθμη λειτουργία των πληροφοριακών συστημάτων – μπορούν να αφαιρεθούν από την καθημερινή ενασχόληση του προσωπικού, δίνοντας τη δυνατότητα και το χρόνο να επικεντρωθεί αυτό το στελεχιακό δυναμικό σε περισσότερο </w:t>
      </w:r>
      <w:proofErr w:type="spellStart"/>
      <w:r w:rsidRPr="007A6B2A">
        <w:rPr>
          <w:color w:val="000000"/>
          <w:lang w:val="el-GR"/>
        </w:rPr>
        <w:t>στοχευμένες</w:t>
      </w:r>
      <w:proofErr w:type="spellEnd"/>
      <w:r w:rsidRPr="007A6B2A">
        <w:rPr>
          <w:color w:val="000000"/>
          <w:lang w:val="el-GR"/>
        </w:rPr>
        <w:t>, παραγωγικές και «εξωστρεφείς» εργασίες ανάπτυξης νέων υπηρεσιών και ψηφιακών «δεξιοτήτων» του Φορέα/Οργανισμού. Με αυτό τον τρόπο, ένα πολύ μεγάλο τμήμα του χρόνου ενασχόλησης του προσωπικού – αφού οι καθημερινές εργασίες διαχείρισης, καθότι επαναλαμβανόμενες, είναι χρονοβόρες – είναι εφικτό να διοχετευθούν σε τομείς που δίνουν πολλαπλάσια επιχειρηματική αξία στο Φορέα/Οργανισμό.</w:t>
      </w:r>
    </w:p>
    <w:p w14:paraId="2CAD3183" w14:textId="77777777" w:rsidR="00B06098" w:rsidRPr="007A1221" w:rsidRDefault="00B06098" w:rsidP="003E46EC">
      <w:pPr>
        <w:numPr>
          <w:ilvl w:val="0"/>
          <w:numId w:val="64"/>
        </w:numPr>
        <w:pBdr>
          <w:top w:val="nil"/>
          <w:left w:val="nil"/>
          <w:bottom w:val="nil"/>
          <w:right w:val="nil"/>
          <w:between w:val="nil"/>
        </w:pBdr>
        <w:spacing w:before="60" w:after="0"/>
        <w:rPr>
          <w:color w:val="000000"/>
          <w:lang w:val="el-GR"/>
        </w:rPr>
      </w:pPr>
      <w:r w:rsidRPr="007A6B2A">
        <w:rPr>
          <w:color w:val="000000"/>
          <w:u w:val="single"/>
          <w:lang w:val="el-GR"/>
        </w:rPr>
        <w:t>Μείωση περιβαλλοντικού αποτυπώματος – καταναλωμένων φυσικών πόρων:</w:t>
      </w:r>
      <w:r w:rsidRPr="007A6B2A">
        <w:rPr>
          <w:color w:val="000000"/>
          <w:lang w:val="el-GR"/>
        </w:rPr>
        <w:t xml:space="preserve"> Οι μεγάλες δομές Κέντρων Δεδομένων, κλίμακας ικανής να στεγάσουν υπολογιστικές και αποθηκευτικές ανάγκες μεγάλων απαιτήσεων και εντάσεων, έχουν σαν άμεσο επακόλουθο την επιβάρυνση σε φυσικό αποτύπωμα των Κέντρων αυτών και κατ’ επέκταση το αυξημένο κόστος σε επίπεδο λειτουργίας τους (π.χ. καταναλώσεις ρεύματος, επενδύσεις σε υποστηρικτικά συστήματα, συστήματα ψύξης, κ.α.). Μέσω της υιοθέτησης μοντέλων Νέφους, οι ανάγκες αυτές ουσιαστικά μπορούν να μειωθούν στο ελάχιστο ή/και να μηδενιστούν, προσφέροντας σημαντική εξοικονόμηση  περιβαλλοντικής επιβάρυνσης και κόστους.</w:t>
      </w:r>
    </w:p>
    <w:p w14:paraId="72700F25" w14:textId="601DFDFC" w:rsidR="005162E8" w:rsidRPr="005162E8" w:rsidRDefault="005162E8" w:rsidP="0044721E">
      <w:pPr>
        <w:pStyle w:val="3"/>
        <w:numPr>
          <w:ilvl w:val="2"/>
          <w:numId w:val="68"/>
        </w:numPr>
        <w:ind w:left="720" w:hanging="720"/>
        <w:rPr>
          <w:rFonts w:eastAsia="Tahoma"/>
          <w:lang w:val="el-GR"/>
        </w:rPr>
      </w:pPr>
      <w:bookmarkStart w:id="298" w:name="_Toc87230679"/>
      <w:bookmarkStart w:id="299" w:name="_Toc112836374"/>
      <w:r w:rsidRPr="005162E8">
        <w:rPr>
          <w:rFonts w:eastAsia="Tahoma"/>
          <w:lang w:val="el-GR"/>
        </w:rPr>
        <w:t xml:space="preserve">Ανάλυση Προϊόντων &amp; Υπηρεσιών Δημόσιας </w:t>
      </w:r>
      <w:proofErr w:type="spellStart"/>
      <w:r w:rsidRPr="005162E8">
        <w:rPr>
          <w:rFonts w:eastAsia="Tahoma"/>
          <w:lang w:val="el-GR"/>
        </w:rPr>
        <w:t>Νεφοϋπολογιστικής</w:t>
      </w:r>
      <w:proofErr w:type="spellEnd"/>
      <w:r w:rsidRPr="005162E8">
        <w:rPr>
          <w:rFonts w:eastAsia="Tahoma"/>
          <w:lang w:val="el-GR"/>
        </w:rPr>
        <w:t xml:space="preserve"> Υποδομής Έργου (</w:t>
      </w:r>
      <w:proofErr w:type="spellStart"/>
      <w:r w:rsidRPr="005162E8">
        <w:rPr>
          <w:rFonts w:eastAsia="Tahoma"/>
          <w:lang w:val="el-GR"/>
        </w:rPr>
        <w:t>Public</w:t>
      </w:r>
      <w:proofErr w:type="spellEnd"/>
      <w:r w:rsidRPr="005162E8">
        <w:rPr>
          <w:rFonts w:eastAsia="Tahoma"/>
          <w:lang w:val="el-GR"/>
        </w:rPr>
        <w:t xml:space="preserve"> </w:t>
      </w:r>
      <w:proofErr w:type="spellStart"/>
      <w:r w:rsidRPr="005162E8">
        <w:rPr>
          <w:rFonts w:eastAsia="Tahoma"/>
          <w:lang w:val="el-GR"/>
        </w:rPr>
        <w:t>Cloud</w:t>
      </w:r>
      <w:proofErr w:type="spellEnd"/>
      <w:r w:rsidRPr="005162E8">
        <w:rPr>
          <w:rFonts w:eastAsia="Tahoma"/>
          <w:lang w:val="el-GR"/>
        </w:rPr>
        <w:t xml:space="preserve"> </w:t>
      </w:r>
      <w:proofErr w:type="spellStart"/>
      <w:r w:rsidRPr="005162E8">
        <w:rPr>
          <w:rFonts w:eastAsia="Tahoma"/>
          <w:lang w:val="el-GR"/>
        </w:rPr>
        <w:t>Service</w:t>
      </w:r>
      <w:proofErr w:type="spellEnd"/>
      <w:r w:rsidRPr="005162E8">
        <w:rPr>
          <w:rFonts w:eastAsia="Tahoma"/>
          <w:lang w:val="el-GR"/>
        </w:rPr>
        <w:t>)</w:t>
      </w:r>
      <w:bookmarkEnd w:id="298"/>
      <w:bookmarkEnd w:id="299"/>
    </w:p>
    <w:p w14:paraId="5001F5CE" w14:textId="77777777" w:rsidR="005162E8" w:rsidRPr="007A6B2A" w:rsidRDefault="005162E8" w:rsidP="005162E8">
      <w:pPr>
        <w:pBdr>
          <w:top w:val="nil"/>
          <w:left w:val="nil"/>
          <w:bottom w:val="nil"/>
          <w:right w:val="nil"/>
          <w:between w:val="nil"/>
        </w:pBdr>
        <w:spacing w:before="60" w:after="0"/>
        <w:rPr>
          <w:color w:val="000000"/>
          <w:lang w:val="el-GR"/>
        </w:rPr>
      </w:pPr>
      <w:r w:rsidRPr="007A6B2A">
        <w:rPr>
          <w:color w:val="000000"/>
          <w:lang w:val="el-GR"/>
        </w:rPr>
        <w:t xml:space="preserve">Στο πλαίσιο του έργου θα γίνει προμήθεια κατ’ ελάχιστον, των παρακάτω υποδομών, υπηρεσιών και στοιχείων. Με βάση το είδος κάθε προσφερόμενου υπολογιστικού πόρου, αυτοί έχουν ταξινομηθεί στις παρακάτω κεντρικές ενότητες </w:t>
      </w:r>
      <w:proofErr w:type="spellStart"/>
      <w:r w:rsidRPr="007A6B2A">
        <w:rPr>
          <w:color w:val="000000"/>
          <w:lang w:val="el-GR"/>
        </w:rPr>
        <w:t>νεφο</w:t>
      </w:r>
      <w:r w:rsidRPr="007A6B2A">
        <w:rPr>
          <w:lang w:val="el-GR"/>
        </w:rPr>
        <w:t>ϋ</w:t>
      </w:r>
      <w:r w:rsidRPr="007A6B2A">
        <w:rPr>
          <w:color w:val="000000"/>
          <w:lang w:val="el-GR"/>
        </w:rPr>
        <w:t>πολογιστικών</w:t>
      </w:r>
      <w:proofErr w:type="spellEnd"/>
      <w:r w:rsidRPr="007A6B2A">
        <w:rPr>
          <w:color w:val="000000"/>
          <w:lang w:val="el-GR"/>
        </w:rPr>
        <w:t xml:space="preserve"> μοντέλων (υπάρχουν υπολογιστικοί πόροι που είναι εφικτό να δίνονται με διαφορετικά μοντέλα υλοποίησης Νέφους): </w:t>
      </w:r>
    </w:p>
    <w:p w14:paraId="763FB7E0" w14:textId="77777777" w:rsidR="005162E8" w:rsidRPr="007A6B2A" w:rsidRDefault="005162E8" w:rsidP="005162E8">
      <w:pPr>
        <w:pBdr>
          <w:top w:val="nil"/>
          <w:left w:val="nil"/>
          <w:bottom w:val="nil"/>
          <w:right w:val="nil"/>
          <w:between w:val="nil"/>
        </w:pBdr>
        <w:spacing w:before="60" w:after="0"/>
        <w:rPr>
          <w:color w:val="FF0000"/>
          <w:u w:val="single"/>
          <w:lang w:val="el-GR"/>
        </w:rPr>
      </w:pPr>
    </w:p>
    <w:p w14:paraId="057DF6A1" w14:textId="77777777" w:rsidR="005162E8" w:rsidRPr="007A6B2A" w:rsidRDefault="005162E8" w:rsidP="005162E8">
      <w:pPr>
        <w:pBdr>
          <w:top w:val="nil"/>
          <w:left w:val="nil"/>
          <w:bottom w:val="nil"/>
          <w:right w:val="nil"/>
          <w:between w:val="nil"/>
        </w:pBdr>
        <w:spacing w:before="60" w:after="0"/>
        <w:rPr>
          <w:color w:val="000000"/>
          <w:lang w:val="el-GR"/>
        </w:rPr>
      </w:pPr>
      <w:r w:rsidRPr="007A6B2A">
        <w:rPr>
          <w:b/>
          <w:color w:val="000000"/>
          <w:u w:val="single"/>
          <w:lang w:val="el-GR"/>
        </w:rPr>
        <w:t xml:space="preserve">Α) Υποδομές και Υπηρεσίες Νέφους - </w:t>
      </w:r>
      <w:r>
        <w:rPr>
          <w:b/>
          <w:color w:val="000000"/>
          <w:u w:val="single"/>
        </w:rPr>
        <w:t>Infrastructure</w:t>
      </w:r>
      <w:r w:rsidRPr="007A6B2A">
        <w:rPr>
          <w:b/>
          <w:color w:val="000000"/>
          <w:u w:val="single"/>
          <w:lang w:val="el-GR"/>
        </w:rPr>
        <w:t xml:space="preserve"> </w:t>
      </w:r>
      <w:r>
        <w:rPr>
          <w:b/>
          <w:color w:val="000000"/>
          <w:u w:val="single"/>
        </w:rPr>
        <w:t>as</w:t>
      </w:r>
      <w:r w:rsidRPr="007A6B2A">
        <w:rPr>
          <w:b/>
          <w:color w:val="000000"/>
          <w:u w:val="single"/>
          <w:lang w:val="el-GR"/>
        </w:rPr>
        <w:t xml:space="preserve"> </w:t>
      </w:r>
      <w:r>
        <w:rPr>
          <w:b/>
          <w:color w:val="000000"/>
          <w:u w:val="single"/>
        </w:rPr>
        <w:t>a</w:t>
      </w:r>
      <w:r w:rsidRPr="007A6B2A">
        <w:rPr>
          <w:b/>
          <w:color w:val="000000"/>
          <w:u w:val="single"/>
          <w:lang w:val="el-GR"/>
        </w:rPr>
        <w:t xml:space="preserve"> </w:t>
      </w:r>
      <w:r>
        <w:rPr>
          <w:b/>
          <w:color w:val="000000"/>
          <w:u w:val="single"/>
        </w:rPr>
        <w:t>Service</w:t>
      </w:r>
      <w:r w:rsidRPr="007A6B2A">
        <w:rPr>
          <w:b/>
          <w:color w:val="000000"/>
          <w:u w:val="single"/>
          <w:lang w:val="el-GR"/>
        </w:rPr>
        <w:t xml:space="preserve"> (</w:t>
      </w:r>
      <w:r>
        <w:rPr>
          <w:b/>
          <w:color w:val="000000"/>
          <w:u w:val="single"/>
        </w:rPr>
        <w:t>IaaS</w:t>
      </w:r>
      <w:r w:rsidRPr="007A6B2A">
        <w:rPr>
          <w:b/>
          <w:color w:val="000000"/>
          <w:u w:val="single"/>
          <w:lang w:val="el-GR"/>
        </w:rPr>
        <w:t>):</w:t>
      </w:r>
      <w:r w:rsidRPr="007A6B2A">
        <w:rPr>
          <w:color w:val="000000"/>
          <w:lang w:val="el-GR"/>
        </w:rPr>
        <w:t xml:space="preserve"> Στο μοντέλο υλοποίησης </w:t>
      </w:r>
      <w:r>
        <w:rPr>
          <w:color w:val="000000"/>
        </w:rPr>
        <w:t>IaaS</w:t>
      </w:r>
      <w:r w:rsidRPr="007A6B2A">
        <w:rPr>
          <w:color w:val="000000"/>
          <w:lang w:val="el-GR"/>
        </w:rPr>
        <w:t xml:space="preserve"> ο ανάδοχος που θα επιλεγεί θα πρέπει να προσφέρει τα ακόλουθα στοιχεία:</w:t>
      </w:r>
    </w:p>
    <w:p w14:paraId="4C6B217B" w14:textId="77777777" w:rsidR="005162E8" w:rsidRPr="007A6B2A" w:rsidRDefault="005162E8" w:rsidP="003E46EC">
      <w:pPr>
        <w:numPr>
          <w:ilvl w:val="0"/>
          <w:numId w:val="66"/>
        </w:numPr>
        <w:pBdr>
          <w:top w:val="nil"/>
          <w:left w:val="nil"/>
          <w:bottom w:val="nil"/>
          <w:right w:val="nil"/>
          <w:between w:val="nil"/>
        </w:pBdr>
        <w:spacing w:before="60" w:after="0"/>
        <w:rPr>
          <w:color w:val="000000"/>
          <w:lang w:val="el-GR"/>
        </w:rPr>
      </w:pPr>
      <w:r w:rsidRPr="007A6B2A">
        <w:rPr>
          <w:b/>
          <w:color w:val="000000"/>
          <w:lang w:val="el-GR"/>
        </w:rPr>
        <w:t>Υποδομές Εικονικών μηχανών (</w:t>
      </w:r>
      <w:r>
        <w:rPr>
          <w:b/>
          <w:color w:val="000000"/>
        </w:rPr>
        <w:t>VMs</w:t>
      </w:r>
      <w:r w:rsidRPr="007A6B2A">
        <w:rPr>
          <w:b/>
          <w:color w:val="000000"/>
          <w:lang w:val="el-GR"/>
        </w:rPr>
        <w:t>) διαφόρων υπολογιστικών προφίλ, μεγεθών και επεξεργαστικών δυνατοτήτων.</w:t>
      </w:r>
      <w:r w:rsidRPr="007A6B2A">
        <w:rPr>
          <w:color w:val="000000"/>
          <w:lang w:val="el-GR"/>
        </w:rPr>
        <w:t xml:space="preserve"> Οι εικονικές μηχανές θα έχουν τη δυνατότητα επιλογής των λειτουργικών συστημάτων που θα εκτελούνται και οι παραμετροποιήσεις τους ως προς τις υπολογιστικές δυνατότητές τους θα αφορούν στοιχεία όπως [τύπος </w:t>
      </w:r>
      <w:r>
        <w:rPr>
          <w:color w:val="000000"/>
        </w:rPr>
        <w:t>CPU</w:t>
      </w:r>
      <w:r w:rsidRPr="007A6B2A">
        <w:rPr>
          <w:color w:val="000000"/>
          <w:lang w:val="el-GR"/>
        </w:rPr>
        <w:t xml:space="preserve"> (</w:t>
      </w:r>
      <w:r>
        <w:rPr>
          <w:color w:val="000000"/>
        </w:rPr>
        <w:t>Intel</w:t>
      </w:r>
      <w:r w:rsidRPr="007A6B2A">
        <w:rPr>
          <w:color w:val="000000"/>
          <w:lang w:val="el-GR"/>
        </w:rPr>
        <w:t>/</w:t>
      </w:r>
      <w:r>
        <w:rPr>
          <w:color w:val="000000"/>
        </w:rPr>
        <w:t>AMD</w:t>
      </w:r>
      <w:r w:rsidRPr="007A6B2A">
        <w:rPr>
          <w:color w:val="000000"/>
          <w:lang w:val="el-GR"/>
        </w:rPr>
        <w:t xml:space="preserve">), </w:t>
      </w:r>
      <w:r>
        <w:rPr>
          <w:color w:val="000000"/>
        </w:rPr>
        <w:t>cores</w:t>
      </w:r>
      <w:r w:rsidRPr="007A6B2A">
        <w:rPr>
          <w:color w:val="000000"/>
          <w:lang w:val="el-GR"/>
        </w:rPr>
        <w:t xml:space="preserve">, </w:t>
      </w:r>
      <w:r>
        <w:rPr>
          <w:color w:val="000000"/>
        </w:rPr>
        <w:t>memory</w:t>
      </w:r>
      <w:r w:rsidRPr="007A6B2A">
        <w:rPr>
          <w:color w:val="000000"/>
          <w:lang w:val="el-GR"/>
        </w:rPr>
        <w:t xml:space="preserve">, </w:t>
      </w:r>
      <w:r>
        <w:rPr>
          <w:color w:val="000000"/>
        </w:rPr>
        <w:t>disk</w:t>
      </w:r>
      <w:r w:rsidRPr="007A6B2A">
        <w:rPr>
          <w:color w:val="000000"/>
          <w:lang w:val="el-GR"/>
        </w:rPr>
        <w:t>] καθώς και τα αντίστοιχα εικονικά δίκτυα που θα υπάρχει η δυνατότητα να εγκατασταθούν ώστε να υπάρχει ασφαλής και απρόσκοπτη πρόσβαση σε αυτά.</w:t>
      </w:r>
    </w:p>
    <w:p w14:paraId="44F03EDB" w14:textId="77777777" w:rsidR="005162E8" w:rsidRPr="007A6B2A" w:rsidRDefault="005162E8" w:rsidP="003E46EC">
      <w:pPr>
        <w:numPr>
          <w:ilvl w:val="0"/>
          <w:numId w:val="66"/>
        </w:numPr>
        <w:pBdr>
          <w:top w:val="nil"/>
          <w:left w:val="nil"/>
          <w:bottom w:val="nil"/>
          <w:right w:val="nil"/>
          <w:between w:val="nil"/>
        </w:pBdr>
        <w:spacing w:before="60" w:after="0"/>
        <w:rPr>
          <w:color w:val="000000"/>
          <w:lang w:val="el-GR"/>
        </w:rPr>
      </w:pPr>
      <w:r w:rsidRPr="007A6B2A">
        <w:rPr>
          <w:b/>
          <w:color w:val="000000"/>
          <w:lang w:val="el-GR"/>
        </w:rPr>
        <w:t>Υποδομές Αποθηκευτικών Μέσων (</w:t>
      </w:r>
      <w:r>
        <w:rPr>
          <w:b/>
          <w:color w:val="000000"/>
        </w:rPr>
        <w:t>Storage</w:t>
      </w:r>
      <w:r w:rsidRPr="007A6B2A">
        <w:rPr>
          <w:b/>
          <w:color w:val="000000"/>
          <w:lang w:val="el-GR"/>
        </w:rPr>
        <w:t xml:space="preserve"> </w:t>
      </w:r>
      <w:r>
        <w:rPr>
          <w:b/>
          <w:color w:val="000000"/>
        </w:rPr>
        <w:t>disks</w:t>
      </w:r>
      <w:r w:rsidRPr="007A6B2A">
        <w:rPr>
          <w:b/>
          <w:color w:val="000000"/>
          <w:lang w:val="el-GR"/>
        </w:rPr>
        <w:t>) διαφόρων χωρητικοτήτων.</w:t>
      </w:r>
      <w:r w:rsidRPr="007A6B2A">
        <w:rPr>
          <w:color w:val="000000"/>
          <w:lang w:val="el-GR"/>
        </w:rPr>
        <w:t xml:space="preserve"> Θα 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4FA822DC" w14:textId="77777777" w:rsidR="005162E8" w:rsidRPr="007A6B2A" w:rsidRDefault="005162E8" w:rsidP="003E46EC">
      <w:pPr>
        <w:numPr>
          <w:ilvl w:val="0"/>
          <w:numId w:val="66"/>
        </w:numPr>
        <w:pBdr>
          <w:top w:val="nil"/>
          <w:left w:val="nil"/>
          <w:bottom w:val="nil"/>
          <w:right w:val="nil"/>
          <w:between w:val="nil"/>
        </w:pBdr>
        <w:spacing w:before="60" w:after="0"/>
        <w:rPr>
          <w:color w:val="000000"/>
          <w:lang w:val="el-GR"/>
        </w:rPr>
      </w:pPr>
      <w:r w:rsidRPr="007A6B2A">
        <w:rPr>
          <w:b/>
          <w:color w:val="000000"/>
          <w:lang w:val="el-GR"/>
        </w:rPr>
        <w:t>Υποδομές εικονικών δικτυακών πόρων (</w:t>
      </w:r>
      <w:r>
        <w:rPr>
          <w:b/>
          <w:color w:val="000000"/>
        </w:rPr>
        <w:t>Virtual</w:t>
      </w:r>
      <w:r w:rsidRPr="007A6B2A">
        <w:rPr>
          <w:b/>
          <w:color w:val="000000"/>
          <w:lang w:val="el-GR"/>
        </w:rPr>
        <w:t xml:space="preserve"> </w:t>
      </w:r>
      <w:r>
        <w:rPr>
          <w:b/>
          <w:color w:val="000000"/>
        </w:rPr>
        <w:t>Network</w:t>
      </w:r>
      <w:r w:rsidRPr="007A6B2A">
        <w:rPr>
          <w:b/>
          <w:color w:val="000000"/>
          <w:lang w:val="el-GR"/>
        </w:rPr>
        <w:t xml:space="preserve"> </w:t>
      </w:r>
      <w:r>
        <w:rPr>
          <w:b/>
          <w:color w:val="000000"/>
        </w:rPr>
        <w:t>resources</w:t>
      </w:r>
      <w:r w:rsidRPr="007A6B2A">
        <w:rPr>
          <w:b/>
          <w:color w:val="000000"/>
          <w:lang w:val="el-GR"/>
        </w:rPr>
        <w:t>).</w:t>
      </w:r>
      <w:r w:rsidRPr="007A6B2A">
        <w:rPr>
          <w:color w:val="000000"/>
          <w:lang w:val="el-GR"/>
        </w:rPr>
        <w:t xml:space="preserve"> Οι υποδομές αυτές θα περιέχουν τα απαραίτητα στοιχεία δικτύου τα οποία θα υλοποιούν και θα συμπληρώνουν τη δικτυακή διασύνδεση των υπολογιστικών υποδομών Νέφους όπως αναφέρονται παρακάτω [</w:t>
      </w:r>
      <w:r>
        <w:rPr>
          <w:color w:val="000000"/>
        </w:rPr>
        <w:t>static</w:t>
      </w:r>
      <w:r w:rsidRPr="007A6B2A">
        <w:rPr>
          <w:color w:val="000000"/>
          <w:lang w:val="el-GR"/>
        </w:rPr>
        <w:t xml:space="preserve"> </w:t>
      </w:r>
      <w:r>
        <w:rPr>
          <w:color w:val="000000"/>
        </w:rPr>
        <w:t>IP</w:t>
      </w:r>
      <w:r w:rsidRPr="007A6B2A">
        <w:rPr>
          <w:color w:val="000000"/>
          <w:lang w:val="el-GR"/>
        </w:rPr>
        <w:t xml:space="preserve"> </w:t>
      </w:r>
      <w:r>
        <w:rPr>
          <w:color w:val="000000"/>
        </w:rPr>
        <w:t>addresses</w:t>
      </w:r>
      <w:r w:rsidRPr="007A6B2A">
        <w:rPr>
          <w:color w:val="000000"/>
          <w:lang w:val="el-GR"/>
        </w:rPr>
        <w:t xml:space="preserve">, </w:t>
      </w:r>
      <w:r>
        <w:rPr>
          <w:color w:val="000000"/>
        </w:rPr>
        <w:t>Bandwidth</w:t>
      </w:r>
      <w:r w:rsidRPr="007A6B2A">
        <w:rPr>
          <w:color w:val="000000"/>
          <w:lang w:val="el-GR"/>
        </w:rPr>
        <w:t xml:space="preserve">, </w:t>
      </w:r>
      <w:r>
        <w:rPr>
          <w:color w:val="000000"/>
        </w:rPr>
        <w:t>Firewalls</w:t>
      </w:r>
      <w:r w:rsidRPr="007A6B2A">
        <w:rPr>
          <w:color w:val="000000"/>
          <w:lang w:val="el-GR"/>
        </w:rPr>
        <w:t xml:space="preserve">, </w:t>
      </w:r>
      <w:r>
        <w:rPr>
          <w:color w:val="000000"/>
        </w:rPr>
        <w:t>Application</w:t>
      </w:r>
      <w:r w:rsidRPr="007A6B2A">
        <w:rPr>
          <w:color w:val="000000"/>
          <w:lang w:val="el-GR"/>
        </w:rPr>
        <w:t xml:space="preserve"> </w:t>
      </w:r>
      <w:r>
        <w:rPr>
          <w:color w:val="000000"/>
        </w:rPr>
        <w:t>Gateways</w:t>
      </w:r>
      <w:r w:rsidRPr="007A6B2A">
        <w:rPr>
          <w:color w:val="000000"/>
          <w:lang w:val="el-GR"/>
        </w:rPr>
        <w:t xml:space="preserve"> (</w:t>
      </w:r>
      <w:r>
        <w:rPr>
          <w:color w:val="000000"/>
        </w:rPr>
        <w:t>L</w:t>
      </w:r>
      <w:r w:rsidRPr="007A6B2A">
        <w:rPr>
          <w:color w:val="000000"/>
          <w:lang w:val="el-GR"/>
        </w:rPr>
        <w:t xml:space="preserve">7), </w:t>
      </w:r>
      <w:r>
        <w:rPr>
          <w:color w:val="000000"/>
        </w:rPr>
        <w:t>Load</w:t>
      </w:r>
      <w:r w:rsidRPr="007A6B2A">
        <w:rPr>
          <w:color w:val="000000"/>
          <w:lang w:val="el-GR"/>
        </w:rPr>
        <w:t xml:space="preserve"> </w:t>
      </w:r>
      <w:r>
        <w:rPr>
          <w:color w:val="000000"/>
        </w:rPr>
        <w:t>Balancers</w:t>
      </w:r>
      <w:r w:rsidRPr="007A6B2A">
        <w:rPr>
          <w:color w:val="000000"/>
          <w:lang w:val="el-GR"/>
        </w:rPr>
        <w:t xml:space="preserve"> (</w:t>
      </w:r>
      <w:r>
        <w:rPr>
          <w:color w:val="000000"/>
        </w:rPr>
        <w:t>L</w:t>
      </w:r>
      <w:r w:rsidRPr="007A6B2A">
        <w:rPr>
          <w:color w:val="000000"/>
          <w:lang w:val="el-GR"/>
        </w:rPr>
        <w:t xml:space="preserve">4), </w:t>
      </w:r>
      <w:r>
        <w:rPr>
          <w:color w:val="000000"/>
        </w:rPr>
        <w:t>VPN</w:t>
      </w:r>
      <w:r w:rsidRPr="007A6B2A">
        <w:rPr>
          <w:color w:val="000000"/>
          <w:lang w:val="el-GR"/>
        </w:rPr>
        <w:t xml:space="preserve"> </w:t>
      </w:r>
      <w:r>
        <w:rPr>
          <w:color w:val="000000"/>
        </w:rPr>
        <w:t>Gateways</w:t>
      </w:r>
      <w:r w:rsidRPr="007A6B2A">
        <w:rPr>
          <w:color w:val="000000"/>
          <w:lang w:val="el-GR"/>
        </w:rPr>
        <w:t>]. Θα δίνεται δυνατότητα διαφόρων επιλογών από κάθε δικτυακό στοιχείο με βάση τις ανάγκες χρήσης του και τα χαρακτηριστικά του.</w:t>
      </w:r>
    </w:p>
    <w:p w14:paraId="004E40D2" w14:textId="77777777" w:rsidR="005162E8" w:rsidRPr="007A6B2A" w:rsidRDefault="005162E8" w:rsidP="003E46EC">
      <w:pPr>
        <w:numPr>
          <w:ilvl w:val="0"/>
          <w:numId w:val="66"/>
        </w:numPr>
        <w:pBdr>
          <w:top w:val="nil"/>
          <w:left w:val="nil"/>
          <w:bottom w:val="nil"/>
          <w:right w:val="nil"/>
          <w:between w:val="nil"/>
        </w:pBdr>
        <w:spacing w:before="60" w:after="0"/>
        <w:rPr>
          <w:color w:val="000000"/>
          <w:lang w:val="el-GR"/>
        </w:rPr>
      </w:pPr>
      <w:r w:rsidRPr="007A6B2A">
        <w:rPr>
          <w:b/>
          <w:color w:val="000000"/>
          <w:lang w:val="el-GR"/>
        </w:rPr>
        <w:t xml:space="preserve">Υποδομές δεσμευμένων, απομονωμένων φυσικών διακομιστών </w:t>
      </w:r>
      <w:proofErr w:type="spellStart"/>
      <w:r w:rsidRPr="007A6B2A">
        <w:rPr>
          <w:b/>
          <w:color w:val="000000"/>
          <w:lang w:val="el-GR"/>
        </w:rPr>
        <w:t>εικονικοποίησης</w:t>
      </w:r>
      <w:proofErr w:type="spellEnd"/>
      <w:r w:rsidRPr="007A6B2A">
        <w:rPr>
          <w:b/>
          <w:color w:val="000000"/>
          <w:lang w:val="el-GR"/>
        </w:rPr>
        <w:t xml:space="preserve"> (</w:t>
      </w:r>
      <w:r>
        <w:rPr>
          <w:b/>
          <w:color w:val="000000"/>
        </w:rPr>
        <w:t>Physical</w:t>
      </w:r>
      <w:r w:rsidRPr="007A6B2A">
        <w:rPr>
          <w:b/>
          <w:color w:val="000000"/>
          <w:lang w:val="el-GR"/>
        </w:rPr>
        <w:t xml:space="preserve"> </w:t>
      </w:r>
      <w:r>
        <w:rPr>
          <w:b/>
          <w:color w:val="000000"/>
        </w:rPr>
        <w:t>Virtualization</w:t>
      </w:r>
      <w:r w:rsidRPr="007A6B2A">
        <w:rPr>
          <w:b/>
          <w:color w:val="000000"/>
          <w:lang w:val="el-GR"/>
        </w:rPr>
        <w:t xml:space="preserve"> </w:t>
      </w:r>
      <w:r>
        <w:rPr>
          <w:b/>
          <w:color w:val="000000"/>
        </w:rPr>
        <w:t>Hosts</w:t>
      </w:r>
      <w:r w:rsidRPr="007A6B2A">
        <w:rPr>
          <w:b/>
          <w:color w:val="000000"/>
          <w:lang w:val="el-GR"/>
        </w:rPr>
        <w:t>).</w:t>
      </w:r>
      <w:r w:rsidRPr="007A6B2A">
        <w:rPr>
          <w:color w:val="000000"/>
          <w:lang w:val="el-GR"/>
        </w:rPr>
        <w:t xml:space="preserve"> Για την εξυπηρέτηση φιλοξενίας εικονικών μηχανών (</w:t>
      </w:r>
      <w:r>
        <w:rPr>
          <w:color w:val="000000"/>
        </w:rPr>
        <w:t>VMs</w:t>
      </w:r>
      <w:r w:rsidRPr="007A6B2A">
        <w:rPr>
          <w:color w:val="000000"/>
          <w:lang w:val="el-GR"/>
        </w:rPr>
        <w:t xml:space="preserve">) Φορέων/Οργανισμών ειδικών κατηγοριών θα υπάρχει η δυνατότητα να δεσμεύονται συγκεκριμένοι φυσικοί εξυπηρετητές οι οποίοι θα είναι εφοδιασμένοι με πλατφόρμα </w:t>
      </w:r>
      <w:proofErr w:type="spellStart"/>
      <w:r w:rsidRPr="007A6B2A">
        <w:rPr>
          <w:color w:val="000000"/>
          <w:lang w:val="el-GR"/>
        </w:rPr>
        <w:t>εικονικοποίησης</w:t>
      </w:r>
      <w:proofErr w:type="spellEnd"/>
      <w:r w:rsidRPr="007A6B2A">
        <w:rPr>
          <w:color w:val="000000"/>
          <w:lang w:val="el-GR"/>
        </w:rPr>
        <w:t xml:space="preserve"> (</w:t>
      </w:r>
      <w:r>
        <w:rPr>
          <w:color w:val="000000"/>
        </w:rPr>
        <w:t>Hypervisor</w:t>
      </w:r>
      <w:r w:rsidRPr="007A6B2A">
        <w:rPr>
          <w:color w:val="000000"/>
          <w:lang w:val="el-GR"/>
        </w:rPr>
        <w:t xml:space="preserve">) ώστε να δέχονται φορτία από </w:t>
      </w:r>
      <w:r>
        <w:rPr>
          <w:color w:val="000000"/>
        </w:rPr>
        <w:t>VMs</w:t>
      </w:r>
      <w:r w:rsidRPr="007A6B2A">
        <w:rPr>
          <w:color w:val="000000"/>
          <w:lang w:val="el-GR"/>
        </w:rPr>
        <w:t xml:space="preserve">, χωρίς να διαμοιράζονται οι </w:t>
      </w:r>
      <w:r w:rsidRPr="007A6B2A">
        <w:rPr>
          <w:color w:val="000000"/>
          <w:lang w:val="el-GR"/>
        </w:rPr>
        <w:lastRenderedPageBreak/>
        <w:t xml:space="preserve">υπολογιστικοί τους πόροι με φορτία άλλων χρηστών του </w:t>
      </w:r>
      <w:proofErr w:type="spellStart"/>
      <w:r w:rsidRPr="007A6B2A">
        <w:rPr>
          <w:color w:val="000000"/>
          <w:lang w:val="el-GR"/>
        </w:rPr>
        <w:t>παρόχου</w:t>
      </w:r>
      <w:proofErr w:type="spellEnd"/>
      <w:r w:rsidRPr="007A6B2A">
        <w:rPr>
          <w:color w:val="000000"/>
          <w:lang w:val="el-GR"/>
        </w:rPr>
        <w:t xml:space="preserve"> του Νέφους. Η δυνατότητα επιλογών των υπολογιστικών προφίλ κάθε φυσικού διακομιστή θα βασίζεται σε στοιχεία όπως [είδος </w:t>
      </w:r>
      <w:r>
        <w:rPr>
          <w:color w:val="000000"/>
        </w:rPr>
        <w:t>CPU</w:t>
      </w:r>
      <w:r w:rsidRPr="007A6B2A">
        <w:rPr>
          <w:color w:val="000000"/>
          <w:lang w:val="el-GR"/>
        </w:rPr>
        <w:t xml:space="preserve"> (</w:t>
      </w:r>
      <w:r>
        <w:rPr>
          <w:color w:val="000000"/>
        </w:rPr>
        <w:t>Intel</w:t>
      </w:r>
      <w:r w:rsidRPr="007A6B2A">
        <w:rPr>
          <w:color w:val="000000"/>
          <w:lang w:val="el-GR"/>
        </w:rPr>
        <w:t>/</w:t>
      </w:r>
      <w:r>
        <w:rPr>
          <w:color w:val="000000"/>
        </w:rPr>
        <w:t>AMD</w:t>
      </w:r>
      <w:r w:rsidRPr="007A6B2A">
        <w:rPr>
          <w:color w:val="000000"/>
          <w:lang w:val="el-GR"/>
        </w:rPr>
        <w:t xml:space="preserve">), </w:t>
      </w:r>
      <w:r>
        <w:rPr>
          <w:color w:val="000000"/>
        </w:rPr>
        <w:t>cores</w:t>
      </w:r>
      <w:r w:rsidRPr="007A6B2A">
        <w:rPr>
          <w:color w:val="000000"/>
          <w:lang w:val="el-GR"/>
        </w:rPr>
        <w:t xml:space="preserve">, </w:t>
      </w:r>
      <w:r>
        <w:rPr>
          <w:color w:val="000000"/>
        </w:rPr>
        <w:t>memory</w:t>
      </w:r>
      <w:r w:rsidRPr="007A6B2A">
        <w:rPr>
          <w:color w:val="000000"/>
          <w:lang w:val="el-GR"/>
        </w:rPr>
        <w:t xml:space="preserve">, </w:t>
      </w:r>
      <w:r>
        <w:rPr>
          <w:color w:val="000000"/>
        </w:rPr>
        <w:t>storage</w:t>
      </w:r>
      <w:r w:rsidRPr="007A6B2A">
        <w:rPr>
          <w:color w:val="000000"/>
          <w:lang w:val="el-GR"/>
        </w:rPr>
        <w:t xml:space="preserve">] για να καλύπτονται διαφορετικές ανάγκες. Επιπλέον, θα δίνεται η επιλογή για τουλάχιστον 2 διαφορετικού τύπου πλατφόρμες </w:t>
      </w:r>
      <w:proofErr w:type="spellStart"/>
      <w:r w:rsidRPr="007A6B2A">
        <w:rPr>
          <w:color w:val="000000"/>
          <w:lang w:val="el-GR"/>
        </w:rPr>
        <w:t>εικονοποίησης</w:t>
      </w:r>
      <w:proofErr w:type="spellEnd"/>
      <w:r w:rsidRPr="007A6B2A">
        <w:rPr>
          <w:color w:val="000000"/>
          <w:lang w:val="el-GR"/>
        </w:rPr>
        <w:t xml:space="preserve"> (συμπεριλαμβανομένων των </w:t>
      </w:r>
      <w:r>
        <w:rPr>
          <w:color w:val="000000"/>
        </w:rPr>
        <w:t>VMWare</w:t>
      </w:r>
      <w:r w:rsidRPr="007A6B2A">
        <w:rPr>
          <w:color w:val="000000"/>
          <w:lang w:val="el-GR"/>
        </w:rPr>
        <w:t xml:space="preserve"> </w:t>
      </w:r>
      <w:proofErr w:type="spellStart"/>
      <w:r>
        <w:rPr>
          <w:color w:val="000000"/>
        </w:rPr>
        <w:t>ESXi</w:t>
      </w:r>
      <w:proofErr w:type="spellEnd"/>
      <w:r w:rsidRPr="007A6B2A">
        <w:rPr>
          <w:color w:val="000000"/>
          <w:lang w:val="el-GR"/>
        </w:rPr>
        <w:t xml:space="preserve">, </w:t>
      </w:r>
      <w:r>
        <w:rPr>
          <w:color w:val="000000"/>
        </w:rPr>
        <w:t>Microsoft</w:t>
      </w:r>
      <w:r w:rsidRPr="007A6B2A">
        <w:rPr>
          <w:color w:val="000000"/>
          <w:lang w:val="el-GR"/>
        </w:rPr>
        <w:t xml:space="preserve"> </w:t>
      </w:r>
      <w:r>
        <w:rPr>
          <w:color w:val="000000"/>
        </w:rPr>
        <w:t>Hyper</w:t>
      </w:r>
      <w:r w:rsidRPr="007A6B2A">
        <w:rPr>
          <w:color w:val="000000"/>
          <w:lang w:val="el-GR"/>
        </w:rPr>
        <w:t>-</w:t>
      </w:r>
      <w:r>
        <w:rPr>
          <w:color w:val="000000"/>
        </w:rPr>
        <w:t>V</w:t>
      </w:r>
      <w:r w:rsidRPr="007A6B2A">
        <w:rPr>
          <w:color w:val="000000"/>
          <w:lang w:val="el-GR"/>
        </w:rPr>
        <w:t>).</w:t>
      </w:r>
    </w:p>
    <w:p w14:paraId="5519652C" w14:textId="77777777" w:rsidR="005162E8" w:rsidRPr="007A6B2A" w:rsidRDefault="005162E8" w:rsidP="005162E8">
      <w:pPr>
        <w:pBdr>
          <w:top w:val="nil"/>
          <w:left w:val="nil"/>
          <w:bottom w:val="nil"/>
          <w:right w:val="nil"/>
          <w:between w:val="nil"/>
        </w:pBdr>
        <w:spacing w:before="60" w:after="0"/>
        <w:rPr>
          <w:color w:val="000000"/>
          <w:u w:val="single"/>
          <w:lang w:val="el-GR"/>
        </w:rPr>
      </w:pPr>
    </w:p>
    <w:p w14:paraId="4A4B1B42" w14:textId="77777777" w:rsidR="005162E8" w:rsidRPr="007A6B2A" w:rsidRDefault="005162E8" w:rsidP="005162E8">
      <w:pPr>
        <w:pBdr>
          <w:top w:val="nil"/>
          <w:left w:val="nil"/>
          <w:bottom w:val="nil"/>
          <w:right w:val="nil"/>
          <w:between w:val="nil"/>
        </w:pBdr>
        <w:spacing w:before="60" w:after="0"/>
        <w:rPr>
          <w:color w:val="000000"/>
          <w:lang w:val="el-GR"/>
        </w:rPr>
      </w:pPr>
      <w:r w:rsidRPr="007A6B2A">
        <w:rPr>
          <w:b/>
          <w:color w:val="000000"/>
          <w:u w:val="single"/>
          <w:lang w:val="el-GR"/>
        </w:rPr>
        <w:t xml:space="preserve">Β) Υποδομές και Υπηρεσίες Νέφους - </w:t>
      </w:r>
      <w:r>
        <w:rPr>
          <w:b/>
          <w:color w:val="000000"/>
          <w:u w:val="single"/>
        </w:rPr>
        <w:t>Platform</w:t>
      </w:r>
      <w:r w:rsidRPr="007A6B2A">
        <w:rPr>
          <w:b/>
          <w:color w:val="000000"/>
          <w:u w:val="single"/>
          <w:lang w:val="el-GR"/>
        </w:rPr>
        <w:t xml:space="preserve"> </w:t>
      </w:r>
      <w:r>
        <w:rPr>
          <w:b/>
          <w:color w:val="000000"/>
          <w:u w:val="single"/>
        </w:rPr>
        <w:t>as</w:t>
      </w:r>
      <w:r w:rsidRPr="007A6B2A">
        <w:rPr>
          <w:b/>
          <w:color w:val="000000"/>
          <w:u w:val="single"/>
          <w:lang w:val="el-GR"/>
        </w:rPr>
        <w:t xml:space="preserve"> </w:t>
      </w:r>
      <w:r>
        <w:rPr>
          <w:b/>
          <w:color w:val="000000"/>
          <w:u w:val="single"/>
        </w:rPr>
        <w:t>a</w:t>
      </w:r>
      <w:r w:rsidRPr="007A6B2A">
        <w:rPr>
          <w:b/>
          <w:color w:val="000000"/>
          <w:u w:val="single"/>
          <w:lang w:val="el-GR"/>
        </w:rPr>
        <w:t xml:space="preserve"> </w:t>
      </w:r>
      <w:r>
        <w:rPr>
          <w:b/>
          <w:color w:val="000000"/>
          <w:u w:val="single"/>
        </w:rPr>
        <w:t>Service</w:t>
      </w:r>
      <w:r w:rsidRPr="007A6B2A">
        <w:rPr>
          <w:b/>
          <w:color w:val="000000"/>
          <w:u w:val="single"/>
          <w:lang w:val="el-GR"/>
        </w:rPr>
        <w:t xml:space="preserve"> (</w:t>
      </w:r>
      <w:r>
        <w:rPr>
          <w:b/>
          <w:color w:val="000000"/>
          <w:u w:val="single"/>
        </w:rPr>
        <w:t>PaaS</w:t>
      </w:r>
      <w:r w:rsidRPr="007A6B2A">
        <w:rPr>
          <w:b/>
          <w:color w:val="000000"/>
          <w:u w:val="single"/>
          <w:lang w:val="el-GR"/>
        </w:rPr>
        <w:t>):</w:t>
      </w:r>
      <w:r w:rsidRPr="007A6B2A">
        <w:rPr>
          <w:color w:val="000000"/>
          <w:lang w:val="el-GR"/>
        </w:rPr>
        <w:t xml:space="preserve"> Στο μοντέλο υλοποίησης </w:t>
      </w:r>
      <w:r>
        <w:rPr>
          <w:color w:val="000000"/>
        </w:rPr>
        <w:t>PaaS</w:t>
      </w:r>
      <w:r w:rsidRPr="007A6B2A">
        <w:rPr>
          <w:color w:val="000000"/>
          <w:lang w:val="el-GR"/>
        </w:rPr>
        <w:t xml:space="preserve"> ο ανάδοχος που θα επιλεγεί θα πρέπει να προσφέρει τα ακόλουθα στοιχεία: </w:t>
      </w:r>
    </w:p>
    <w:p w14:paraId="3E6185C6"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Ονοματολογίας Περιοχής </w:t>
      </w:r>
      <w:r>
        <w:rPr>
          <w:b/>
          <w:color w:val="000000"/>
        </w:rPr>
        <w:t>DNS</w:t>
      </w:r>
      <w:r w:rsidRPr="007A6B2A">
        <w:rPr>
          <w:color w:val="000000"/>
          <w:lang w:val="el-GR"/>
        </w:rPr>
        <w:t xml:space="preserve"> για φιλοξενία και εξυπηρέτηση </w:t>
      </w:r>
      <w:r>
        <w:rPr>
          <w:color w:val="000000"/>
        </w:rPr>
        <w:t>DNS</w:t>
      </w:r>
      <w:r w:rsidRPr="007A6B2A">
        <w:rPr>
          <w:color w:val="000000"/>
          <w:lang w:val="el-GR"/>
        </w:rPr>
        <w:t xml:space="preserve"> ζωνών (δημοσίων ή ιδιωτικών) με δυνατότητα διαβάθμισης της υπηρεσίας σε σχέση με τον αριθμό των ζωνών ή/και τον αριθμό των εξυπηρετούμενων αιτημάτων </w:t>
      </w:r>
    </w:p>
    <w:p w14:paraId="3E55CBC1"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w:t>
      </w:r>
      <w:r>
        <w:rPr>
          <w:b/>
          <w:color w:val="000000"/>
        </w:rPr>
        <w:t>Database</w:t>
      </w:r>
      <w:r w:rsidRPr="007A6B2A">
        <w:rPr>
          <w:b/>
          <w:color w:val="000000"/>
          <w:lang w:val="el-GR"/>
        </w:rPr>
        <w:t xml:space="preserve"> </w:t>
      </w:r>
      <w:r>
        <w:rPr>
          <w:b/>
          <w:color w:val="000000"/>
        </w:rPr>
        <w:t>as</w:t>
      </w:r>
      <w:r w:rsidRPr="007A6B2A">
        <w:rPr>
          <w:b/>
          <w:color w:val="000000"/>
          <w:lang w:val="el-GR"/>
        </w:rPr>
        <w:t xml:space="preserve"> </w:t>
      </w:r>
      <w:r>
        <w:rPr>
          <w:b/>
          <w:color w:val="000000"/>
        </w:rPr>
        <w:t>a</w:t>
      </w:r>
      <w:r w:rsidRPr="007A6B2A">
        <w:rPr>
          <w:b/>
          <w:color w:val="000000"/>
          <w:lang w:val="el-GR"/>
        </w:rPr>
        <w:t xml:space="preserve"> </w:t>
      </w:r>
      <w:r>
        <w:rPr>
          <w:b/>
          <w:color w:val="000000"/>
        </w:rPr>
        <w:t>Service</w:t>
      </w:r>
      <w:r w:rsidRPr="007A6B2A">
        <w:rPr>
          <w:b/>
          <w:color w:val="000000"/>
          <w:lang w:val="el-GR"/>
        </w:rPr>
        <w:t xml:space="preserve"> (</w:t>
      </w:r>
      <w:r>
        <w:rPr>
          <w:b/>
          <w:color w:val="000000"/>
        </w:rPr>
        <w:t>DBaaS</w:t>
      </w:r>
      <w:r w:rsidRPr="007A6B2A">
        <w:rPr>
          <w:b/>
          <w:color w:val="000000"/>
          <w:lang w:val="el-GR"/>
        </w:rPr>
        <w:t>)</w:t>
      </w:r>
      <w:r w:rsidRPr="007A6B2A">
        <w:rPr>
          <w:color w:val="000000"/>
          <w:lang w:val="el-GR"/>
        </w:rPr>
        <w:t xml:space="preserve"> για διάφορα είδη Βάσεων Δεδομένων Σχεσιακών (</w:t>
      </w:r>
      <w:r>
        <w:rPr>
          <w:color w:val="000000"/>
        </w:rPr>
        <w:t>RDBMS</w:t>
      </w:r>
      <w:r w:rsidRPr="007A6B2A">
        <w:rPr>
          <w:color w:val="000000"/>
          <w:lang w:val="el-GR"/>
        </w:rPr>
        <w:t>) και Μη Σχεσιακών (</w:t>
      </w:r>
      <w:proofErr w:type="spellStart"/>
      <w:r>
        <w:rPr>
          <w:color w:val="000000"/>
        </w:rPr>
        <w:t>noSQL</w:t>
      </w:r>
      <w:proofErr w:type="spellEnd"/>
      <w:r w:rsidRPr="007A6B2A">
        <w:rPr>
          <w:color w:val="000000"/>
          <w:lang w:val="el-GR"/>
        </w:rPr>
        <w:t xml:space="preserve"> </w:t>
      </w:r>
      <w:r>
        <w:rPr>
          <w:color w:val="000000"/>
        </w:rPr>
        <w:t>DBs</w:t>
      </w:r>
      <w:r w:rsidRPr="007A6B2A">
        <w:rPr>
          <w:color w:val="000000"/>
          <w:lang w:val="el-GR"/>
        </w:rPr>
        <w:t>). Τεχνικά στοιχεία όπως [</w:t>
      </w:r>
      <w:r>
        <w:rPr>
          <w:color w:val="000000"/>
        </w:rPr>
        <w:t>cores</w:t>
      </w:r>
      <w:r w:rsidRPr="007A6B2A">
        <w:rPr>
          <w:color w:val="000000"/>
          <w:lang w:val="el-GR"/>
        </w:rPr>
        <w:t xml:space="preserve">, </w:t>
      </w:r>
      <w:r>
        <w:rPr>
          <w:color w:val="000000"/>
        </w:rPr>
        <w:t>memory</w:t>
      </w:r>
      <w:r w:rsidRPr="007A6B2A">
        <w:rPr>
          <w:color w:val="000000"/>
          <w:lang w:val="el-GR"/>
        </w:rPr>
        <w:t xml:space="preserve">, </w:t>
      </w:r>
      <w:r>
        <w:rPr>
          <w:color w:val="000000"/>
        </w:rPr>
        <w:t>disk</w:t>
      </w:r>
      <w:r w:rsidRPr="007A6B2A">
        <w:rPr>
          <w:color w:val="000000"/>
          <w:lang w:val="el-GR"/>
        </w:rPr>
        <w:t xml:space="preserve">, </w:t>
      </w:r>
      <w:r>
        <w:rPr>
          <w:color w:val="000000"/>
        </w:rPr>
        <w:t>backup</w:t>
      </w:r>
      <w:r w:rsidRPr="007A6B2A">
        <w:rPr>
          <w:color w:val="000000"/>
          <w:lang w:val="el-GR"/>
        </w:rPr>
        <w:t xml:space="preserve"> &amp; </w:t>
      </w:r>
      <w:r>
        <w:rPr>
          <w:color w:val="000000"/>
        </w:rPr>
        <w:t>retention</w:t>
      </w:r>
      <w:r w:rsidRPr="007A6B2A">
        <w:rPr>
          <w:color w:val="000000"/>
          <w:lang w:val="el-GR"/>
        </w:rPr>
        <w:t xml:space="preserve"> </w:t>
      </w:r>
      <w:r>
        <w:rPr>
          <w:color w:val="000000"/>
        </w:rPr>
        <w:t>policies</w:t>
      </w:r>
      <w:r w:rsidRPr="007A6B2A">
        <w:rPr>
          <w:color w:val="000000"/>
          <w:lang w:val="el-GR"/>
        </w:rPr>
        <w:t>] θα διαμορφώνουν αντίστοιχες επιλογές υπολογιστικών προφίλ ώστε να καλύπτουν μια ευρεία κλίμακα από ανάγκες. Θα υπάρχουν επιπλέον επιλογές για φιλοξενία με κοινή ή απομονωμένη χρήση φυσικών πόρων (</w:t>
      </w:r>
      <w:r>
        <w:rPr>
          <w:color w:val="000000"/>
        </w:rPr>
        <w:t>shared</w:t>
      </w:r>
      <w:r w:rsidRPr="007A6B2A">
        <w:rPr>
          <w:color w:val="000000"/>
          <w:lang w:val="el-GR"/>
        </w:rPr>
        <w:t>/</w:t>
      </w:r>
      <w:r>
        <w:rPr>
          <w:color w:val="000000"/>
        </w:rPr>
        <w:t>dedicated</w:t>
      </w:r>
      <w:r w:rsidRPr="007A6B2A">
        <w:rPr>
          <w:color w:val="000000"/>
          <w:lang w:val="el-GR"/>
        </w:rPr>
        <w:t xml:space="preserve"> </w:t>
      </w:r>
      <w:r>
        <w:rPr>
          <w:color w:val="000000"/>
        </w:rPr>
        <w:t>resources</w:t>
      </w:r>
      <w:r w:rsidRPr="007A6B2A">
        <w:rPr>
          <w:color w:val="000000"/>
          <w:lang w:val="el-GR"/>
        </w:rPr>
        <w:t xml:space="preserve">) καθώς και δυνατότητα επιλογών μεταξύ διαφορετικού τύπου τεχνολογιών (π.χ. </w:t>
      </w:r>
      <w:r>
        <w:rPr>
          <w:color w:val="000000"/>
        </w:rPr>
        <w:t>Microsoft</w:t>
      </w:r>
      <w:r w:rsidRPr="007A6B2A">
        <w:rPr>
          <w:color w:val="000000"/>
          <w:lang w:val="el-GR"/>
        </w:rPr>
        <w:t xml:space="preserve"> </w:t>
      </w:r>
      <w:r>
        <w:rPr>
          <w:color w:val="000000"/>
        </w:rPr>
        <w:t>SQL</w:t>
      </w:r>
      <w:r w:rsidRPr="007A6B2A">
        <w:rPr>
          <w:color w:val="000000"/>
          <w:lang w:val="el-GR"/>
        </w:rPr>
        <w:t xml:space="preserve"> </w:t>
      </w:r>
      <w:r>
        <w:rPr>
          <w:color w:val="000000"/>
        </w:rPr>
        <w:t>Server</w:t>
      </w:r>
      <w:r w:rsidRPr="007A6B2A">
        <w:rPr>
          <w:color w:val="000000"/>
          <w:lang w:val="el-GR"/>
        </w:rPr>
        <w:t xml:space="preserve">, </w:t>
      </w:r>
      <w:r>
        <w:rPr>
          <w:color w:val="000000"/>
        </w:rPr>
        <w:t>Oracle</w:t>
      </w:r>
      <w:r w:rsidRPr="007A6B2A">
        <w:rPr>
          <w:color w:val="000000"/>
          <w:lang w:val="el-GR"/>
        </w:rPr>
        <w:t xml:space="preserve"> </w:t>
      </w:r>
      <w:r>
        <w:rPr>
          <w:color w:val="000000"/>
        </w:rPr>
        <w:t>DB</w:t>
      </w:r>
      <w:r w:rsidRPr="007A6B2A">
        <w:rPr>
          <w:color w:val="000000"/>
          <w:lang w:val="el-GR"/>
        </w:rPr>
        <w:t xml:space="preserve">, </w:t>
      </w:r>
      <w:r>
        <w:rPr>
          <w:color w:val="000000"/>
        </w:rPr>
        <w:t>MySQL</w:t>
      </w:r>
      <w:r w:rsidRPr="007A6B2A">
        <w:rPr>
          <w:color w:val="000000"/>
          <w:lang w:val="el-GR"/>
        </w:rPr>
        <w:t xml:space="preserve">, </w:t>
      </w:r>
      <w:proofErr w:type="spellStart"/>
      <w:r>
        <w:rPr>
          <w:color w:val="000000"/>
        </w:rPr>
        <w:t>PostreSQL</w:t>
      </w:r>
      <w:proofErr w:type="spellEnd"/>
      <w:r w:rsidRPr="007A6B2A">
        <w:rPr>
          <w:color w:val="000000"/>
          <w:lang w:val="el-GR"/>
        </w:rPr>
        <w:t xml:space="preserve">, </w:t>
      </w:r>
      <w:r>
        <w:rPr>
          <w:color w:val="000000"/>
        </w:rPr>
        <w:t>MariaDB</w:t>
      </w:r>
      <w:r w:rsidRPr="007A6B2A">
        <w:rPr>
          <w:color w:val="000000"/>
          <w:lang w:val="el-GR"/>
        </w:rPr>
        <w:t>, κ.α.)</w:t>
      </w:r>
    </w:p>
    <w:p w14:paraId="7C76883F"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w:t>
      </w:r>
      <w:r>
        <w:rPr>
          <w:b/>
          <w:color w:val="000000"/>
        </w:rPr>
        <w:t>Application</w:t>
      </w:r>
      <w:r w:rsidRPr="007A6B2A">
        <w:rPr>
          <w:b/>
          <w:color w:val="000000"/>
          <w:lang w:val="el-GR"/>
        </w:rPr>
        <w:t xml:space="preserve"> </w:t>
      </w:r>
      <w:r>
        <w:rPr>
          <w:b/>
          <w:color w:val="000000"/>
        </w:rPr>
        <w:t>Services</w:t>
      </w:r>
      <w:r w:rsidRPr="007A6B2A">
        <w:rPr>
          <w:color w:val="000000"/>
          <w:lang w:val="el-GR"/>
        </w:rPr>
        <w:t xml:space="preserve"> για την φιλοξενία και εξυπηρέτηση διαδικτυακών εφαρμογών (</w:t>
      </w:r>
      <w:r>
        <w:t>Web</w:t>
      </w:r>
      <w:r w:rsidRPr="007A6B2A">
        <w:rPr>
          <w:lang w:val="el-GR"/>
        </w:rPr>
        <w:t xml:space="preserve"> </w:t>
      </w:r>
      <w:r>
        <w:t>Hosting</w:t>
      </w:r>
      <w:r w:rsidRPr="007A6B2A">
        <w:rPr>
          <w:color w:val="000000"/>
          <w:lang w:val="el-GR"/>
        </w:rPr>
        <w:t xml:space="preserve"> </w:t>
      </w:r>
      <w:r>
        <w:rPr>
          <w:color w:val="000000"/>
        </w:rPr>
        <w:t>as</w:t>
      </w:r>
      <w:r w:rsidRPr="007A6B2A">
        <w:rPr>
          <w:color w:val="000000"/>
          <w:lang w:val="el-GR"/>
        </w:rPr>
        <w:t xml:space="preserve"> </w:t>
      </w:r>
      <w:r>
        <w:rPr>
          <w:color w:val="000000"/>
        </w:rPr>
        <w:t>a</w:t>
      </w:r>
      <w:r w:rsidRPr="007A6B2A">
        <w:rPr>
          <w:color w:val="000000"/>
          <w:lang w:val="el-GR"/>
        </w:rPr>
        <w:t xml:space="preserve"> </w:t>
      </w:r>
      <w:r>
        <w:rPr>
          <w:color w:val="000000"/>
        </w:rPr>
        <w:t>Service</w:t>
      </w:r>
      <w:r w:rsidRPr="007A6B2A">
        <w:rPr>
          <w:color w:val="000000"/>
          <w:lang w:val="el-GR"/>
        </w:rPr>
        <w:t>). Τεχνικά στοιχεία όπως [</w:t>
      </w:r>
      <w:r>
        <w:rPr>
          <w:color w:val="000000"/>
        </w:rPr>
        <w:t>cores</w:t>
      </w:r>
      <w:r w:rsidRPr="007A6B2A">
        <w:rPr>
          <w:color w:val="000000"/>
          <w:lang w:val="el-GR"/>
        </w:rPr>
        <w:t xml:space="preserve">, </w:t>
      </w:r>
      <w:r>
        <w:rPr>
          <w:color w:val="000000"/>
        </w:rPr>
        <w:t>memory</w:t>
      </w:r>
      <w:r w:rsidRPr="007A6B2A">
        <w:rPr>
          <w:color w:val="000000"/>
          <w:lang w:val="el-GR"/>
        </w:rPr>
        <w:t xml:space="preserve">, </w:t>
      </w:r>
      <w:r>
        <w:rPr>
          <w:color w:val="000000"/>
        </w:rPr>
        <w:t>disk</w:t>
      </w:r>
      <w:r w:rsidRPr="007A6B2A">
        <w:rPr>
          <w:color w:val="000000"/>
          <w:lang w:val="el-GR"/>
        </w:rPr>
        <w:t>] θα διαμορφώνουν αντίστοιχες επιλογές υπολογιστικών προφίλ ώστε να καλύπτουν μια ευρεία κλίμακα από ανάγκες φιλοξενίας διαδικτυακών εφαρμογών. Επιπλέον επιλογές θα υπάρχουν ως προς το λειτουργικό σύστημα κάθε υπολογιστικού προφίλ (</w:t>
      </w:r>
      <w:r>
        <w:rPr>
          <w:color w:val="000000"/>
        </w:rPr>
        <w:t>Windows</w:t>
      </w:r>
      <w:r w:rsidRPr="007A6B2A">
        <w:rPr>
          <w:color w:val="000000"/>
          <w:lang w:val="el-GR"/>
        </w:rPr>
        <w:t xml:space="preserve"> / </w:t>
      </w:r>
      <w:r>
        <w:rPr>
          <w:color w:val="000000"/>
        </w:rPr>
        <w:t>Linux</w:t>
      </w:r>
      <w:r w:rsidRPr="007A6B2A">
        <w:rPr>
          <w:color w:val="000000"/>
          <w:lang w:val="el-GR"/>
        </w:rPr>
        <w:t>).</w:t>
      </w:r>
    </w:p>
    <w:p w14:paraId="6A55D09F"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Πλατφόρμα </w:t>
      </w:r>
      <w:proofErr w:type="spellStart"/>
      <w:r w:rsidRPr="007A6B2A">
        <w:rPr>
          <w:b/>
          <w:color w:val="000000"/>
          <w:lang w:val="el-GR"/>
        </w:rPr>
        <w:t>εικονικοποίησης</w:t>
      </w:r>
      <w:proofErr w:type="spellEnd"/>
      <w:r w:rsidRPr="007A6B2A">
        <w:rPr>
          <w:b/>
          <w:color w:val="000000"/>
          <w:lang w:val="el-GR"/>
        </w:rPr>
        <w:t xml:space="preserve"> (</w:t>
      </w:r>
      <w:r>
        <w:rPr>
          <w:b/>
          <w:color w:val="000000"/>
        </w:rPr>
        <w:t>virtualization</w:t>
      </w:r>
      <w:r w:rsidRPr="007A6B2A">
        <w:rPr>
          <w:b/>
          <w:color w:val="000000"/>
          <w:lang w:val="el-GR"/>
        </w:rPr>
        <w:t>) σε επίπεδο Λειτουργικού Συστήματος</w:t>
      </w:r>
      <w:r w:rsidRPr="007A6B2A">
        <w:rPr>
          <w:color w:val="000000"/>
          <w:lang w:val="el-GR"/>
        </w:rPr>
        <w:t xml:space="preserve"> για την παροχή υπολογιστικών υπηρεσιών και εφαρμογών (ενδεικτικά αναφέρεται η πλατφόρμα ανοικτού κώδικα </w:t>
      </w:r>
      <w:r>
        <w:rPr>
          <w:color w:val="000000"/>
        </w:rPr>
        <w:t>Docker</w:t>
      </w:r>
      <w:r w:rsidRPr="007A6B2A">
        <w:rPr>
          <w:color w:val="000000"/>
          <w:lang w:val="el-GR"/>
        </w:rPr>
        <w:t xml:space="preserve">) και πλατφόρμα ενορχήστρωσης της φάρμας των εικονικών μηχανών (ενδεικτικά αναφέρεται η πλατφόρμα ανοικτού κώδικα </w:t>
      </w:r>
      <w:r>
        <w:rPr>
          <w:color w:val="000000"/>
        </w:rPr>
        <w:t>Kubernetes</w:t>
      </w:r>
      <w:r w:rsidRPr="007A6B2A">
        <w:rPr>
          <w:color w:val="000000"/>
          <w:lang w:val="el-GR"/>
        </w:rPr>
        <w:t xml:space="preserve">) </w:t>
      </w:r>
    </w:p>
    <w:p w14:paraId="793147CA"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Πλατφόρμα υπηρεσιών </w:t>
      </w:r>
      <w:r>
        <w:rPr>
          <w:b/>
          <w:color w:val="000000"/>
        </w:rPr>
        <w:t>Serverless</w:t>
      </w:r>
      <w:r w:rsidRPr="007A6B2A">
        <w:rPr>
          <w:b/>
          <w:color w:val="000000"/>
          <w:lang w:val="el-GR"/>
        </w:rPr>
        <w:t xml:space="preserve"> </w:t>
      </w:r>
      <w:r>
        <w:rPr>
          <w:b/>
          <w:color w:val="000000"/>
        </w:rPr>
        <w:t>Computing</w:t>
      </w:r>
      <w:r w:rsidRPr="007A6B2A">
        <w:rPr>
          <w:color w:val="000000"/>
          <w:lang w:val="el-GR"/>
        </w:rPr>
        <w:t xml:space="preserve"> για εκτέλεση υπολογιστικών φορτίων με στόχο την ανάλυση μεγάλου όγκου δεδομένων και Επιχειρησιακής Ευφυίας. Θα δίνονται επιλογές ως προς τα υπολογιστικά προφίλ που καλύπτουν διαφορετικές ανάγκες.    </w:t>
      </w:r>
    </w:p>
    <w:p w14:paraId="729BFD07"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διαχείρισης και κλιμάκωσης </w:t>
      </w:r>
      <w:r>
        <w:rPr>
          <w:b/>
          <w:color w:val="000000"/>
        </w:rPr>
        <w:t>API</w:t>
      </w:r>
      <w:r w:rsidRPr="007A6B2A">
        <w:rPr>
          <w:b/>
          <w:color w:val="000000"/>
          <w:lang w:val="el-GR"/>
        </w:rPr>
        <w:t xml:space="preserve"> </w:t>
      </w:r>
      <w:r w:rsidRPr="007A6B2A">
        <w:rPr>
          <w:color w:val="000000"/>
          <w:lang w:val="el-GR"/>
        </w:rPr>
        <w:t>με επιλογές ως προς διαφορετικά υπολογιστικά προφίλ με στοιχεία όπως [</w:t>
      </w:r>
      <w:r>
        <w:rPr>
          <w:color w:val="000000"/>
        </w:rPr>
        <w:t>cache</w:t>
      </w:r>
      <w:r w:rsidRPr="007A6B2A">
        <w:rPr>
          <w:color w:val="000000"/>
          <w:lang w:val="el-GR"/>
        </w:rPr>
        <w:t>, αριθμός αιτημάτων/</w:t>
      </w:r>
      <w:r>
        <w:rPr>
          <w:color w:val="000000"/>
        </w:rPr>
        <w:t>sec</w:t>
      </w:r>
      <w:r w:rsidRPr="007A6B2A">
        <w:rPr>
          <w:color w:val="000000"/>
          <w:lang w:val="el-GR"/>
        </w:rPr>
        <w:t>, κ.α.]</w:t>
      </w:r>
    </w:p>
    <w:p w14:paraId="6546DE11"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παροχής αποθηκευτικού χώρου (</w:t>
      </w:r>
      <w:r>
        <w:rPr>
          <w:b/>
          <w:color w:val="000000"/>
        </w:rPr>
        <w:t>Storage</w:t>
      </w:r>
      <w:r w:rsidRPr="007A6B2A">
        <w:rPr>
          <w:b/>
          <w:color w:val="000000"/>
          <w:lang w:val="el-GR"/>
        </w:rPr>
        <w:t xml:space="preserve"> </w:t>
      </w:r>
      <w:r>
        <w:rPr>
          <w:b/>
          <w:color w:val="000000"/>
        </w:rPr>
        <w:t>as</w:t>
      </w:r>
      <w:r w:rsidRPr="007A6B2A">
        <w:rPr>
          <w:b/>
          <w:color w:val="000000"/>
          <w:lang w:val="el-GR"/>
        </w:rPr>
        <w:t xml:space="preserve"> </w:t>
      </w:r>
      <w:r>
        <w:rPr>
          <w:b/>
          <w:color w:val="000000"/>
        </w:rPr>
        <w:t>a</w:t>
      </w:r>
      <w:r w:rsidRPr="007A6B2A">
        <w:rPr>
          <w:b/>
          <w:color w:val="000000"/>
          <w:lang w:val="el-GR"/>
        </w:rPr>
        <w:t xml:space="preserve"> </w:t>
      </w:r>
      <w:r>
        <w:rPr>
          <w:b/>
          <w:color w:val="000000"/>
        </w:rPr>
        <w:t>Service</w:t>
      </w:r>
      <w:r w:rsidRPr="007A6B2A">
        <w:rPr>
          <w:b/>
          <w:color w:val="000000"/>
          <w:lang w:val="el-GR"/>
        </w:rPr>
        <w:t>).</w:t>
      </w:r>
      <w:r w:rsidRPr="007A6B2A">
        <w:rPr>
          <w:color w:val="000000"/>
          <w:lang w:val="el-GR"/>
        </w:rPr>
        <w:t xml:space="preserve"> Θα δίνεται επιλογή σε σχέση με τη διαθέσιμη χωρητικότητα, τον τύπο τον τύπο του αποθηκευτικού χώρου, το επίπεδο απόδοσης/πρόσβασης καθώς και τα επίπεδα  διαθεσιμότητας. </w:t>
      </w:r>
    </w:p>
    <w:p w14:paraId="6AC21B00"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σχεδιασμού και υλοποίησης συστημάτων </w:t>
      </w:r>
      <w:r>
        <w:rPr>
          <w:b/>
        </w:rPr>
        <w:t>Data</w:t>
      </w:r>
      <w:r w:rsidRPr="007A6B2A">
        <w:rPr>
          <w:b/>
          <w:lang w:val="el-GR"/>
        </w:rPr>
        <w:t xml:space="preserve"> </w:t>
      </w:r>
      <w:r>
        <w:rPr>
          <w:b/>
        </w:rPr>
        <w:t>Warehouse</w:t>
      </w:r>
      <w:r w:rsidRPr="007A6B2A">
        <w:rPr>
          <w:b/>
          <w:color w:val="000000"/>
          <w:lang w:val="el-GR"/>
        </w:rPr>
        <w:t xml:space="preserve"> και </w:t>
      </w:r>
      <w:r>
        <w:rPr>
          <w:b/>
          <w:color w:val="000000"/>
        </w:rPr>
        <w:t>Data</w:t>
      </w:r>
      <w:r w:rsidRPr="007A6B2A">
        <w:rPr>
          <w:b/>
          <w:color w:val="000000"/>
          <w:lang w:val="el-GR"/>
        </w:rPr>
        <w:t xml:space="preserve"> </w:t>
      </w:r>
      <w:r>
        <w:rPr>
          <w:b/>
          <w:color w:val="000000"/>
        </w:rPr>
        <w:t>Analytics</w:t>
      </w:r>
      <w:r w:rsidRPr="007A6B2A">
        <w:rPr>
          <w:color w:val="000000"/>
          <w:lang w:val="el-GR"/>
        </w:rPr>
        <w:t xml:space="preserve"> για υπολογιστικά φορτία σε σχέση με αλγόριθμους ανάλυσης και εξαγωγής επιχειρησιακών συμπερασμάτων</w:t>
      </w:r>
    </w:p>
    <w:p w14:paraId="3392AD43"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w:t>
      </w:r>
      <w:proofErr w:type="spellStart"/>
      <w:r w:rsidRPr="007A6B2A">
        <w:rPr>
          <w:b/>
          <w:color w:val="000000"/>
          <w:lang w:val="el-GR"/>
        </w:rPr>
        <w:t>αυθεντικοποίησης</w:t>
      </w:r>
      <w:proofErr w:type="spellEnd"/>
      <w:r w:rsidRPr="007A6B2A">
        <w:rPr>
          <w:b/>
          <w:color w:val="000000"/>
          <w:lang w:val="el-GR"/>
        </w:rPr>
        <w:t>/πιστοποίησης χρηστών η/και εφαρμογών.</w:t>
      </w:r>
      <w:r w:rsidRPr="007A6B2A">
        <w:rPr>
          <w:color w:val="000000"/>
          <w:lang w:val="el-GR"/>
        </w:rPr>
        <w:t xml:space="preserve"> Θα δίνεται η δυνατότητα επιλογής με βάση στοιχεία όπως ο αριθμός των χρηστών/αντικειμένων που </w:t>
      </w:r>
      <w:proofErr w:type="spellStart"/>
      <w:r w:rsidRPr="007A6B2A">
        <w:rPr>
          <w:lang w:val="el-GR"/>
        </w:rPr>
        <w:t>αυθεντικοποιούνται</w:t>
      </w:r>
      <w:proofErr w:type="spellEnd"/>
      <w:r w:rsidRPr="007A6B2A">
        <w:rPr>
          <w:color w:val="000000"/>
          <w:lang w:val="el-GR"/>
        </w:rPr>
        <w:t xml:space="preserve"> και αποκτούν πρόσβαση, οι πολιτικές ασφαλείας που μπορούν να εφαρμοστούν καθώς και η χρήση πολύ-παραγοντικών μηχανισμών πιστοποίησης (</w:t>
      </w:r>
      <w:r>
        <w:rPr>
          <w:color w:val="000000"/>
        </w:rPr>
        <w:t>multi</w:t>
      </w:r>
      <w:r w:rsidRPr="007A6B2A">
        <w:rPr>
          <w:color w:val="000000"/>
          <w:lang w:val="el-GR"/>
        </w:rPr>
        <w:t>-</w:t>
      </w:r>
      <w:r>
        <w:rPr>
          <w:color w:val="000000"/>
        </w:rPr>
        <w:t>factor</w:t>
      </w:r>
      <w:r w:rsidRPr="007A6B2A">
        <w:rPr>
          <w:color w:val="000000"/>
          <w:lang w:val="el-GR"/>
        </w:rPr>
        <w:t xml:space="preserve"> </w:t>
      </w:r>
      <w:r>
        <w:rPr>
          <w:color w:val="000000"/>
        </w:rPr>
        <w:t>authentication</w:t>
      </w:r>
      <w:r w:rsidRPr="007A6B2A">
        <w:rPr>
          <w:color w:val="000000"/>
          <w:lang w:val="el-GR"/>
        </w:rPr>
        <w:t xml:space="preserve">)  </w:t>
      </w:r>
    </w:p>
    <w:p w14:paraId="1D0DAA26"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Αντιγράφων ασφαλείας (</w:t>
      </w:r>
      <w:r>
        <w:rPr>
          <w:b/>
          <w:color w:val="000000"/>
        </w:rPr>
        <w:t>Backup</w:t>
      </w:r>
      <w:r w:rsidRPr="007A6B2A">
        <w:rPr>
          <w:b/>
          <w:color w:val="000000"/>
          <w:lang w:val="el-GR"/>
        </w:rPr>
        <w:t>) / Επαναφοράς (</w:t>
      </w:r>
      <w:r>
        <w:rPr>
          <w:b/>
          <w:color w:val="000000"/>
        </w:rPr>
        <w:t>Recovery</w:t>
      </w:r>
      <w:r w:rsidRPr="007A6B2A">
        <w:rPr>
          <w:b/>
          <w:color w:val="000000"/>
          <w:lang w:val="el-GR"/>
        </w:rPr>
        <w:t>)</w:t>
      </w:r>
      <w:r w:rsidRPr="007A6B2A">
        <w:rPr>
          <w:color w:val="000000"/>
          <w:lang w:val="el-GR"/>
        </w:rPr>
        <w:t xml:space="preserve"> ώστε να λαμβάνονται αντίγραφα ασφαλείας σε υπολογιστικούς πόρους που </w:t>
      </w:r>
      <w:r w:rsidRPr="007A6B2A">
        <w:rPr>
          <w:color w:val="000000"/>
          <w:lang w:val="el-GR"/>
        </w:rPr>
        <w:lastRenderedPageBreak/>
        <w:t>βρίσκονται εγκατεστημένοι είτε τοπικά (</w:t>
      </w:r>
      <w:r>
        <w:rPr>
          <w:color w:val="000000"/>
        </w:rPr>
        <w:t>On</w:t>
      </w:r>
      <w:r w:rsidRPr="007A6B2A">
        <w:rPr>
          <w:color w:val="000000"/>
          <w:lang w:val="el-GR"/>
        </w:rPr>
        <w:t>-</w:t>
      </w:r>
      <w:r>
        <w:rPr>
          <w:color w:val="000000"/>
        </w:rPr>
        <w:t>premises</w:t>
      </w:r>
      <w:r w:rsidRPr="007A6B2A">
        <w:rPr>
          <w:color w:val="000000"/>
          <w:lang w:val="el-GR"/>
        </w:rPr>
        <w:t xml:space="preserve">) είτε στον </w:t>
      </w:r>
      <w:proofErr w:type="spellStart"/>
      <w:r w:rsidRPr="007A6B2A">
        <w:rPr>
          <w:color w:val="000000"/>
          <w:lang w:val="el-GR"/>
        </w:rPr>
        <w:t>πάροχο</w:t>
      </w:r>
      <w:proofErr w:type="spellEnd"/>
      <w:r w:rsidRPr="007A6B2A">
        <w:rPr>
          <w:color w:val="000000"/>
          <w:lang w:val="el-GR"/>
        </w:rPr>
        <w:t xml:space="preserve"> του Νέφος (</w:t>
      </w:r>
      <w:r>
        <w:rPr>
          <w:color w:val="000000"/>
        </w:rPr>
        <w:t>Cloud</w:t>
      </w:r>
      <w:r w:rsidRPr="007A6B2A">
        <w:rPr>
          <w:color w:val="000000"/>
          <w:lang w:val="el-GR"/>
        </w:rPr>
        <w:t>). Ως προστατευόμενοι υπολογιστικοί πόροι δύναται να θεωρηθούν στοιχεία όπως [</w:t>
      </w:r>
      <w:r>
        <w:rPr>
          <w:color w:val="000000"/>
        </w:rPr>
        <w:t>VMs</w:t>
      </w:r>
      <w:r w:rsidRPr="007A6B2A">
        <w:rPr>
          <w:color w:val="000000"/>
          <w:lang w:val="el-GR"/>
        </w:rPr>
        <w:t xml:space="preserve">, </w:t>
      </w:r>
      <w:r>
        <w:rPr>
          <w:color w:val="000000"/>
        </w:rPr>
        <w:t>DBs</w:t>
      </w:r>
      <w:r w:rsidRPr="007A6B2A">
        <w:rPr>
          <w:color w:val="000000"/>
          <w:lang w:val="el-GR"/>
        </w:rPr>
        <w:t xml:space="preserve">, </w:t>
      </w:r>
      <w:r>
        <w:rPr>
          <w:color w:val="000000"/>
        </w:rPr>
        <w:t>Folders</w:t>
      </w:r>
      <w:r w:rsidRPr="007A6B2A">
        <w:rPr>
          <w:color w:val="000000"/>
          <w:lang w:val="el-GR"/>
        </w:rPr>
        <w:t>/</w:t>
      </w:r>
      <w:r>
        <w:rPr>
          <w:color w:val="000000"/>
        </w:rPr>
        <w:t>Files</w:t>
      </w:r>
      <w:r w:rsidRPr="007A6B2A">
        <w:rPr>
          <w:color w:val="000000"/>
          <w:lang w:val="el-GR"/>
        </w:rPr>
        <w:t>]. Επίσης, θα υπάρχει η δυνατότητα επιλογής επαναφοράς των προστατευμένων υποδομών είτε τοπικά (</w:t>
      </w:r>
      <w:r>
        <w:rPr>
          <w:color w:val="000000"/>
        </w:rPr>
        <w:t>On</w:t>
      </w:r>
      <w:r w:rsidRPr="007A6B2A">
        <w:rPr>
          <w:color w:val="000000"/>
          <w:lang w:val="el-GR"/>
        </w:rPr>
        <w:t>-</w:t>
      </w:r>
      <w:r>
        <w:rPr>
          <w:color w:val="000000"/>
        </w:rPr>
        <w:t>premises</w:t>
      </w:r>
      <w:r w:rsidRPr="007A6B2A">
        <w:rPr>
          <w:color w:val="000000"/>
          <w:lang w:val="el-GR"/>
        </w:rPr>
        <w:t xml:space="preserve">) είτε στον </w:t>
      </w:r>
      <w:proofErr w:type="spellStart"/>
      <w:r w:rsidRPr="007A6B2A">
        <w:rPr>
          <w:color w:val="000000"/>
          <w:lang w:val="el-GR"/>
        </w:rPr>
        <w:t>πάροχο</w:t>
      </w:r>
      <w:proofErr w:type="spellEnd"/>
      <w:r w:rsidRPr="007A6B2A">
        <w:rPr>
          <w:color w:val="000000"/>
          <w:lang w:val="el-GR"/>
        </w:rPr>
        <w:t xml:space="preserve"> του Νέφους (</w:t>
      </w:r>
      <w:r>
        <w:rPr>
          <w:color w:val="000000"/>
        </w:rPr>
        <w:t>Cloud</w:t>
      </w:r>
      <w:r w:rsidRPr="007A6B2A">
        <w:rPr>
          <w:color w:val="000000"/>
          <w:lang w:val="el-GR"/>
        </w:rPr>
        <w:t xml:space="preserve">). Θα υπάρχουν επιλογές της υπηρεσίας αυτής με βάση τον όγκο των προστατευόμενων πόρων/δεδομένων ώστε να καλύπτονται διαφορετικού τύπου ανάγκες. </w:t>
      </w:r>
    </w:p>
    <w:p w14:paraId="3045403C"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εικονικού περιβάλλοντος εργασίας χρήστη (</w:t>
      </w:r>
      <w:r>
        <w:rPr>
          <w:b/>
          <w:color w:val="000000"/>
        </w:rPr>
        <w:t>Virtual</w:t>
      </w:r>
      <w:r w:rsidRPr="007A6B2A">
        <w:rPr>
          <w:b/>
          <w:color w:val="000000"/>
          <w:lang w:val="el-GR"/>
        </w:rPr>
        <w:t xml:space="preserve"> </w:t>
      </w:r>
      <w:r>
        <w:rPr>
          <w:b/>
          <w:color w:val="000000"/>
        </w:rPr>
        <w:t>Desktop</w:t>
      </w:r>
      <w:r w:rsidRPr="007A6B2A">
        <w:rPr>
          <w:b/>
          <w:color w:val="000000"/>
          <w:lang w:val="el-GR"/>
        </w:rPr>
        <w:t xml:space="preserve"> </w:t>
      </w:r>
      <w:r>
        <w:rPr>
          <w:b/>
          <w:color w:val="000000"/>
        </w:rPr>
        <w:t>Environment</w:t>
      </w:r>
      <w:r w:rsidRPr="007A6B2A">
        <w:rPr>
          <w:b/>
          <w:color w:val="000000"/>
          <w:lang w:val="el-GR"/>
        </w:rPr>
        <w:t>).</w:t>
      </w:r>
      <w:r w:rsidRPr="007A6B2A">
        <w:rPr>
          <w:color w:val="000000"/>
          <w:lang w:val="el-GR"/>
        </w:rPr>
        <w:t xml:space="preserve"> Θα δίνονται υπολογιστικοί πόροι [</w:t>
      </w:r>
      <w:r>
        <w:rPr>
          <w:color w:val="000000"/>
        </w:rPr>
        <w:t>cores</w:t>
      </w:r>
      <w:r w:rsidRPr="007A6B2A">
        <w:rPr>
          <w:color w:val="000000"/>
          <w:lang w:val="el-GR"/>
        </w:rPr>
        <w:t xml:space="preserve">, </w:t>
      </w:r>
      <w:r>
        <w:rPr>
          <w:color w:val="000000"/>
        </w:rPr>
        <w:t>memory</w:t>
      </w:r>
      <w:r w:rsidRPr="007A6B2A">
        <w:rPr>
          <w:color w:val="000000"/>
          <w:lang w:val="el-GR"/>
        </w:rPr>
        <w:t xml:space="preserve">, </w:t>
      </w:r>
      <w:r>
        <w:rPr>
          <w:color w:val="000000"/>
        </w:rPr>
        <w:t>storage</w:t>
      </w:r>
      <w:r w:rsidRPr="007A6B2A">
        <w:rPr>
          <w:color w:val="000000"/>
          <w:lang w:val="el-GR"/>
        </w:rPr>
        <w:t xml:space="preserve">] δημιουργώντας ένα εικονικό περιβάλλον εργασίας για κάθε χρήστη. Με βάση το είδος χρήσης, θα υπάρχουν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  </w:t>
      </w:r>
    </w:p>
    <w:p w14:paraId="6BBDFBC3"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ολοκλήρωσης συστημάτων</w:t>
      </w:r>
      <w:r w:rsidRPr="007A6B2A">
        <w:rPr>
          <w:color w:val="000000"/>
          <w:lang w:val="el-GR"/>
        </w:rPr>
        <w:t xml:space="preserve"> (ενδεικτικά αναφέρονται: </w:t>
      </w:r>
      <w:r>
        <w:rPr>
          <w:color w:val="000000"/>
        </w:rPr>
        <w:t>Service</w:t>
      </w:r>
      <w:r w:rsidRPr="007A6B2A">
        <w:rPr>
          <w:color w:val="000000"/>
          <w:lang w:val="el-GR"/>
        </w:rPr>
        <w:t xml:space="preserve"> </w:t>
      </w:r>
      <w:r>
        <w:rPr>
          <w:color w:val="000000"/>
        </w:rPr>
        <w:t>Bus</w:t>
      </w:r>
      <w:r w:rsidRPr="007A6B2A">
        <w:rPr>
          <w:color w:val="000000"/>
          <w:lang w:val="el-GR"/>
        </w:rPr>
        <w:t xml:space="preserve">, </w:t>
      </w:r>
      <w:r>
        <w:rPr>
          <w:color w:val="000000"/>
        </w:rPr>
        <w:t>Queues</w:t>
      </w:r>
      <w:r w:rsidRPr="007A6B2A">
        <w:rPr>
          <w:color w:val="000000"/>
          <w:lang w:val="el-GR"/>
        </w:rPr>
        <w:t xml:space="preserve">, </w:t>
      </w:r>
      <w:r>
        <w:rPr>
          <w:color w:val="000000"/>
        </w:rPr>
        <w:t>Event</w:t>
      </w:r>
      <w:r w:rsidRPr="007A6B2A">
        <w:rPr>
          <w:color w:val="000000"/>
          <w:lang w:val="el-GR"/>
        </w:rPr>
        <w:t xml:space="preserve"> </w:t>
      </w:r>
      <w:r>
        <w:rPr>
          <w:color w:val="000000"/>
        </w:rPr>
        <w:t>Hubs</w:t>
      </w:r>
      <w:r w:rsidRPr="007A6B2A">
        <w:rPr>
          <w:color w:val="000000"/>
          <w:lang w:val="el-GR"/>
        </w:rPr>
        <w:t xml:space="preserve">) με δυνατότητες επιλογές μεταξύ διαφορετικών προφίλ χρήσης με βάση στοιχεία όπως [αριθμός </w:t>
      </w:r>
      <w:r>
        <w:rPr>
          <w:color w:val="000000"/>
        </w:rPr>
        <w:t>operations</w:t>
      </w:r>
      <w:r w:rsidRPr="007A6B2A">
        <w:rPr>
          <w:color w:val="000000"/>
          <w:lang w:val="el-GR"/>
        </w:rPr>
        <w:t>/</w:t>
      </w:r>
      <w:r>
        <w:rPr>
          <w:color w:val="000000"/>
        </w:rPr>
        <w:t>events</w:t>
      </w:r>
      <w:r w:rsidRPr="007A6B2A">
        <w:rPr>
          <w:color w:val="000000"/>
          <w:lang w:val="el-GR"/>
        </w:rPr>
        <w:t>/</w:t>
      </w:r>
      <w:r>
        <w:rPr>
          <w:color w:val="000000"/>
        </w:rPr>
        <w:t>messages</w:t>
      </w:r>
      <w:r w:rsidRPr="007A6B2A">
        <w:rPr>
          <w:color w:val="000000"/>
          <w:lang w:val="el-GR"/>
        </w:rPr>
        <w:t>]</w:t>
      </w:r>
    </w:p>
    <w:p w14:paraId="727049FE"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Προστασίας/Ασφάλειας έναντι επιθέσεων Άρνησης Υπηρεσίας (</w:t>
      </w:r>
      <w:r>
        <w:rPr>
          <w:b/>
          <w:color w:val="000000"/>
        </w:rPr>
        <w:t>DDoS</w:t>
      </w:r>
      <w:r w:rsidRPr="007A6B2A">
        <w:rPr>
          <w:b/>
          <w:color w:val="000000"/>
          <w:lang w:val="el-GR"/>
        </w:rPr>
        <w:t>)</w:t>
      </w:r>
      <w:r w:rsidRPr="007A6B2A">
        <w:rPr>
          <w:color w:val="000000"/>
          <w:lang w:val="el-GR"/>
        </w:rPr>
        <w:t xml:space="preserve"> για την προστασία συστημάτων και υπηρεσιών έναντι </w:t>
      </w:r>
      <w:r>
        <w:rPr>
          <w:color w:val="000000"/>
        </w:rPr>
        <w:t>DDoS</w:t>
      </w:r>
      <w:r w:rsidRPr="007A6B2A">
        <w:rPr>
          <w:color w:val="000000"/>
          <w:lang w:val="el-GR"/>
        </w:rPr>
        <w:t xml:space="preserve"> επιθέσεων. Θα δίνεται δυνατότητα επιλογής με βάση τον αριθμό των προστατευόμενων συστημάτων/υπηρεσιών  </w:t>
      </w:r>
    </w:p>
    <w:p w14:paraId="58D393AD"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Υπηρεσίες πλατφόρμας Συστημάτων Ασφαλείας και Ανάλυσης Δεδομένων</w:t>
      </w:r>
      <w:r w:rsidRPr="007A6B2A">
        <w:rPr>
          <w:color w:val="000000"/>
          <w:lang w:val="el-GR"/>
        </w:rPr>
        <w:t xml:space="preserve"> (ενδεικτικά αναφέρονται υπηρεσίες </w:t>
      </w:r>
      <w:r>
        <w:rPr>
          <w:color w:val="000000"/>
        </w:rPr>
        <w:t>Security</w:t>
      </w:r>
      <w:r w:rsidRPr="007A6B2A">
        <w:rPr>
          <w:color w:val="000000"/>
          <w:lang w:val="el-GR"/>
        </w:rPr>
        <w:t xml:space="preserve"> </w:t>
      </w:r>
      <w:r>
        <w:rPr>
          <w:color w:val="000000"/>
        </w:rPr>
        <w:t>Information</w:t>
      </w:r>
      <w:r w:rsidRPr="007A6B2A">
        <w:rPr>
          <w:color w:val="000000"/>
          <w:lang w:val="el-GR"/>
        </w:rPr>
        <w:t xml:space="preserve"> </w:t>
      </w:r>
      <w:r>
        <w:rPr>
          <w:color w:val="000000"/>
        </w:rPr>
        <w:t>and</w:t>
      </w:r>
      <w:r w:rsidRPr="007A6B2A">
        <w:rPr>
          <w:color w:val="000000"/>
          <w:lang w:val="el-GR"/>
        </w:rPr>
        <w:t xml:space="preserve"> </w:t>
      </w:r>
      <w:r>
        <w:rPr>
          <w:color w:val="000000"/>
        </w:rPr>
        <w:t>Event</w:t>
      </w:r>
      <w:r w:rsidRPr="007A6B2A">
        <w:rPr>
          <w:color w:val="000000"/>
          <w:lang w:val="el-GR"/>
        </w:rPr>
        <w:t xml:space="preserve"> </w:t>
      </w:r>
      <w:r>
        <w:rPr>
          <w:color w:val="000000"/>
        </w:rPr>
        <w:t>Management</w:t>
      </w:r>
      <w:r w:rsidRPr="007A6B2A">
        <w:rPr>
          <w:color w:val="000000"/>
          <w:lang w:val="el-GR"/>
        </w:rPr>
        <w:t>), όπου θα δίνεται η δυνατότητα επιλογών με βάση στοιχεία όπως [όγκος των αναλυόμενων δεδομένων/αρχείων καταγραφής]</w:t>
      </w:r>
    </w:p>
    <w:p w14:paraId="47D53E2C" w14:textId="77777777" w:rsidR="005162E8" w:rsidRPr="007A6B2A" w:rsidRDefault="005162E8" w:rsidP="003E46EC">
      <w:pPr>
        <w:numPr>
          <w:ilvl w:val="0"/>
          <w:numId w:val="67"/>
        </w:numPr>
        <w:pBdr>
          <w:top w:val="nil"/>
          <w:left w:val="nil"/>
          <w:bottom w:val="nil"/>
          <w:right w:val="nil"/>
          <w:between w:val="nil"/>
        </w:pBdr>
        <w:spacing w:before="60" w:after="0"/>
        <w:rPr>
          <w:color w:val="000000"/>
          <w:lang w:val="el-GR"/>
        </w:rPr>
      </w:pPr>
      <w:r w:rsidRPr="007A6B2A">
        <w:rPr>
          <w:b/>
          <w:color w:val="000000"/>
          <w:lang w:val="el-GR"/>
        </w:rPr>
        <w:t xml:space="preserve">Υπηρεσίες πλατφόρμας φιλοξενίας διαχείρισης και υποστήριξης εφαρμογών </w:t>
      </w:r>
      <w:r>
        <w:rPr>
          <w:b/>
          <w:color w:val="000000"/>
        </w:rPr>
        <w:t>Internet</w:t>
      </w:r>
      <w:r w:rsidRPr="007A6B2A">
        <w:rPr>
          <w:b/>
          <w:color w:val="000000"/>
          <w:lang w:val="el-GR"/>
        </w:rPr>
        <w:t xml:space="preserve"> </w:t>
      </w:r>
      <w:r>
        <w:rPr>
          <w:b/>
          <w:color w:val="000000"/>
        </w:rPr>
        <w:t>of</w:t>
      </w:r>
      <w:r w:rsidRPr="007A6B2A">
        <w:rPr>
          <w:b/>
          <w:color w:val="000000"/>
          <w:lang w:val="el-GR"/>
        </w:rPr>
        <w:t xml:space="preserve"> </w:t>
      </w:r>
      <w:r>
        <w:rPr>
          <w:b/>
          <w:color w:val="000000"/>
        </w:rPr>
        <w:t>Things</w:t>
      </w:r>
      <w:r w:rsidRPr="007A6B2A">
        <w:rPr>
          <w:b/>
          <w:color w:val="000000"/>
          <w:lang w:val="el-GR"/>
        </w:rPr>
        <w:t xml:space="preserve"> (</w:t>
      </w:r>
      <w:r>
        <w:rPr>
          <w:b/>
          <w:color w:val="000000"/>
        </w:rPr>
        <w:t>IoT</w:t>
      </w:r>
      <w:r w:rsidRPr="007A6B2A">
        <w:rPr>
          <w:b/>
          <w:color w:val="000000"/>
          <w:lang w:val="el-GR"/>
        </w:rPr>
        <w:t>)</w:t>
      </w:r>
      <w:r w:rsidRPr="007A6B2A">
        <w:rPr>
          <w:color w:val="000000"/>
          <w:lang w:val="el-GR"/>
        </w:rPr>
        <w:t xml:space="preserve"> στις οποίες θα δίνεται δυνατότητα επιλογής με βάση το επίπεδο χρήσης, με στοιχεία όπως: [αριθμός συνδεόμενων συσκευών, αριθμός μηνυμάτων]</w:t>
      </w:r>
    </w:p>
    <w:p w14:paraId="5ABEEE28" w14:textId="77777777" w:rsidR="005162E8" w:rsidRPr="00E24957" w:rsidRDefault="005162E8" w:rsidP="005162E8">
      <w:pPr>
        <w:pBdr>
          <w:top w:val="nil"/>
          <w:left w:val="nil"/>
          <w:bottom w:val="nil"/>
          <w:right w:val="nil"/>
          <w:between w:val="nil"/>
        </w:pBdr>
        <w:spacing w:before="60" w:after="0"/>
        <w:ind w:left="720"/>
        <w:rPr>
          <w:color w:val="000000"/>
          <w:lang w:val="el-GR"/>
        </w:rPr>
      </w:pPr>
      <w:r w:rsidRPr="00E24957">
        <w:rPr>
          <w:b/>
          <w:color w:val="000000"/>
          <w:lang w:val="el-GR"/>
        </w:rPr>
        <w:t xml:space="preserve">Υπηρεσίες πλατφόρμας παρακολούθησης του κόστους χρήσης όλων των ανωτέρω προσφερόμενων </w:t>
      </w:r>
      <w:proofErr w:type="spellStart"/>
      <w:r w:rsidRPr="00E24957">
        <w:rPr>
          <w:b/>
          <w:color w:val="000000"/>
          <w:lang w:val="el-GR"/>
        </w:rPr>
        <w:t>νεφο</w:t>
      </w:r>
      <w:r w:rsidRPr="00E24957">
        <w:rPr>
          <w:b/>
          <w:lang w:val="el-GR"/>
        </w:rPr>
        <w:t>ϋ</w:t>
      </w:r>
      <w:r w:rsidRPr="00E24957">
        <w:rPr>
          <w:b/>
          <w:color w:val="000000"/>
          <w:lang w:val="el-GR"/>
        </w:rPr>
        <w:t>πολογυστικών</w:t>
      </w:r>
      <w:proofErr w:type="spellEnd"/>
      <w:r w:rsidRPr="00E24957">
        <w:rPr>
          <w:b/>
          <w:color w:val="000000"/>
          <w:lang w:val="el-GR"/>
        </w:rPr>
        <w:t xml:space="preserve"> υπηρεσιών</w:t>
      </w:r>
      <w:r w:rsidRPr="00E24957">
        <w:rPr>
          <w:color w:val="000000"/>
          <w:lang w:val="el-GR"/>
        </w:rPr>
        <w:t xml:space="preserve"> με χρήση έτοιμων και εξειδικευμένων εργαλείων λογισμικού ενσωματωμένων στις κεντρικές υποδομές του Νέφους, με δυνατότητες διαβαθμισμένης πρόσβασης και ελέγχου δικαιωμάτων (</w:t>
      </w:r>
      <w:r w:rsidRPr="00E24957">
        <w:rPr>
          <w:color w:val="000000"/>
        </w:rPr>
        <w:t>role</w:t>
      </w:r>
      <w:r w:rsidRPr="00E24957">
        <w:rPr>
          <w:color w:val="000000"/>
          <w:lang w:val="el-GR"/>
        </w:rPr>
        <w:t>-</w:t>
      </w:r>
      <w:r w:rsidRPr="00E24957">
        <w:rPr>
          <w:color w:val="000000"/>
        </w:rPr>
        <w:t>based</w:t>
      </w:r>
      <w:r w:rsidRPr="00E24957">
        <w:rPr>
          <w:color w:val="000000"/>
          <w:lang w:val="el-GR"/>
        </w:rPr>
        <w:t xml:space="preserve"> </w:t>
      </w:r>
      <w:r w:rsidRPr="00E24957">
        <w:rPr>
          <w:color w:val="000000"/>
        </w:rPr>
        <w:t>security</w:t>
      </w:r>
      <w:r w:rsidRPr="00E24957">
        <w:rPr>
          <w:color w:val="000000"/>
          <w:lang w:val="el-GR"/>
        </w:rPr>
        <w:t>) 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69C35C01" w14:textId="6E625CB6" w:rsidR="005162E8" w:rsidRPr="00524DFC" w:rsidRDefault="005162E8" w:rsidP="003E46EC">
      <w:pPr>
        <w:pStyle w:val="aff"/>
        <w:numPr>
          <w:ilvl w:val="0"/>
          <w:numId w:val="51"/>
        </w:numPr>
        <w:pBdr>
          <w:top w:val="nil"/>
          <w:left w:val="nil"/>
          <w:bottom w:val="nil"/>
          <w:right w:val="nil"/>
          <w:between w:val="nil"/>
        </w:pBdr>
        <w:spacing w:before="60" w:after="0"/>
        <w:rPr>
          <w:color w:val="000000"/>
          <w:lang w:val="el-GR"/>
        </w:rPr>
      </w:pPr>
      <w:r w:rsidRPr="00524DFC">
        <w:rPr>
          <w:color w:val="000000"/>
          <w:lang w:val="el-GR"/>
        </w:rPr>
        <w:t xml:space="preserve">Ο ανάδοχος </w:t>
      </w:r>
      <w:r w:rsidR="00313D72" w:rsidRPr="00524DFC">
        <w:rPr>
          <w:color w:val="000000"/>
          <w:lang w:val="el-GR"/>
        </w:rPr>
        <w:t xml:space="preserve">θα προφέρει </w:t>
      </w:r>
      <w:r w:rsidR="00CD7366" w:rsidRPr="00524DFC">
        <w:rPr>
          <w:color w:val="000000"/>
          <w:lang w:val="el-GR"/>
        </w:rPr>
        <w:t>τις παρακάτω τηλεπικοινωνιακές διασυνδέσεις</w:t>
      </w:r>
      <w:r w:rsidR="0089716F" w:rsidRPr="00524DFC">
        <w:rPr>
          <w:color w:val="000000"/>
          <w:lang w:val="el-GR"/>
        </w:rPr>
        <w:t xml:space="preserve"> </w:t>
      </w:r>
      <w:r w:rsidR="005F5980" w:rsidRPr="00524DFC">
        <w:rPr>
          <w:color w:val="000000"/>
          <w:lang w:val="el-GR"/>
        </w:rPr>
        <w:t>:</w:t>
      </w:r>
    </w:p>
    <w:p w14:paraId="5EF1AD05" w14:textId="5D28896F" w:rsidR="005F5980" w:rsidRPr="00524DFC" w:rsidRDefault="005F5980" w:rsidP="00532379">
      <w:pPr>
        <w:pStyle w:val="aff"/>
        <w:numPr>
          <w:ilvl w:val="1"/>
          <w:numId w:val="51"/>
        </w:numPr>
        <w:pBdr>
          <w:top w:val="nil"/>
          <w:left w:val="nil"/>
          <w:bottom w:val="nil"/>
          <w:right w:val="nil"/>
          <w:between w:val="nil"/>
        </w:pBdr>
        <w:spacing w:before="60" w:after="0"/>
        <w:rPr>
          <w:color w:val="000000"/>
          <w:lang w:val="el-GR"/>
        </w:rPr>
      </w:pPr>
      <w:r w:rsidRPr="00524DFC">
        <w:rPr>
          <w:color w:val="000000"/>
          <w:lang w:val="el-GR"/>
        </w:rPr>
        <w:t xml:space="preserve">Τη διασύνδεση </w:t>
      </w:r>
      <w:r w:rsidR="00CF6906" w:rsidRPr="00524DFC">
        <w:rPr>
          <w:color w:val="000000"/>
          <w:lang w:val="el-GR"/>
        </w:rPr>
        <w:t xml:space="preserve">χωρητικότητας </w:t>
      </w:r>
      <w:r w:rsidRPr="00524DFC">
        <w:rPr>
          <w:color w:val="000000"/>
          <w:lang w:val="el-GR"/>
        </w:rPr>
        <w:t>2</w:t>
      </w:r>
      <w:r w:rsidRPr="00524DFC">
        <w:rPr>
          <w:color w:val="000000"/>
          <w:lang w:val="en-US"/>
        </w:rPr>
        <w:t>GB</w:t>
      </w:r>
      <w:r w:rsidRPr="00524DFC">
        <w:rPr>
          <w:color w:val="000000"/>
          <w:lang w:val="el-GR"/>
        </w:rPr>
        <w:t>/</w:t>
      </w:r>
      <w:r w:rsidRPr="00524DFC">
        <w:rPr>
          <w:color w:val="000000"/>
          <w:lang w:val="en-US"/>
        </w:rPr>
        <w:t>s</w:t>
      </w:r>
      <w:r w:rsidRPr="00524DFC">
        <w:rPr>
          <w:color w:val="000000"/>
          <w:lang w:val="el-GR"/>
        </w:rPr>
        <w:t xml:space="preserve"> του κέντρου δεδομένων της ΓΓΠΣ που βρίσκεται στην οδό Χανδρή 1 και Θεσσαλονίκης στο Μοσχάτο με </w:t>
      </w:r>
      <w:r w:rsidR="00CF6906" w:rsidRPr="00524DFC">
        <w:rPr>
          <w:color w:val="000000"/>
          <w:lang w:val="el-GR"/>
        </w:rPr>
        <w:t xml:space="preserve">ένα </w:t>
      </w:r>
      <w:r w:rsidR="00A96C62" w:rsidRPr="00524DFC">
        <w:rPr>
          <w:color w:val="000000"/>
          <w:lang w:val="el-GR"/>
        </w:rPr>
        <w:t xml:space="preserve">από τα </w:t>
      </w:r>
      <w:r w:rsidRPr="00524DFC">
        <w:rPr>
          <w:color w:val="000000"/>
          <w:lang w:val="el-GR"/>
        </w:rPr>
        <w:t>κέντρ</w:t>
      </w:r>
      <w:r w:rsidR="00A96C62" w:rsidRPr="00524DFC">
        <w:rPr>
          <w:color w:val="000000"/>
          <w:lang w:val="el-GR"/>
        </w:rPr>
        <w:t>α</w:t>
      </w:r>
      <w:r w:rsidRPr="00524DFC">
        <w:rPr>
          <w:color w:val="000000"/>
          <w:lang w:val="el-GR"/>
        </w:rPr>
        <w:t xml:space="preserve"> δεδομένων του </w:t>
      </w:r>
      <w:proofErr w:type="spellStart"/>
      <w:r w:rsidRPr="00524DFC">
        <w:rPr>
          <w:color w:val="000000"/>
          <w:lang w:val="el-GR"/>
        </w:rPr>
        <w:t>Παρόχου</w:t>
      </w:r>
      <w:proofErr w:type="spellEnd"/>
      <w:r w:rsidRPr="00524DFC">
        <w:rPr>
          <w:color w:val="000000"/>
          <w:lang w:val="el-GR"/>
        </w:rPr>
        <w:t xml:space="preserve"> Προϊόντων &amp; Υπηρεσιών Δημόσιας </w:t>
      </w:r>
      <w:proofErr w:type="spellStart"/>
      <w:r w:rsidRPr="00524DFC">
        <w:rPr>
          <w:color w:val="000000"/>
          <w:lang w:val="el-GR"/>
        </w:rPr>
        <w:t>Νεφοϋπολογιστικής</w:t>
      </w:r>
      <w:proofErr w:type="spellEnd"/>
      <w:r w:rsidRPr="00524DFC">
        <w:rPr>
          <w:color w:val="000000"/>
          <w:lang w:val="el-GR"/>
        </w:rPr>
        <w:t xml:space="preserve"> Υποδομής</w:t>
      </w:r>
      <w:r w:rsidR="00CF6906" w:rsidRPr="00524DFC">
        <w:rPr>
          <w:color w:val="000000"/>
          <w:lang w:val="el-GR"/>
        </w:rPr>
        <w:t>.</w:t>
      </w:r>
    </w:p>
    <w:p w14:paraId="7347C4DE" w14:textId="772D4548" w:rsidR="005F5980" w:rsidRPr="00524DFC" w:rsidRDefault="005F5980" w:rsidP="00234806">
      <w:pPr>
        <w:pStyle w:val="aff"/>
        <w:numPr>
          <w:ilvl w:val="1"/>
          <w:numId w:val="51"/>
        </w:numPr>
        <w:pBdr>
          <w:top w:val="nil"/>
          <w:left w:val="nil"/>
          <w:bottom w:val="nil"/>
          <w:right w:val="nil"/>
          <w:between w:val="nil"/>
        </w:pBdr>
        <w:spacing w:before="60" w:after="0"/>
        <w:rPr>
          <w:color w:val="000000"/>
          <w:lang w:val="el-GR"/>
        </w:rPr>
      </w:pPr>
      <w:r w:rsidRPr="00524DFC">
        <w:rPr>
          <w:color w:val="000000"/>
          <w:lang w:val="el-GR"/>
        </w:rPr>
        <w:t xml:space="preserve">Τη διασύνδεση </w:t>
      </w:r>
      <w:r w:rsidR="00CF6906" w:rsidRPr="00524DFC">
        <w:rPr>
          <w:color w:val="000000"/>
          <w:lang w:val="el-GR"/>
        </w:rPr>
        <w:t xml:space="preserve">χωρητικότητας </w:t>
      </w:r>
      <w:r w:rsidRPr="00524DFC">
        <w:rPr>
          <w:color w:val="000000"/>
          <w:lang w:val="el-GR"/>
        </w:rPr>
        <w:t>2</w:t>
      </w:r>
      <w:r w:rsidRPr="00524DFC">
        <w:rPr>
          <w:color w:val="000000"/>
          <w:lang w:val="en-US"/>
        </w:rPr>
        <w:t>GB</w:t>
      </w:r>
      <w:r w:rsidRPr="00524DFC">
        <w:rPr>
          <w:color w:val="000000"/>
          <w:lang w:val="el-GR"/>
        </w:rPr>
        <w:t>/</w:t>
      </w:r>
      <w:r w:rsidRPr="00524DFC">
        <w:rPr>
          <w:color w:val="000000"/>
          <w:lang w:val="en-US"/>
        </w:rPr>
        <w:t>s</w:t>
      </w:r>
      <w:r w:rsidRPr="00524DFC">
        <w:rPr>
          <w:color w:val="000000"/>
          <w:lang w:val="el-GR"/>
        </w:rPr>
        <w:t xml:space="preserve"> του κέντρου δεδομένων της ΗΔΙΚΑ που βρίσκεται στην οδό Λυκούργου 10 Αθήνα, </w:t>
      </w:r>
      <w:r w:rsidR="00A96C62" w:rsidRPr="00524DFC">
        <w:rPr>
          <w:color w:val="000000"/>
          <w:lang w:val="el-GR"/>
        </w:rPr>
        <w:t xml:space="preserve">με ένα από τα κέντρα δεδομένων </w:t>
      </w:r>
      <w:r w:rsidRPr="00524DFC">
        <w:rPr>
          <w:color w:val="000000"/>
          <w:lang w:val="el-GR"/>
        </w:rPr>
        <w:t xml:space="preserve">του </w:t>
      </w:r>
      <w:proofErr w:type="spellStart"/>
      <w:r w:rsidRPr="00524DFC">
        <w:rPr>
          <w:color w:val="000000"/>
          <w:lang w:val="el-GR"/>
        </w:rPr>
        <w:t>Παρόχου</w:t>
      </w:r>
      <w:proofErr w:type="spellEnd"/>
      <w:r w:rsidRPr="00524DFC">
        <w:rPr>
          <w:color w:val="000000"/>
          <w:lang w:val="el-GR"/>
        </w:rPr>
        <w:t xml:space="preserve"> Προϊόντων &amp; Υπηρεσιών Δημόσιας </w:t>
      </w:r>
      <w:proofErr w:type="spellStart"/>
      <w:r w:rsidRPr="00524DFC">
        <w:rPr>
          <w:color w:val="000000"/>
          <w:lang w:val="el-GR"/>
        </w:rPr>
        <w:t>Νεφοϋπολογιστικής</w:t>
      </w:r>
      <w:proofErr w:type="spellEnd"/>
      <w:r w:rsidRPr="00524DFC">
        <w:rPr>
          <w:color w:val="000000"/>
          <w:lang w:val="el-GR"/>
        </w:rPr>
        <w:t xml:space="preserve"> Υποδομής</w:t>
      </w:r>
      <w:r w:rsidR="00CF6906" w:rsidRPr="00524DFC">
        <w:rPr>
          <w:color w:val="000000"/>
          <w:lang w:val="el-GR"/>
        </w:rPr>
        <w:t>.</w:t>
      </w:r>
    </w:p>
    <w:p w14:paraId="12F36730" w14:textId="76072154" w:rsidR="00FF00E3" w:rsidRDefault="001E76E9" w:rsidP="00234806">
      <w:pPr>
        <w:pBdr>
          <w:top w:val="nil"/>
          <w:left w:val="nil"/>
          <w:bottom w:val="nil"/>
          <w:right w:val="nil"/>
          <w:between w:val="nil"/>
        </w:pBdr>
        <w:spacing w:before="60" w:after="0"/>
        <w:ind w:left="720"/>
        <w:rPr>
          <w:color w:val="000000"/>
          <w:lang w:val="el-GR"/>
        </w:rPr>
      </w:pPr>
      <w:r w:rsidRPr="00524DFC">
        <w:rPr>
          <w:b/>
          <w:bCs/>
          <w:color w:val="000000"/>
          <w:lang w:val="el-GR"/>
        </w:rPr>
        <w:t xml:space="preserve">Το τηλεπικοινωνιακό </w:t>
      </w:r>
      <w:r w:rsidR="00675934" w:rsidRPr="00524DFC">
        <w:rPr>
          <w:b/>
          <w:bCs/>
          <w:color w:val="000000"/>
          <w:lang w:val="el-GR"/>
        </w:rPr>
        <w:t>κόστος των ανωτέρω γραμμών διασύνδεσης καθώς και του απαιτούμενου τερματικού εξοπλισμού θα είναι μέρος του δικαιώματος προαίρεσης αύξησης του φυσικού αντικειμένου</w:t>
      </w:r>
      <w:r w:rsidR="00675934" w:rsidRPr="00524DFC">
        <w:rPr>
          <w:color w:val="000000"/>
          <w:lang w:val="el-GR"/>
        </w:rPr>
        <w:t>.</w:t>
      </w:r>
    </w:p>
    <w:p w14:paraId="4AF98090" w14:textId="4B0B7E26" w:rsidR="005162E8" w:rsidRPr="007A6B2A" w:rsidRDefault="005162E8" w:rsidP="005162E8">
      <w:pPr>
        <w:pBdr>
          <w:top w:val="nil"/>
          <w:left w:val="nil"/>
          <w:bottom w:val="nil"/>
          <w:right w:val="nil"/>
          <w:between w:val="nil"/>
        </w:pBdr>
        <w:spacing w:before="60" w:after="0"/>
        <w:rPr>
          <w:color w:val="000000"/>
          <w:lang w:val="el-GR"/>
        </w:rPr>
      </w:pPr>
      <w:r w:rsidRPr="00E24957">
        <w:rPr>
          <w:color w:val="000000"/>
          <w:lang w:val="el-GR"/>
        </w:rPr>
        <w:t>Για όλα τα ανωτέρω υπολογιστικά στοιχεία θα υπάρχει</w:t>
      </w:r>
      <w:r w:rsidRPr="007A6B2A">
        <w:rPr>
          <w:color w:val="000000"/>
          <w:lang w:val="el-GR"/>
        </w:rPr>
        <w:t xml:space="preserve"> ένα σύνολο εξειδικευμένων εργαλείων διαχείρισης το οποίο θα διατίθεται από τον </w:t>
      </w:r>
      <w:proofErr w:type="spellStart"/>
      <w:r w:rsidRPr="007A6B2A">
        <w:rPr>
          <w:color w:val="000000"/>
          <w:lang w:val="el-GR"/>
        </w:rPr>
        <w:t>πάροχο</w:t>
      </w:r>
      <w:proofErr w:type="spellEnd"/>
      <w:r w:rsidRPr="007A6B2A">
        <w:rPr>
          <w:color w:val="000000"/>
          <w:lang w:val="el-GR"/>
        </w:rPr>
        <w:t xml:space="preserve"> των </w:t>
      </w:r>
      <w:proofErr w:type="spellStart"/>
      <w:r w:rsidRPr="007A6B2A">
        <w:rPr>
          <w:color w:val="000000"/>
          <w:lang w:val="el-GR"/>
        </w:rPr>
        <w:t>νεφο</w:t>
      </w:r>
      <w:r w:rsidRPr="007A6B2A">
        <w:rPr>
          <w:lang w:val="el-GR"/>
        </w:rPr>
        <w:t>ϋ</w:t>
      </w:r>
      <w:r w:rsidRPr="007A6B2A">
        <w:rPr>
          <w:color w:val="000000"/>
          <w:lang w:val="el-GR"/>
        </w:rPr>
        <w:t>πολογιστικών</w:t>
      </w:r>
      <w:proofErr w:type="spellEnd"/>
      <w:r w:rsidRPr="007A6B2A">
        <w:rPr>
          <w:color w:val="000000"/>
          <w:lang w:val="el-GR"/>
        </w:rPr>
        <w:t xml:space="preserve"> υποδομών και υπηρεσιών (π.χ. ένα </w:t>
      </w:r>
      <w:r>
        <w:rPr>
          <w:color w:val="000000"/>
        </w:rPr>
        <w:t>Web</w:t>
      </w:r>
      <w:r w:rsidRPr="007A6B2A">
        <w:rPr>
          <w:color w:val="000000"/>
          <w:lang w:val="el-GR"/>
        </w:rPr>
        <w:t xml:space="preserve"> </w:t>
      </w:r>
      <w:r>
        <w:rPr>
          <w:color w:val="000000"/>
        </w:rPr>
        <w:t>Portal</w:t>
      </w:r>
      <w:r w:rsidRPr="007A6B2A">
        <w:rPr>
          <w:color w:val="000000"/>
          <w:lang w:val="el-GR"/>
        </w:rPr>
        <w:t xml:space="preserve"> διαχείρισης καθώς και συμπληρωματικό </w:t>
      </w:r>
      <w:r>
        <w:rPr>
          <w:color w:val="000000"/>
        </w:rPr>
        <w:t>Scripting</w:t>
      </w:r>
      <w:r w:rsidRPr="007A6B2A">
        <w:rPr>
          <w:color w:val="000000"/>
          <w:lang w:val="el-GR"/>
        </w:rPr>
        <w:t xml:space="preserve"> </w:t>
      </w:r>
      <w:r>
        <w:rPr>
          <w:color w:val="000000"/>
        </w:rPr>
        <w:t>Language</w:t>
      </w:r>
      <w:r w:rsidRPr="007A6B2A">
        <w:rPr>
          <w:color w:val="000000"/>
          <w:lang w:val="el-GR"/>
        </w:rPr>
        <w:t xml:space="preserve"> </w:t>
      </w:r>
      <w:r>
        <w:rPr>
          <w:color w:val="000000"/>
        </w:rPr>
        <w:t>module</w:t>
      </w:r>
      <w:r w:rsidRPr="007A6B2A">
        <w:rPr>
          <w:color w:val="000000"/>
          <w:lang w:val="el-GR"/>
        </w:rPr>
        <w:t xml:space="preserve">). Επιπλέον, θα υπάρχει κεντρικό εργαλείο παρακολούθησης και ελέγχου όλων των υποδομών και υπηρεσιών που </w:t>
      </w:r>
      <w:r w:rsidRPr="007A6B2A">
        <w:rPr>
          <w:color w:val="000000"/>
          <w:lang w:val="el-GR"/>
        </w:rPr>
        <w:lastRenderedPageBreak/>
        <w:t xml:space="preserve">αφορούν </w:t>
      </w:r>
      <w:r>
        <w:rPr>
          <w:color w:val="000000"/>
          <w:lang w:val="el-GR"/>
        </w:rPr>
        <w:t>το έργο</w:t>
      </w:r>
      <w:r w:rsidRPr="007A6B2A">
        <w:rPr>
          <w:color w:val="000000"/>
          <w:lang w:val="el-GR"/>
        </w:rPr>
        <w:t xml:space="preserve">, με δυνατότητα ελεγχόμενης και διαβαθμισμένης πρόσβασης σε χρήστες ή/και ομάδες χρηστών.  </w:t>
      </w:r>
    </w:p>
    <w:p w14:paraId="60C6005B" w14:textId="77777777" w:rsidR="005162E8" w:rsidRPr="007A6B2A" w:rsidRDefault="005162E8" w:rsidP="005162E8">
      <w:pPr>
        <w:pBdr>
          <w:top w:val="nil"/>
          <w:left w:val="nil"/>
          <w:bottom w:val="nil"/>
          <w:right w:val="nil"/>
          <w:between w:val="nil"/>
        </w:pBdr>
        <w:spacing w:before="60" w:after="0"/>
        <w:rPr>
          <w:color w:val="000000"/>
          <w:u w:val="single"/>
          <w:lang w:val="el-GR"/>
        </w:rPr>
      </w:pPr>
    </w:p>
    <w:p w14:paraId="2708A06A" w14:textId="77777777" w:rsidR="005162E8" w:rsidRPr="007A6B2A" w:rsidRDefault="005162E8" w:rsidP="005162E8">
      <w:pPr>
        <w:pBdr>
          <w:top w:val="nil"/>
          <w:left w:val="nil"/>
          <w:bottom w:val="nil"/>
          <w:right w:val="nil"/>
          <w:between w:val="nil"/>
        </w:pBdr>
        <w:spacing w:before="60" w:after="0"/>
        <w:rPr>
          <w:color w:val="000000"/>
          <w:lang w:val="el-GR"/>
        </w:rPr>
      </w:pPr>
      <w:r w:rsidRPr="007A6B2A">
        <w:rPr>
          <w:color w:val="000000"/>
          <w:lang w:val="el-GR"/>
        </w:rPr>
        <w:t xml:space="preserve">Η Γ.Γ.Π.Σ.Δ.Δ. </w:t>
      </w:r>
      <w:r>
        <w:rPr>
          <w:color w:val="000000"/>
          <w:lang w:val="el-GR"/>
        </w:rPr>
        <w:t xml:space="preserve">και η ΗΔΙΚΑ </w:t>
      </w:r>
      <w:r w:rsidRPr="007A6B2A">
        <w:rPr>
          <w:color w:val="000000"/>
          <w:lang w:val="el-GR"/>
        </w:rPr>
        <w:t>στοχεύ</w:t>
      </w:r>
      <w:r>
        <w:rPr>
          <w:color w:val="000000"/>
          <w:lang w:val="el-GR"/>
        </w:rPr>
        <w:t>ουν</w:t>
      </w:r>
      <w:r w:rsidRPr="007A6B2A">
        <w:rPr>
          <w:color w:val="000000"/>
          <w:lang w:val="el-GR"/>
        </w:rPr>
        <w:t xml:space="preserve"> στην υλοποίηση όλων των νέων ψηφιακών συστημάτων αλλά και ταυτόχρονα στη σταδιακή </w:t>
      </w:r>
      <w:proofErr w:type="spellStart"/>
      <w:r w:rsidRPr="007A6B2A">
        <w:rPr>
          <w:color w:val="000000"/>
          <w:lang w:val="el-GR"/>
        </w:rPr>
        <w:t>επικαιροποίηση</w:t>
      </w:r>
      <w:proofErr w:type="spellEnd"/>
      <w:r w:rsidRPr="007A6B2A">
        <w:rPr>
          <w:color w:val="000000"/>
          <w:lang w:val="el-GR"/>
        </w:rPr>
        <w:t xml:space="preserve"> και αναβάθμιση των υπαρχόντων, ώστε να εναρμονιστούν ως προς τις αρχιτεκτονικές αρχές σχεδιασμού τους και να ακολουθούν </w:t>
      </w:r>
      <w:r>
        <w:rPr>
          <w:color w:val="000000"/>
        </w:rPr>
        <w:t>Cloud</w:t>
      </w:r>
      <w:r w:rsidRPr="007A6B2A">
        <w:rPr>
          <w:color w:val="000000"/>
          <w:lang w:val="el-GR"/>
        </w:rPr>
        <w:t xml:space="preserve"> </w:t>
      </w:r>
      <w:r>
        <w:rPr>
          <w:color w:val="000000"/>
        </w:rPr>
        <w:t>Native</w:t>
      </w:r>
      <w:r w:rsidRPr="007A6B2A">
        <w:rPr>
          <w:color w:val="000000"/>
          <w:lang w:val="el-GR"/>
        </w:rPr>
        <w:t xml:space="preserve"> σχεδιαστικές αρχιτεκτονικές υλοποιήσεις. Συνέπεια των ανωτέρω θα είναι η επίτευξη μεγάλου εύρους οικονομιών κλίμακας καθώς και η εκμετάλλευση καινοτομιών στον τομέα της αποθήκευσης δεδομένων και των αυτοματισμών διαδικασιών και υπηρεσιών κατά τη διαδικασία υλοποίησης, ανάπτυξης (</w:t>
      </w:r>
      <w:r>
        <w:rPr>
          <w:color w:val="000000"/>
        </w:rPr>
        <w:t>deployment</w:t>
      </w:r>
      <w:r w:rsidRPr="007A6B2A">
        <w:rPr>
          <w:color w:val="000000"/>
          <w:lang w:val="el-GR"/>
        </w:rPr>
        <w:t xml:space="preserve">) αλλά και λειτουργίας τους. Η μετάβαση από την παραδοσιακή ανάπτυξη ενός </w:t>
      </w:r>
      <w:r>
        <w:rPr>
          <w:color w:val="000000"/>
        </w:rPr>
        <w:t>On</w:t>
      </w:r>
      <w:r w:rsidRPr="007A6B2A">
        <w:rPr>
          <w:color w:val="000000"/>
          <w:lang w:val="el-GR"/>
        </w:rPr>
        <w:t>-</w:t>
      </w:r>
      <w:r>
        <w:rPr>
          <w:color w:val="000000"/>
        </w:rPr>
        <w:t>premise</w:t>
      </w:r>
      <w:r w:rsidRPr="007A6B2A">
        <w:rPr>
          <w:color w:val="000000"/>
          <w:lang w:val="el-GR"/>
        </w:rPr>
        <w:t xml:space="preserve"> μοντέλου λειτουργίας ενός Πληροφοριακού Συστήματος στη σύγχρονη ψηφιακή δομή μιας αρχιτεκτονικής Νέφους με τα πλεονεκτήματα που έχουν παρουσιαστεί παραπάνω, ακολουθεί διάφορα επίπεδα «ωρίμανσης» και στάδια μετάβασης, κάθε ένα από τα οποία προσθέτει και περαιτέρω υπηρεσίες και σύγχρονα χαρακτηριστικά στο νέο Πληροφοριακό Οικοσύστημα, καθιστώντας το ταυτόχρονα περισσότερο ώριμο και άμεσο στην ανταπόκρισή του στις δυναμικά μεταβαλλόμενες συνθήκες της Ψηφιακής Εποχής.</w:t>
      </w:r>
    </w:p>
    <w:p w14:paraId="10FED7EE" w14:textId="045147D4" w:rsidR="005162E8" w:rsidRDefault="005162E8" w:rsidP="005162E8">
      <w:pPr>
        <w:pBdr>
          <w:top w:val="nil"/>
          <w:left w:val="nil"/>
          <w:bottom w:val="nil"/>
          <w:right w:val="nil"/>
          <w:between w:val="nil"/>
        </w:pBdr>
        <w:spacing w:before="60" w:after="0"/>
        <w:rPr>
          <w:color w:val="000000"/>
          <w:lang w:val="el-GR"/>
        </w:rPr>
      </w:pPr>
      <w:r w:rsidRPr="007A6B2A">
        <w:rPr>
          <w:color w:val="000000"/>
          <w:lang w:val="el-GR"/>
        </w:rPr>
        <w:t>Ο Ανάδοχος θα πρέπει να περιγράψει τα δομικά στοιχεία, τις υπηρεσίες και τα λογισμικά (ως υπηρεσία) που θα υλοποιηθούν και φιλοξενηθούν στο περιβάλλον δημοσίου υπολογιστικού νέφους.</w:t>
      </w:r>
    </w:p>
    <w:p w14:paraId="3D3D3422" w14:textId="77777777" w:rsidR="007E01C4" w:rsidRDefault="007E01C4" w:rsidP="005162E8">
      <w:pPr>
        <w:pBdr>
          <w:top w:val="nil"/>
          <w:left w:val="nil"/>
          <w:bottom w:val="nil"/>
          <w:right w:val="nil"/>
          <w:between w:val="nil"/>
        </w:pBdr>
        <w:spacing w:before="60" w:after="0"/>
        <w:rPr>
          <w:color w:val="000000"/>
          <w:lang w:val="el-GR"/>
        </w:rPr>
      </w:pPr>
    </w:p>
    <w:p w14:paraId="0AE51808" w14:textId="77777777" w:rsidR="00CE7EB5" w:rsidRPr="00DF11B9" w:rsidRDefault="00CE7EB5" w:rsidP="00234806">
      <w:pPr>
        <w:pStyle w:val="3"/>
        <w:numPr>
          <w:ilvl w:val="1"/>
          <w:numId w:val="81"/>
        </w:numPr>
        <w:rPr>
          <w:rFonts w:eastAsia="Tahoma"/>
          <w:lang w:val="el-GR"/>
        </w:rPr>
      </w:pPr>
      <w:bookmarkStart w:id="300" w:name="_Ref80474057"/>
      <w:bookmarkStart w:id="301" w:name="_Toc112836375"/>
      <w:r w:rsidRPr="00CE7EB5">
        <w:rPr>
          <w:rFonts w:eastAsia="Tahoma"/>
          <w:lang w:val="el-GR"/>
        </w:rPr>
        <w:t xml:space="preserve">Προμήθεια </w:t>
      </w:r>
      <w:proofErr w:type="spellStart"/>
      <w:r w:rsidRPr="00CE7EB5">
        <w:rPr>
          <w:rFonts w:eastAsia="Tahoma"/>
          <w:lang w:val="el-GR"/>
        </w:rPr>
        <w:t>Hyper-Converged</w:t>
      </w:r>
      <w:proofErr w:type="spellEnd"/>
      <w:r w:rsidRPr="00CE7EB5">
        <w:rPr>
          <w:rFonts w:eastAsia="Tahoma"/>
          <w:lang w:val="el-GR"/>
        </w:rPr>
        <w:t xml:space="preserve"> Τοπικής Υποδομής με επέκταση στο υπολογιστικό νέφος</w:t>
      </w:r>
      <w:bookmarkEnd w:id="300"/>
      <w:bookmarkEnd w:id="301"/>
      <w:r w:rsidRPr="00CE7EB5">
        <w:rPr>
          <w:rFonts w:eastAsia="Tahoma"/>
          <w:lang w:val="el-GR"/>
        </w:rPr>
        <w:t xml:space="preserve"> </w:t>
      </w:r>
    </w:p>
    <w:p w14:paraId="11D7A25B" w14:textId="0BE300D8" w:rsidR="00CE7EB5" w:rsidRDefault="00CE7EB5" w:rsidP="00CE7EB5">
      <w:pPr>
        <w:rPr>
          <w:rFonts w:cs="Times New Roman"/>
          <w:szCs w:val="26"/>
          <w:lang w:val="el-GR"/>
        </w:rPr>
      </w:pPr>
      <w:r>
        <w:rPr>
          <w:rFonts w:cs="Times New Roman"/>
          <w:szCs w:val="26"/>
          <w:lang w:val="el-GR"/>
        </w:rPr>
        <w:t xml:space="preserve">Για την υλοποίηση του υβριδικού νέφους ώστε να είναι δυνατή η αποθήκευση και η εξυπηρέτηση εφαρμογών </w:t>
      </w:r>
      <w:r>
        <w:rPr>
          <w:rFonts w:cs="Times New Roman"/>
          <w:szCs w:val="26"/>
        </w:rPr>
        <w:t>on</w:t>
      </w:r>
      <w:r w:rsidRPr="00CE14C0">
        <w:rPr>
          <w:rFonts w:cs="Times New Roman"/>
          <w:szCs w:val="26"/>
          <w:lang w:val="el-GR"/>
        </w:rPr>
        <w:t>-</w:t>
      </w:r>
      <w:r>
        <w:rPr>
          <w:rFonts w:cs="Times New Roman"/>
          <w:szCs w:val="26"/>
        </w:rPr>
        <w:t>site</w:t>
      </w:r>
      <w:r w:rsidRPr="00CE14C0">
        <w:rPr>
          <w:rFonts w:cs="Times New Roman"/>
          <w:szCs w:val="26"/>
          <w:lang w:val="el-GR"/>
        </w:rPr>
        <w:t xml:space="preserve"> </w:t>
      </w:r>
      <w:r w:rsidRPr="00FD18C3">
        <w:rPr>
          <w:rFonts w:cs="Times New Roman"/>
          <w:szCs w:val="26"/>
          <w:lang w:val="el-GR"/>
        </w:rPr>
        <w:t xml:space="preserve">θα γίνει προμήθεια 2 </w:t>
      </w:r>
      <w:r w:rsidRPr="00FD18C3">
        <w:rPr>
          <w:rFonts w:cs="Times New Roman"/>
          <w:szCs w:val="26"/>
        </w:rPr>
        <w:t>cluster</w:t>
      </w:r>
      <w:r w:rsidRPr="00CE14C0">
        <w:rPr>
          <w:rFonts w:cs="Times New Roman"/>
          <w:szCs w:val="26"/>
          <w:lang w:val="el-GR"/>
        </w:rPr>
        <w:t xml:space="preserve"> </w:t>
      </w:r>
      <w:r w:rsidRPr="00FD18C3">
        <w:rPr>
          <w:rFonts w:cs="Times New Roman"/>
          <w:szCs w:val="26"/>
        </w:rPr>
        <w:t>Hyper</w:t>
      </w:r>
      <w:r w:rsidRPr="00CE14C0">
        <w:rPr>
          <w:rFonts w:cs="Times New Roman"/>
          <w:szCs w:val="26"/>
          <w:lang w:val="el-GR"/>
        </w:rPr>
        <w:t>-</w:t>
      </w:r>
      <w:r w:rsidRPr="00FD18C3">
        <w:rPr>
          <w:rFonts w:cs="Times New Roman"/>
          <w:szCs w:val="26"/>
        </w:rPr>
        <w:t>Converged</w:t>
      </w:r>
      <w:r w:rsidRPr="00CE14C0">
        <w:rPr>
          <w:rFonts w:cs="Times New Roman"/>
          <w:szCs w:val="26"/>
          <w:lang w:val="el-GR"/>
        </w:rPr>
        <w:t xml:space="preserve"> Τοπικής Υποδομής με επέκταση στο υπολογιστικό νέφος</w:t>
      </w:r>
      <w:r w:rsidR="00AC4A5D">
        <w:rPr>
          <w:rFonts w:cs="Times New Roman"/>
          <w:szCs w:val="26"/>
          <w:lang w:val="el-GR"/>
        </w:rPr>
        <w:t>.</w:t>
      </w:r>
      <w:r>
        <w:rPr>
          <w:rFonts w:cs="Times New Roman"/>
          <w:szCs w:val="26"/>
          <w:lang w:val="el-GR"/>
        </w:rPr>
        <w:t xml:space="preserve"> </w:t>
      </w:r>
    </w:p>
    <w:p w14:paraId="187C406C" w14:textId="46CF383F" w:rsidR="00CE7EB5" w:rsidRDefault="00CE7EB5" w:rsidP="00CE7EB5">
      <w:pPr>
        <w:rPr>
          <w:rFonts w:cs="Times New Roman"/>
          <w:szCs w:val="26"/>
          <w:lang w:val="el-GR"/>
        </w:rPr>
      </w:pPr>
      <w:r>
        <w:rPr>
          <w:rFonts w:cs="Times New Roman"/>
          <w:szCs w:val="26"/>
          <w:lang w:val="el-GR"/>
        </w:rPr>
        <w:t>Οι λόγοι της προμήθει</w:t>
      </w:r>
      <w:r w:rsidR="00FA7A61">
        <w:rPr>
          <w:rFonts w:cs="Times New Roman"/>
          <w:szCs w:val="26"/>
          <w:lang w:val="el-GR"/>
        </w:rPr>
        <w:t>α</w:t>
      </w:r>
      <w:r>
        <w:rPr>
          <w:rFonts w:cs="Times New Roman"/>
          <w:szCs w:val="26"/>
          <w:lang w:val="el-GR"/>
        </w:rPr>
        <w:t xml:space="preserve">ς των 2 </w:t>
      </w:r>
      <w:r>
        <w:rPr>
          <w:rFonts w:cs="Times New Roman"/>
          <w:szCs w:val="26"/>
        </w:rPr>
        <w:t>cluster</w:t>
      </w:r>
      <w:r w:rsidRPr="00CE14C0">
        <w:rPr>
          <w:rFonts w:cs="Times New Roman"/>
          <w:szCs w:val="26"/>
          <w:lang w:val="el-GR"/>
        </w:rPr>
        <w:t xml:space="preserve"> </w:t>
      </w:r>
      <w:r>
        <w:rPr>
          <w:rFonts w:cs="Times New Roman"/>
          <w:szCs w:val="26"/>
          <w:lang w:val="el-GR"/>
        </w:rPr>
        <w:t>είναι για να ικανοποιηθούν τεχνολογικές ή κανονιστικές απαιτήσεις. Συγκεκριμένα όταν:</w:t>
      </w:r>
    </w:p>
    <w:p w14:paraId="71C02E06" w14:textId="77777777" w:rsidR="00CE7EB5" w:rsidRPr="00CE14C0" w:rsidRDefault="00CE7EB5" w:rsidP="003E46EC">
      <w:pPr>
        <w:pStyle w:val="aff"/>
        <w:numPr>
          <w:ilvl w:val="0"/>
          <w:numId w:val="74"/>
        </w:numPr>
        <w:rPr>
          <w:rFonts w:cs="Times New Roman"/>
          <w:szCs w:val="26"/>
          <w:lang w:val="el-GR"/>
        </w:rPr>
      </w:pPr>
      <w:r>
        <w:rPr>
          <w:rFonts w:cs="Times New Roman"/>
          <w:szCs w:val="26"/>
          <w:lang w:val="el-GR"/>
        </w:rPr>
        <w:t xml:space="preserve">Είτε υπάρχει τεχνική απαίτηση για </w:t>
      </w:r>
      <w:r w:rsidRPr="00FD18C3">
        <w:rPr>
          <w:rFonts w:cs="Times New Roman"/>
          <w:szCs w:val="26"/>
          <w:lang w:val="el-GR"/>
        </w:rPr>
        <w:t xml:space="preserve">πολύ μικρό </w:t>
      </w:r>
      <w:r w:rsidRPr="00FD18C3">
        <w:rPr>
          <w:rFonts w:cs="Times New Roman"/>
          <w:szCs w:val="26"/>
        </w:rPr>
        <w:t>latency</w:t>
      </w:r>
      <w:r>
        <w:rPr>
          <w:rFonts w:cs="Times New Roman"/>
          <w:szCs w:val="26"/>
          <w:lang w:val="el-GR"/>
        </w:rPr>
        <w:t xml:space="preserve"> (δηλαδή πολύ γρήγορη ανταπόκριση των εφαρμογών)</w:t>
      </w:r>
      <w:r w:rsidRPr="00FD18C3">
        <w:rPr>
          <w:rFonts w:cs="Times New Roman"/>
          <w:szCs w:val="26"/>
          <w:lang w:val="el-GR"/>
        </w:rPr>
        <w:t xml:space="preserve"> ή </w:t>
      </w:r>
    </w:p>
    <w:p w14:paraId="74B27E42" w14:textId="77777777" w:rsidR="00CE7EB5" w:rsidRPr="00CE14C0" w:rsidRDefault="00CE7EB5" w:rsidP="003E46EC">
      <w:pPr>
        <w:pStyle w:val="aff"/>
        <w:numPr>
          <w:ilvl w:val="0"/>
          <w:numId w:val="74"/>
        </w:numPr>
        <w:rPr>
          <w:rFonts w:cs="Times New Roman"/>
          <w:szCs w:val="26"/>
          <w:lang w:val="el-GR"/>
        </w:rPr>
      </w:pPr>
      <w:r>
        <w:rPr>
          <w:rFonts w:cs="Times New Roman"/>
          <w:szCs w:val="26"/>
          <w:lang w:val="el-GR"/>
        </w:rPr>
        <w:t xml:space="preserve">Είτε </w:t>
      </w:r>
      <w:r w:rsidRPr="00FD18C3">
        <w:rPr>
          <w:rFonts w:cs="Times New Roman"/>
          <w:szCs w:val="26"/>
          <w:lang w:val="el-GR"/>
        </w:rPr>
        <w:t>απαιτείται από κανονιστικούς λόγους,</w:t>
      </w:r>
      <w:r w:rsidRPr="00CE14C0">
        <w:rPr>
          <w:rFonts w:cs="Times New Roman"/>
          <w:szCs w:val="26"/>
          <w:lang w:val="el-GR"/>
        </w:rPr>
        <w:t>.</w:t>
      </w:r>
    </w:p>
    <w:p w14:paraId="7EA2A155" w14:textId="77777777" w:rsidR="00CE7EB5" w:rsidRDefault="00CE7EB5" w:rsidP="00CE7EB5">
      <w:pPr>
        <w:rPr>
          <w:rFonts w:cs="Times New Roman"/>
          <w:szCs w:val="26"/>
          <w:lang w:val="el-GR"/>
        </w:rPr>
      </w:pPr>
      <w:r>
        <w:rPr>
          <w:rFonts w:cs="Times New Roman"/>
          <w:szCs w:val="26"/>
          <w:lang w:val="el-GR"/>
        </w:rPr>
        <w:t xml:space="preserve">Τα 2 </w:t>
      </w:r>
      <w:r>
        <w:rPr>
          <w:rFonts w:cs="Times New Roman"/>
          <w:szCs w:val="26"/>
        </w:rPr>
        <w:t xml:space="preserve">cluster </w:t>
      </w:r>
      <w:r>
        <w:rPr>
          <w:rFonts w:cs="Times New Roman"/>
          <w:szCs w:val="26"/>
          <w:lang w:val="el-GR"/>
        </w:rPr>
        <w:t xml:space="preserve">θα εγκατασταθούν </w:t>
      </w:r>
    </w:p>
    <w:p w14:paraId="651031D6" w14:textId="67FE6C71" w:rsidR="00CE7EB5" w:rsidRDefault="00532379" w:rsidP="003E46EC">
      <w:pPr>
        <w:pStyle w:val="aff"/>
        <w:numPr>
          <w:ilvl w:val="0"/>
          <w:numId w:val="75"/>
        </w:numPr>
        <w:rPr>
          <w:rFonts w:cs="Times New Roman"/>
          <w:szCs w:val="26"/>
          <w:lang w:val="el-GR"/>
        </w:rPr>
      </w:pPr>
      <w:r>
        <w:rPr>
          <w:rFonts w:cs="Times New Roman"/>
          <w:szCs w:val="26"/>
          <w:lang w:val="el-GR"/>
        </w:rPr>
        <w:t>Σ</w:t>
      </w:r>
      <w:r w:rsidR="00CE7EB5">
        <w:rPr>
          <w:rFonts w:cs="Times New Roman"/>
          <w:szCs w:val="26"/>
          <w:lang w:val="el-GR"/>
        </w:rPr>
        <w:t>την ΗΔΙΚΑ</w:t>
      </w:r>
      <w:r>
        <w:rPr>
          <w:rFonts w:cs="Times New Roman"/>
          <w:szCs w:val="26"/>
          <w:lang w:val="el-GR"/>
        </w:rPr>
        <w:t xml:space="preserve"> στις </w:t>
      </w:r>
      <w:r w:rsidR="00AC4A5D">
        <w:rPr>
          <w:rFonts w:cs="Times New Roman"/>
          <w:szCs w:val="26"/>
          <w:lang w:val="el-GR"/>
        </w:rPr>
        <w:t>εγκαταστάσεις</w:t>
      </w:r>
      <w:r>
        <w:rPr>
          <w:rFonts w:cs="Times New Roman"/>
          <w:szCs w:val="26"/>
          <w:lang w:val="el-GR"/>
        </w:rPr>
        <w:t xml:space="preserve"> της, Λυκούργου 10 Αθήνα.</w:t>
      </w:r>
    </w:p>
    <w:p w14:paraId="3954D056" w14:textId="77777777" w:rsidR="00CE7EB5" w:rsidRDefault="00CE7EB5" w:rsidP="00CE7EB5">
      <w:pPr>
        <w:rPr>
          <w:lang w:val="el-GR"/>
        </w:rPr>
      </w:pPr>
      <w:r>
        <w:rPr>
          <w:lang w:val="el-GR"/>
        </w:rPr>
        <w:t xml:space="preserve">Ο Ανάδοχος θα εγκαταστήσει και θέση σε παραγωγική λειτουργία τον εξοπλισμό. </w:t>
      </w:r>
      <w:r>
        <w:rPr>
          <w:lang w:val="en-US"/>
        </w:rPr>
        <w:t>O</w:t>
      </w:r>
      <w:r w:rsidRPr="0076191B">
        <w:rPr>
          <w:lang w:val="el-GR"/>
        </w:rPr>
        <w:t xml:space="preserve"> εξοπλισμός θα καλύπτεται από εγγύηση τεσσάρων (4) ετών από τον κατασκευαστή, η οποία θα ξεκινάει με την παραλαβή του εξοπλισμού από την Αναθέτουσα Αρχή. Στο πλαίσιο της υλοποίησης </w:t>
      </w:r>
      <w:r>
        <w:t> </w:t>
      </w:r>
      <w:r w:rsidRPr="0076191B">
        <w:rPr>
          <w:lang w:val="el-GR"/>
        </w:rPr>
        <w:t xml:space="preserve">του έργου, ο Ανάδοχος θα παρέχει εκτός των άλλων και </w:t>
      </w:r>
      <w:r>
        <w:t> </w:t>
      </w:r>
      <w:r w:rsidRPr="0076191B">
        <w:rPr>
          <w:lang w:val="el-GR"/>
        </w:rPr>
        <w:t xml:space="preserve">υπηρεσίες υποστήριξης </w:t>
      </w:r>
      <w:r>
        <w:t> </w:t>
      </w:r>
      <w:r w:rsidRPr="0076191B">
        <w:rPr>
          <w:lang w:val="el-GR"/>
        </w:rPr>
        <w:t>και διασφάλισης καλής λειτουργίας του εν λόγω εξοπλισμού.</w:t>
      </w:r>
    </w:p>
    <w:p w14:paraId="0EBD99D2" w14:textId="71680E1B" w:rsidR="007E01C4" w:rsidRDefault="00CE7EB5" w:rsidP="007E01C4">
      <w:pPr>
        <w:rPr>
          <w:lang w:val="el-GR"/>
        </w:rPr>
      </w:pPr>
      <w:r>
        <w:rPr>
          <w:lang w:val="el-GR"/>
        </w:rPr>
        <w:t xml:space="preserve">Παράλληλα στα πλαίσια εγκατάστασης του εξοπλισμού ο Ανάδοχος θα υλοποιήσει και τις υπηρεσίες Διαμόρφωσης του περιβάλλοντος </w:t>
      </w:r>
      <w:r>
        <w:t>Cloud</w:t>
      </w:r>
      <w:r w:rsidRPr="00643620">
        <w:rPr>
          <w:lang w:val="el-GR"/>
        </w:rPr>
        <w:t xml:space="preserve"> </w:t>
      </w:r>
      <w:r>
        <w:rPr>
          <w:lang w:val="el-GR"/>
        </w:rPr>
        <w:t xml:space="preserve">ώστε να είναι εφικτή η διασύνδεση του εξοπλισμού με το περιβάλλον </w:t>
      </w:r>
      <w:r>
        <w:t>Public</w:t>
      </w:r>
      <w:r w:rsidRPr="00643620">
        <w:rPr>
          <w:lang w:val="el-GR"/>
        </w:rPr>
        <w:t xml:space="preserve"> </w:t>
      </w:r>
      <w:r>
        <w:t>Cloud</w:t>
      </w:r>
      <w:r w:rsidRPr="00643620">
        <w:rPr>
          <w:lang w:val="el-GR"/>
        </w:rPr>
        <w:t xml:space="preserve"> </w:t>
      </w:r>
      <w:r>
        <w:rPr>
          <w:lang w:val="el-GR"/>
        </w:rPr>
        <w:t>και οι δοκιμές ελέγχου.</w:t>
      </w:r>
    </w:p>
    <w:p w14:paraId="3FF20371" w14:textId="77777777" w:rsidR="007E01C4" w:rsidRPr="007E01C4" w:rsidRDefault="007E01C4" w:rsidP="007E01C4">
      <w:pPr>
        <w:rPr>
          <w:lang w:val="el-GR"/>
        </w:rPr>
      </w:pPr>
    </w:p>
    <w:p w14:paraId="12FB9A35" w14:textId="50314F57" w:rsidR="00CE7EB5" w:rsidRPr="00DF11B9" w:rsidRDefault="00CE7EB5" w:rsidP="003E46EC">
      <w:pPr>
        <w:pStyle w:val="3"/>
        <w:numPr>
          <w:ilvl w:val="2"/>
          <w:numId w:val="81"/>
        </w:numPr>
        <w:rPr>
          <w:rFonts w:eastAsia="Tahoma"/>
          <w:lang w:val="el-GR"/>
        </w:rPr>
      </w:pPr>
      <w:bookmarkStart w:id="302" w:name="_Toc112836376"/>
      <w:r w:rsidRPr="00DF11B9">
        <w:rPr>
          <w:rFonts w:eastAsia="Tahoma"/>
          <w:lang w:val="el-GR"/>
        </w:rPr>
        <w:lastRenderedPageBreak/>
        <w:t xml:space="preserve">Διαμόρφωση του περιβάλλοντος </w:t>
      </w:r>
      <w:proofErr w:type="spellStart"/>
      <w:r w:rsidRPr="00DF11B9">
        <w:rPr>
          <w:rFonts w:eastAsia="Tahoma"/>
          <w:lang w:val="el-GR"/>
        </w:rPr>
        <w:t>Cloud</w:t>
      </w:r>
      <w:bookmarkEnd w:id="302"/>
      <w:proofErr w:type="spellEnd"/>
    </w:p>
    <w:p w14:paraId="59578EC9" w14:textId="77777777" w:rsidR="00CE7EB5" w:rsidRPr="00144FE8" w:rsidRDefault="00CE7EB5" w:rsidP="00CE7EB5">
      <w:pPr>
        <w:rPr>
          <w:lang w:val="el-GR"/>
        </w:rPr>
      </w:pPr>
      <w:r w:rsidRPr="00144FE8">
        <w:rPr>
          <w:lang w:val="el-GR"/>
        </w:rPr>
        <w:t xml:space="preserve">Ο Ανάδοχος θα πρέπει να οργανώσει τις πληροφορίες για όλα τα στοιχεία διαμόρφωσης που αφορούν στο περιβάλλον του ιδιωτικού υπολογιστικού νέφους με χρήση κατάλληλων μέσων για το σκοπό αυτό καθ’ όλη τη διάρκεια της σύμβασης. </w:t>
      </w:r>
    </w:p>
    <w:p w14:paraId="0F0DA351" w14:textId="77777777" w:rsidR="00CE7EB5" w:rsidRPr="00144FE8" w:rsidRDefault="00CE7EB5" w:rsidP="00CE7EB5">
      <w:pPr>
        <w:rPr>
          <w:lang w:val="el-GR"/>
        </w:rPr>
      </w:pPr>
      <w:r w:rsidRPr="008558C9">
        <w:rPr>
          <w:lang w:val="el-GR"/>
        </w:rPr>
        <w:t>Την ευθύνη για την ενημέρωση των πληροφοριών αυτών θα έχουν από κοινού η Αναθέτουσα Αρχή και ο Ανάδοχος, με βάση την προέλευση της κάθε αλλαγής στη διαμόρφωση του περιβάλλοντος.</w:t>
      </w:r>
      <w:r w:rsidRPr="00144FE8">
        <w:rPr>
          <w:lang w:val="el-GR"/>
        </w:rPr>
        <w:t xml:space="preserve"> </w:t>
      </w:r>
    </w:p>
    <w:p w14:paraId="193F1C4A" w14:textId="77777777" w:rsidR="00CE7EB5" w:rsidRDefault="00CE7EB5" w:rsidP="00CE7EB5">
      <w:pPr>
        <w:rPr>
          <w:lang w:val="el-GR"/>
        </w:rPr>
      </w:pPr>
      <w:r w:rsidRPr="00144FE8">
        <w:rPr>
          <w:lang w:val="el-GR"/>
        </w:rPr>
        <w:t>Ο Ανάδοχος θα πρέπει να διενεργεί περιοδικούς δειγματοληπτικούς ελέγχους ακριβείας των πληροφοριών της βάσης δεδομένων διαχείρισης διαμόρφωσης, τουλάχιστον μία φορά ανά τρίμηνο, και να λαμβάνει πρωτοβουλίες για την αποκατάσταση της ακρίβειας των στοιχείων, εφόσον βρεθούν αποκλίσεις.</w:t>
      </w:r>
    </w:p>
    <w:p w14:paraId="252D0FC3" w14:textId="77777777" w:rsidR="00CE7EB5" w:rsidRPr="0076191B" w:rsidRDefault="00CE7EB5" w:rsidP="00CE7EB5">
      <w:pPr>
        <w:rPr>
          <w:rFonts w:cs="Times New Roman"/>
          <w:szCs w:val="26"/>
          <w:lang w:val="el-GR"/>
        </w:rPr>
      </w:pPr>
    </w:p>
    <w:p w14:paraId="4CC26D40" w14:textId="77777777" w:rsidR="00CE7EB5" w:rsidRPr="00DF11B9" w:rsidRDefault="00CE7EB5" w:rsidP="00234806">
      <w:pPr>
        <w:pStyle w:val="3"/>
        <w:numPr>
          <w:ilvl w:val="1"/>
          <w:numId w:val="81"/>
        </w:numPr>
        <w:rPr>
          <w:rFonts w:eastAsia="Tahoma"/>
          <w:lang w:val="el-GR"/>
        </w:rPr>
      </w:pPr>
      <w:bookmarkStart w:id="303" w:name="_Toc112836377"/>
      <w:r w:rsidRPr="00DF11B9">
        <w:rPr>
          <w:rFonts w:eastAsia="Tahoma"/>
          <w:lang w:val="el-GR"/>
        </w:rPr>
        <w:t>Υπηρεσίες</w:t>
      </w:r>
      <w:bookmarkEnd w:id="303"/>
    </w:p>
    <w:p w14:paraId="4D6B489E" w14:textId="35F0012F" w:rsidR="00DF11B9" w:rsidRPr="00DF11B9" w:rsidRDefault="00CE7EB5" w:rsidP="00DF11B9">
      <w:pPr>
        <w:rPr>
          <w:lang w:val="el-GR"/>
        </w:rPr>
      </w:pPr>
      <w:r w:rsidRPr="00DF5BBA">
        <w:rPr>
          <w:lang w:val="el-GR"/>
        </w:rPr>
        <w:t xml:space="preserve">Εκτός των ανωτέρω δομικών στοιχείων, υποδομών  και υπηρεσιών, στο πλαίσιο του έργου θα γίνει επιπλέον προμήθεια των παρακάτω υπηρεσιών που θα δράσουν συμπληρωματικά και πολλαπλασιαστικά στις θετικές επιπτώσεις που θα έχει η λειτουργία των νέων  </w:t>
      </w:r>
      <w:proofErr w:type="spellStart"/>
      <w:r w:rsidRPr="00DF5BBA">
        <w:rPr>
          <w:lang w:val="el-GR"/>
        </w:rPr>
        <w:t>Νεφοϋπολογιστικών</w:t>
      </w:r>
      <w:proofErr w:type="spellEnd"/>
      <w:r w:rsidRPr="00DF5BBA">
        <w:rPr>
          <w:lang w:val="el-GR"/>
        </w:rPr>
        <w:t xml:space="preserve"> Υποδομών </w:t>
      </w:r>
      <w:r>
        <w:rPr>
          <w:lang w:val="el-GR"/>
        </w:rPr>
        <w:t>και οι οποίες περιγράφονται παρακάτω:</w:t>
      </w:r>
      <w:bookmarkStart w:id="304" w:name="_Ref80295483"/>
      <w:bookmarkStart w:id="305" w:name="_Toc87230680"/>
      <w:bookmarkStart w:id="306" w:name="_Toc79526321"/>
    </w:p>
    <w:p w14:paraId="6C682022" w14:textId="5910FDD1" w:rsidR="00CE7EB5" w:rsidRPr="00DF11B9" w:rsidRDefault="00A924C6" w:rsidP="003E46EC">
      <w:pPr>
        <w:pStyle w:val="3"/>
        <w:numPr>
          <w:ilvl w:val="2"/>
          <w:numId w:val="81"/>
        </w:numPr>
        <w:rPr>
          <w:rFonts w:eastAsia="Tahoma"/>
          <w:lang w:val="el-GR"/>
        </w:rPr>
      </w:pPr>
      <w:r>
        <w:rPr>
          <w:rFonts w:eastAsia="Tahoma"/>
          <w:lang w:val="el-GR"/>
        </w:rPr>
        <w:fldChar w:fldCharType="begin"/>
      </w:r>
      <w:r>
        <w:rPr>
          <w:rFonts w:eastAsia="Tahoma"/>
          <w:lang w:val="el-GR"/>
        </w:rPr>
        <w:instrText xml:space="preserve">  </w:instrText>
      </w:r>
      <w:r>
        <w:rPr>
          <w:rFonts w:eastAsia="Tahoma"/>
          <w:lang w:val="el-GR"/>
        </w:rPr>
        <w:fldChar w:fldCharType="end"/>
      </w:r>
      <w:bookmarkStart w:id="307" w:name="_Ref108547629"/>
      <w:bookmarkStart w:id="308" w:name="_Toc112836378"/>
      <w:r w:rsidR="00CE7EB5" w:rsidRPr="00DF11B9">
        <w:rPr>
          <w:rFonts w:eastAsia="Tahoma"/>
          <w:lang w:val="el-GR"/>
        </w:rPr>
        <w:t>Εκπόνηση Μελέτης Εφαρμογής</w:t>
      </w:r>
      <w:bookmarkEnd w:id="304"/>
      <w:bookmarkEnd w:id="305"/>
      <w:bookmarkEnd w:id="307"/>
      <w:bookmarkEnd w:id="308"/>
    </w:p>
    <w:p w14:paraId="71A5A5E5" w14:textId="00BA4FFB" w:rsidR="00CE7EB5" w:rsidRDefault="00CE7EB5" w:rsidP="00CE7EB5">
      <w:pPr>
        <w:rPr>
          <w:lang w:val="el-GR"/>
        </w:rPr>
      </w:pPr>
      <w:r>
        <w:rPr>
          <w:lang w:val="el-GR"/>
        </w:rPr>
        <w:t xml:space="preserve">Κατά την φάση εκπόνησης της Μελέτης Εφαρμογής ο Ανάδοχος </w:t>
      </w:r>
    </w:p>
    <w:p w14:paraId="7ADA319B" w14:textId="77777777" w:rsidR="00CE7EB5" w:rsidRDefault="00CE7EB5" w:rsidP="003E46EC">
      <w:pPr>
        <w:pStyle w:val="aff"/>
        <w:numPr>
          <w:ilvl w:val="0"/>
          <w:numId w:val="73"/>
        </w:numPr>
        <w:ind w:left="1134" w:hanging="414"/>
        <w:rPr>
          <w:lang w:val="el-GR"/>
        </w:rPr>
      </w:pPr>
      <w:r>
        <w:rPr>
          <w:lang w:val="el-GR"/>
        </w:rPr>
        <w:t>Θ</w:t>
      </w:r>
      <w:r w:rsidRPr="0069077B">
        <w:rPr>
          <w:lang w:val="el-GR"/>
        </w:rPr>
        <w:t xml:space="preserve">α </w:t>
      </w:r>
      <w:proofErr w:type="spellStart"/>
      <w:r w:rsidRPr="0069077B">
        <w:rPr>
          <w:lang w:val="el-GR"/>
        </w:rPr>
        <w:t>επικαιροποιήσει</w:t>
      </w:r>
      <w:proofErr w:type="spellEnd"/>
      <w:r w:rsidRPr="0069077B">
        <w:rPr>
          <w:lang w:val="el-GR"/>
        </w:rPr>
        <w:t xml:space="preserve"> το όραμα του Έργου </w:t>
      </w:r>
    </w:p>
    <w:p w14:paraId="1FAE0B69" w14:textId="77777777" w:rsidR="00CE7EB5" w:rsidRDefault="00CE7EB5" w:rsidP="003E46EC">
      <w:pPr>
        <w:pStyle w:val="aff"/>
        <w:numPr>
          <w:ilvl w:val="0"/>
          <w:numId w:val="73"/>
        </w:numPr>
        <w:ind w:left="1134" w:hanging="414"/>
        <w:rPr>
          <w:lang w:val="el-GR"/>
        </w:rPr>
      </w:pPr>
      <w:r>
        <w:rPr>
          <w:lang w:val="el-GR"/>
        </w:rPr>
        <w:t>Θ</w:t>
      </w:r>
      <w:r w:rsidRPr="0069077B">
        <w:rPr>
          <w:lang w:val="el-GR"/>
        </w:rPr>
        <w:t>α διασφαλίσει την κοινή αντίληψη μεταξύ της Αναθέτουσας Αρχής και του</w:t>
      </w:r>
      <w:r>
        <w:rPr>
          <w:lang w:val="el-GR"/>
        </w:rPr>
        <w:t xml:space="preserve"> ιδίου του</w:t>
      </w:r>
      <w:r w:rsidRPr="0069077B">
        <w:rPr>
          <w:lang w:val="el-GR"/>
        </w:rPr>
        <w:t xml:space="preserve"> Αναδόχου για το έργο και περιβάλλον εκτέλεσής του</w:t>
      </w:r>
      <w:r>
        <w:rPr>
          <w:lang w:val="el-GR"/>
        </w:rPr>
        <w:t xml:space="preserve"> και τη επιτυχή υλοποίηση του</w:t>
      </w:r>
    </w:p>
    <w:p w14:paraId="72F8779C" w14:textId="77777777" w:rsidR="00CE7EB5" w:rsidRDefault="00CE7EB5" w:rsidP="003E46EC">
      <w:pPr>
        <w:pStyle w:val="aff"/>
        <w:numPr>
          <w:ilvl w:val="0"/>
          <w:numId w:val="73"/>
        </w:numPr>
        <w:ind w:left="1134" w:hanging="414"/>
        <w:rPr>
          <w:lang w:val="el-GR"/>
        </w:rPr>
      </w:pPr>
      <w:r>
        <w:rPr>
          <w:lang w:val="el-GR"/>
        </w:rPr>
        <w:t xml:space="preserve">Θα </w:t>
      </w:r>
      <w:proofErr w:type="spellStart"/>
      <w:r>
        <w:rPr>
          <w:lang w:val="el-GR"/>
        </w:rPr>
        <w:t>επικαιροποιήσει</w:t>
      </w:r>
      <w:proofErr w:type="spellEnd"/>
      <w:r>
        <w:rPr>
          <w:lang w:val="el-GR"/>
        </w:rPr>
        <w:t xml:space="preserve"> το πλάνο υλοποίησης του Έργου</w:t>
      </w:r>
      <w:r w:rsidRPr="009A6C7F">
        <w:rPr>
          <w:lang w:val="el-GR"/>
        </w:rPr>
        <w:t xml:space="preserve"> </w:t>
      </w:r>
      <w:r>
        <w:rPr>
          <w:lang w:val="el-GR"/>
        </w:rPr>
        <w:t>και οργανώσει τους πόρους του αλλά και θα καθορίσει τους αναγκαίους πόρους της Αναθέτουσας Αρχής και των Φορέων Λειτουργίας για την επιτυχή υλοποίηση του Έργου</w:t>
      </w:r>
    </w:p>
    <w:p w14:paraId="41118BEA" w14:textId="38B5D003" w:rsidR="00CE7EB5" w:rsidRDefault="00CE7EB5" w:rsidP="003E46EC">
      <w:pPr>
        <w:pStyle w:val="aff"/>
        <w:numPr>
          <w:ilvl w:val="0"/>
          <w:numId w:val="73"/>
        </w:numPr>
        <w:ind w:left="1134" w:hanging="414"/>
        <w:rPr>
          <w:lang w:val="el-GR"/>
        </w:rPr>
      </w:pPr>
      <w:r>
        <w:rPr>
          <w:lang w:val="el-GR"/>
        </w:rPr>
        <w:t xml:space="preserve">Θα καθορίσει τους </w:t>
      </w:r>
      <w:r w:rsidR="006D6A03">
        <w:rPr>
          <w:lang w:val="el-GR"/>
        </w:rPr>
        <w:t>ελέγχους</w:t>
      </w:r>
      <w:r>
        <w:rPr>
          <w:lang w:val="el-GR"/>
        </w:rPr>
        <w:t xml:space="preserve"> που θα πρέπει να γίνουν για να ολοκληρωθεί η </w:t>
      </w:r>
      <w:r w:rsidRPr="009E7B76">
        <w:rPr>
          <w:lang w:val="el-GR"/>
        </w:rPr>
        <w:t xml:space="preserve">ΦΑΣΗ 2: Προμήθεια, εγκατάσταση, παραμετροποίηση και θέση σε πλήρη λειτουργία </w:t>
      </w:r>
      <w:proofErr w:type="spellStart"/>
      <w:r w:rsidRPr="009E7B76">
        <w:rPr>
          <w:lang w:val="el-GR"/>
        </w:rPr>
        <w:t>Hyper-Converged</w:t>
      </w:r>
      <w:proofErr w:type="spellEnd"/>
      <w:r w:rsidRPr="009E7B76">
        <w:rPr>
          <w:lang w:val="el-GR"/>
        </w:rPr>
        <w:t xml:space="preserve"> Τοπικής Υποδομής με επέκταση στο υπολογιστικό νέφος</w:t>
      </w:r>
    </w:p>
    <w:p w14:paraId="59316DBE" w14:textId="77777777" w:rsidR="00CE7EB5" w:rsidRDefault="00CE7EB5" w:rsidP="003E46EC">
      <w:pPr>
        <w:pStyle w:val="aff"/>
        <w:numPr>
          <w:ilvl w:val="0"/>
          <w:numId w:val="73"/>
        </w:numPr>
        <w:ind w:left="1134" w:hanging="414"/>
        <w:rPr>
          <w:lang w:val="el-GR"/>
        </w:rPr>
      </w:pPr>
      <w:r>
        <w:rPr>
          <w:lang w:val="el-GR"/>
        </w:rPr>
        <w:t xml:space="preserve">Θα αναλύσει την διαδικασία αξιολόγησης και επιλογής των εφαρμογών για μετάπτωση και ανάπτυξη των </w:t>
      </w:r>
      <w:proofErr w:type="spellStart"/>
      <w:r>
        <w:rPr>
          <w:lang w:val="el-GR"/>
        </w:rPr>
        <w:t>μικρο</w:t>
      </w:r>
      <w:proofErr w:type="spellEnd"/>
      <w:r>
        <w:rPr>
          <w:lang w:val="el-GR"/>
        </w:rPr>
        <w:t xml:space="preserve">-έργων καθώς και την μεθοδολογία εκτίμησης της απαιτούμενης </w:t>
      </w:r>
      <w:proofErr w:type="spellStart"/>
      <w:r>
        <w:rPr>
          <w:lang w:val="el-GR"/>
        </w:rPr>
        <w:t>ανθρωποπροσπάθειας</w:t>
      </w:r>
      <w:proofErr w:type="spellEnd"/>
      <w:r>
        <w:rPr>
          <w:lang w:val="el-GR"/>
        </w:rPr>
        <w:t xml:space="preserve"> σύμφωνα με τα όσα αναφέρονται στην 3.3.4 </w:t>
      </w:r>
    </w:p>
    <w:p w14:paraId="584BF4C7" w14:textId="77777777" w:rsidR="00CE7EB5" w:rsidRDefault="00CE7EB5" w:rsidP="003E46EC">
      <w:pPr>
        <w:pStyle w:val="aff"/>
        <w:numPr>
          <w:ilvl w:val="0"/>
          <w:numId w:val="73"/>
        </w:numPr>
        <w:ind w:left="1134" w:hanging="414"/>
        <w:rPr>
          <w:lang w:val="el-GR"/>
        </w:rPr>
      </w:pPr>
      <w:r>
        <w:rPr>
          <w:lang w:val="el-GR"/>
        </w:rPr>
        <w:t xml:space="preserve">Θα </w:t>
      </w:r>
      <w:proofErr w:type="spellStart"/>
      <w:r>
        <w:rPr>
          <w:lang w:val="el-GR"/>
        </w:rPr>
        <w:t>επικαιροποιήσει</w:t>
      </w:r>
      <w:proofErr w:type="spellEnd"/>
      <w:r>
        <w:rPr>
          <w:lang w:val="el-GR"/>
        </w:rPr>
        <w:t xml:space="preserve"> το πλάνο εκπαίδευσης </w:t>
      </w:r>
    </w:p>
    <w:p w14:paraId="74FA5F90" w14:textId="77777777" w:rsidR="00CE7EB5" w:rsidRPr="004F75D8" w:rsidRDefault="00CE7EB5" w:rsidP="00CE7EB5">
      <w:pPr>
        <w:rPr>
          <w:lang w:val="el-GR"/>
        </w:rPr>
      </w:pPr>
      <w:r>
        <w:rPr>
          <w:lang w:val="el-GR"/>
        </w:rPr>
        <w:t>Θα αποτυπώσει όλα τα ανωτέρω στο παραδοτέο «Μελέτη Εφαρμογής».</w:t>
      </w:r>
    </w:p>
    <w:p w14:paraId="44311F62" w14:textId="77777777" w:rsidR="00CE7EB5" w:rsidRPr="00DF11B9" w:rsidRDefault="00CE7EB5" w:rsidP="003E46EC">
      <w:pPr>
        <w:pStyle w:val="3"/>
        <w:numPr>
          <w:ilvl w:val="2"/>
          <w:numId w:val="81"/>
        </w:numPr>
        <w:rPr>
          <w:rFonts w:eastAsia="Tahoma"/>
          <w:lang w:val="el-GR"/>
        </w:rPr>
      </w:pPr>
      <w:bookmarkStart w:id="309" w:name="_Ref80473849"/>
      <w:bookmarkStart w:id="310" w:name="_Ref80473869"/>
      <w:bookmarkStart w:id="311" w:name="_Toc87230681"/>
      <w:bookmarkStart w:id="312" w:name="_Toc112836379"/>
      <w:bookmarkEnd w:id="306"/>
      <w:r w:rsidRPr="00DF11B9">
        <w:rPr>
          <w:rFonts w:eastAsia="Tahoma"/>
          <w:lang w:val="el-GR"/>
        </w:rPr>
        <w:t>Υπηρεσίες Επιτόπιας Υποστήριξης</w:t>
      </w:r>
      <w:bookmarkEnd w:id="309"/>
      <w:bookmarkEnd w:id="310"/>
      <w:bookmarkEnd w:id="311"/>
      <w:bookmarkEnd w:id="312"/>
    </w:p>
    <w:p w14:paraId="2B8DC70C" w14:textId="77777777" w:rsidR="00CE7EB5" w:rsidRDefault="00CE7EB5" w:rsidP="00CE7EB5">
      <w:pPr>
        <w:spacing w:after="0"/>
        <w:rPr>
          <w:color w:val="000000"/>
          <w:lang w:val="el-GR"/>
        </w:rPr>
      </w:pPr>
      <w:r w:rsidRPr="007A6B2A">
        <w:rPr>
          <w:color w:val="000000"/>
          <w:lang w:val="el-GR"/>
        </w:rPr>
        <w:t xml:space="preserve">Οι υπηρεσίες </w:t>
      </w:r>
      <w:r w:rsidRPr="007A6B2A">
        <w:rPr>
          <w:lang w:val="el-GR"/>
        </w:rPr>
        <w:t xml:space="preserve">τεχνικής υποστήριξης διαχειριστών </w:t>
      </w:r>
      <w:r w:rsidRPr="007A6B2A">
        <w:rPr>
          <w:color w:val="000000"/>
          <w:lang w:val="el-GR"/>
        </w:rPr>
        <w:t>του υπολογιστικού νέφους προσβλέπουν στην ομαλή λειτουργία του περιβάλλοντος και στη διασφάλιση του εγγυημένου επιπέδου υπηρεσιών</w:t>
      </w:r>
      <w:r>
        <w:rPr>
          <w:color w:val="000000"/>
          <w:lang w:val="el-GR"/>
        </w:rPr>
        <w:t xml:space="preserve"> των υποδομών </w:t>
      </w:r>
      <w:r>
        <w:rPr>
          <w:color w:val="000000"/>
        </w:rPr>
        <w:t>Cloud</w:t>
      </w:r>
      <w:r w:rsidRPr="007A6B2A">
        <w:rPr>
          <w:color w:val="000000"/>
          <w:lang w:val="el-GR"/>
        </w:rPr>
        <w:t xml:space="preserve">. </w:t>
      </w:r>
    </w:p>
    <w:p w14:paraId="7919E608" w14:textId="4FD1835F" w:rsidR="00CE7EB5" w:rsidRDefault="00CE7EB5" w:rsidP="00CE7EB5">
      <w:pPr>
        <w:spacing w:after="0"/>
        <w:rPr>
          <w:color w:val="000000"/>
          <w:lang w:val="el-GR"/>
        </w:rPr>
      </w:pPr>
      <w:r>
        <w:rPr>
          <w:color w:val="000000"/>
        </w:rPr>
        <w:t>O</w:t>
      </w:r>
      <w:r w:rsidRPr="002409C3">
        <w:rPr>
          <w:color w:val="000000"/>
          <w:lang w:val="el-GR"/>
        </w:rPr>
        <w:t xml:space="preserve"> </w:t>
      </w:r>
      <w:r>
        <w:rPr>
          <w:color w:val="000000"/>
          <w:lang w:val="el-GR"/>
        </w:rPr>
        <w:t>ανάδοχος θα πρέπει να προφέρει 2 άτομα πλήρους απασχόλ</w:t>
      </w:r>
      <w:r w:rsidR="007237EB">
        <w:rPr>
          <w:color w:val="000000"/>
          <w:lang w:val="el-GR"/>
        </w:rPr>
        <w:t>ησ</w:t>
      </w:r>
      <w:r>
        <w:rPr>
          <w:color w:val="000000"/>
          <w:lang w:val="el-GR"/>
        </w:rPr>
        <w:t xml:space="preserve">ης καθ’ όλη την διάρκεια του έργου για την επιτόπια υποστήριξη της ΓΓΠΣΔΔ και άλλα δύο για την ΗΔΙΚΑ. Τα βιογραφικά των ατόμων αναφέρονται στην </w:t>
      </w:r>
      <w:r w:rsidR="007E01C4">
        <w:rPr>
          <w:color w:val="000000"/>
          <w:lang w:val="el-GR"/>
        </w:rPr>
        <w:fldChar w:fldCharType="begin"/>
      </w:r>
      <w:r w:rsidR="007E01C4">
        <w:rPr>
          <w:color w:val="000000"/>
          <w:lang w:val="el-GR"/>
        </w:rPr>
        <w:instrText xml:space="preserve"> REF _Ref87458161 \r \h </w:instrText>
      </w:r>
      <w:r w:rsidR="007E01C4">
        <w:rPr>
          <w:color w:val="000000"/>
          <w:lang w:val="el-GR"/>
        </w:rPr>
      </w:r>
      <w:r w:rsidR="007E01C4">
        <w:rPr>
          <w:color w:val="000000"/>
          <w:lang w:val="el-GR"/>
        </w:rPr>
        <w:fldChar w:fldCharType="separate"/>
      </w:r>
      <w:r w:rsidR="0025790C">
        <w:rPr>
          <w:color w:val="000000"/>
          <w:lang w:val="el-GR"/>
        </w:rPr>
        <w:t>2.2.6.2</w:t>
      </w:r>
      <w:r w:rsidR="007E01C4">
        <w:rPr>
          <w:color w:val="000000"/>
          <w:lang w:val="el-GR"/>
        </w:rPr>
        <w:fldChar w:fldCharType="end"/>
      </w:r>
      <w:r w:rsidR="007E01C4" w:rsidRPr="007E01C4">
        <w:rPr>
          <w:color w:val="000000"/>
          <w:lang w:val="el-GR"/>
        </w:rPr>
        <w:t xml:space="preserve"> </w:t>
      </w:r>
      <w:r w:rsidR="007E01C4">
        <w:rPr>
          <w:color w:val="000000"/>
          <w:lang w:val="el-GR"/>
        </w:rPr>
        <w:fldChar w:fldCharType="begin"/>
      </w:r>
      <w:r w:rsidR="007E01C4">
        <w:rPr>
          <w:color w:val="000000"/>
          <w:lang w:val="el-GR"/>
        </w:rPr>
        <w:instrText xml:space="preserve"> REF _Ref87458165 \h </w:instrText>
      </w:r>
      <w:r w:rsidR="007E01C4">
        <w:rPr>
          <w:color w:val="000000"/>
          <w:lang w:val="el-GR"/>
        </w:rPr>
      </w:r>
      <w:r w:rsidR="007E01C4">
        <w:rPr>
          <w:color w:val="000000"/>
          <w:lang w:val="el-GR"/>
        </w:rPr>
        <w:fldChar w:fldCharType="separate"/>
      </w:r>
      <w:r w:rsidR="0025790C" w:rsidRPr="00CC2818">
        <w:rPr>
          <w:lang w:val="el-GR" w:eastAsia="en-US"/>
        </w:rPr>
        <w:t>Επαγγελματική Ικανότητα – Ομάδα Έργου</w:t>
      </w:r>
      <w:r w:rsidR="007E01C4">
        <w:rPr>
          <w:color w:val="000000"/>
          <w:lang w:val="el-GR"/>
        </w:rPr>
        <w:fldChar w:fldCharType="end"/>
      </w:r>
      <w:r>
        <w:rPr>
          <w:color w:val="000000"/>
          <w:lang w:val="el-GR"/>
        </w:rPr>
        <w:t xml:space="preserve"> στην παράγραφο </w:t>
      </w:r>
      <w:r w:rsidRPr="006B2C7F">
        <w:rPr>
          <w:b/>
          <w:bCs/>
          <w:color w:val="000000"/>
          <w:lang w:val="el-GR"/>
        </w:rPr>
        <w:t xml:space="preserve">4. </w:t>
      </w:r>
      <w:r w:rsidR="0044721E" w:rsidRPr="006B2C7F">
        <w:rPr>
          <w:b/>
          <w:bCs/>
          <w:color w:val="000000"/>
          <w:lang w:val="el-GR"/>
        </w:rPr>
        <w:t>Τέσσερις</w:t>
      </w:r>
      <w:r w:rsidRPr="006B2C7F">
        <w:rPr>
          <w:b/>
          <w:bCs/>
          <w:color w:val="000000"/>
          <w:lang w:val="el-GR"/>
        </w:rPr>
        <w:t xml:space="preserve"> (4) Διαχειριστές Δημόσιου Υπολογιστικού Νέφους</w:t>
      </w:r>
      <w:r>
        <w:rPr>
          <w:color w:val="000000"/>
          <w:lang w:val="el-GR"/>
        </w:rPr>
        <w:t>.</w:t>
      </w:r>
    </w:p>
    <w:p w14:paraId="719AB677" w14:textId="46662803" w:rsidR="00CE7EB5" w:rsidRDefault="00CE7EB5" w:rsidP="00CE7EB5">
      <w:pPr>
        <w:spacing w:after="0"/>
        <w:rPr>
          <w:color w:val="000000"/>
          <w:lang w:val="el-GR"/>
        </w:rPr>
      </w:pPr>
      <w:r w:rsidRPr="001F6E2F">
        <w:rPr>
          <w:color w:val="000000"/>
          <w:lang w:val="el-GR"/>
        </w:rPr>
        <w:t>Η άσκηση του δικαιώματος που αναφέρεται στην παρ.</w:t>
      </w:r>
      <w:r w:rsidR="0035303F" w:rsidRPr="001F6E2F">
        <w:rPr>
          <w:color w:val="000000"/>
          <w:lang w:val="el-GR"/>
        </w:rPr>
        <w:t xml:space="preserve"> 4.5.1 «Δικαιώματα προαίρεσης</w:t>
      </w:r>
      <w:r w:rsidRPr="001F6E2F">
        <w:rPr>
          <w:color w:val="000000"/>
          <w:lang w:val="el-GR"/>
        </w:rPr>
        <w:t xml:space="preserve">» για παράταση της διάρκειας της σύμβασης κατά 18 μήνες χωρίς αύξηση του συμβατικού τιμήματος, δεν εφαρμόζεται για τις υπηρεσίες επιτόπιας υποστήριξης. Οι υπηρεσίες επιτόπιας υποστήριξης για τους πρόσθετους </w:t>
      </w:r>
      <w:r w:rsidRPr="001F6E2F">
        <w:rPr>
          <w:color w:val="000000"/>
          <w:lang w:val="el-GR"/>
        </w:rPr>
        <w:lastRenderedPageBreak/>
        <w:t>μήνες παράτασης της σύμβασης δύναται να ληφθούν εφόσον καλυφθεί το σχετικό κόστος μέσω της άσκησης του δικαιώματος προαίρεσης για επέκταση του φυσικού αντικειμένου.</w:t>
      </w:r>
    </w:p>
    <w:p w14:paraId="5756F348" w14:textId="77777777" w:rsidR="00CE7EB5" w:rsidRDefault="00CE7EB5" w:rsidP="00CE7EB5">
      <w:pPr>
        <w:spacing w:after="0"/>
        <w:rPr>
          <w:color w:val="000000"/>
          <w:lang w:val="el-GR"/>
        </w:rPr>
      </w:pPr>
    </w:p>
    <w:p w14:paraId="3DBFFB55" w14:textId="77777777" w:rsidR="00CE7EB5" w:rsidRDefault="00CE7EB5" w:rsidP="00CE7EB5">
      <w:pPr>
        <w:spacing w:after="0"/>
        <w:rPr>
          <w:color w:val="000000"/>
          <w:lang w:val="el-GR"/>
        </w:rPr>
      </w:pPr>
      <w:r w:rsidRPr="007A6B2A">
        <w:rPr>
          <w:color w:val="000000"/>
          <w:lang w:val="el-GR"/>
        </w:rPr>
        <w:t xml:space="preserve">Οι υπηρεσίες παρέχονται κατά την διάρκεια </w:t>
      </w:r>
      <w:r>
        <w:rPr>
          <w:color w:val="000000"/>
          <w:lang w:val="el-GR"/>
        </w:rPr>
        <w:t>του</w:t>
      </w:r>
      <w:r w:rsidRPr="007A6B2A">
        <w:rPr>
          <w:color w:val="000000"/>
          <w:lang w:val="el-GR"/>
        </w:rPr>
        <w:t xml:space="preserve"> έργου και περιλαμβάνουν: </w:t>
      </w:r>
    </w:p>
    <w:p w14:paraId="0919AE1F" w14:textId="77777777" w:rsidR="00CE7EB5" w:rsidRPr="007A6B2A" w:rsidRDefault="00CE7EB5" w:rsidP="00CE7EB5">
      <w:pPr>
        <w:rPr>
          <w:rFonts w:ascii="Times New Roman" w:hAnsi="Times New Roman" w:cs="Times New Roman"/>
          <w:sz w:val="24"/>
          <w:lang w:val="el-GR"/>
        </w:rPr>
      </w:pPr>
      <w:bookmarkStart w:id="313" w:name="_Toc79526335"/>
    </w:p>
    <w:p w14:paraId="6DAD56C8" w14:textId="77777777" w:rsidR="00CE7EB5" w:rsidRPr="007E01C4" w:rsidRDefault="00CE7EB5" w:rsidP="003E46EC">
      <w:pPr>
        <w:pStyle w:val="aff"/>
        <w:numPr>
          <w:ilvl w:val="3"/>
          <w:numId w:val="78"/>
        </w:numPr>
        <w:rPr>
          <w:rFonts w:eastAsia="Tahoma" w:cs="Times New Roman"/>
          <w:b/>
          <w:bCs/>
          <w:szCs w:val="26"/>
          <w:lang w:val="el-GR"/>
        </w:rPr>
      </w:pPr>
      <w:bookmarkStart w:id="314" w:name="_Toc79526326"/>
      <w:bookmarkStart w:id="315" w:name="_Toc87230682"/>
      <w:bookmarkEnd w:id="313"/>
      <w:r w:rsidRPr="007E01C4">
        <w:rPr>
          <w:rFonts w:eastAsia="Tahoma" w:cs="Times New Roman"/>
          <w:b/>
          <w:bCs/>
          <w:szCs w:val="26"/>
          <w:lang w:val="el-GR"/>
        </w:rPr>
        <w:t>Εποπτεία</w:t>
      </w:r>
      <w:bookmarkEnd w:id="314"/>
      <w:bookmarkEnd w:id="315"/>
    </w:p>
    <w:p w14:paraId="2DE72853" w14:textId="77777777" w:rsidR="00CE7EB5" w:rsidRPr="007A6B2A" w:rsidRDefault="00CE7EB5" w:rsidP="00CE7EB5">
      <w:pPr>
        <w:spacing w:after="0"/>
        <w:rPr>
          <w:color w:val="000000"/>
          <w:lang w:val="el-GR"/>
        </w:rPr>
      </w:pPr>
      <w:r w:rsidRPr="007A6B2A">
        <w:rPr>
          <w:color w:val="000000"/>
          <w:lang w:val="el-GR"/>
        </w:rPr>
        <w:t xml:space="preserve">Ο Ανάδοχος θα προσφέρει δυνατότητα </w:t>
      </w:r>
      <w:r w:rsidRPr="007A6B2A">
        <w:rPr>
          <w:lang w:val="el-GR"/>
        </w:rPr>
        <w:t xml:space="preserve">εποπτείας </w:t>
      </w:r>
      <w:r w:rsidRPr="007A6B2A">
        <w:rPr>
          <w:color w:val="000000"/>
          <w:lang w:val="el-GR"/>
        </w:rPr>
        <w:t xml:space="preserve">κάθε πλατφόρμας που θα συμμετέχει στην υλοποίηση του υπολογιστικού νέφους. Η πλατφόρμα θα επιτρέπει αυτόματη ανίχνευση περιστατικών, ειδοποιήσεις και ανάθεση προτεραιότητας. </w:t>
      </w:r>
    </w:p>
    <w:p w14:paraId="1802C0C3" w14:textId="77777777" w:rsidR="00CE7EB5" w:rsidRPr="007A6B2A" w:rsidRDefault="00CE7EB5" w:rsidP="00CE7EB5">
      <w:pPr>
        <w:spacing w:after="0"/>
        <w:rPr>
          <w:color w:val="000000"/>
          <w:lang w:val="el-GR"/>
        </w:rPr>
      </w:pPr>
      <w:r w:rsidRPr="007A6B2A">
        <w:rPr>
          <w:color w:val="000000"/>
          <w:lang w:val="el-GR"/>
        </w:rPr>
        <w:t xml:space="preserve">Ο Ανάδοχος θα ρυθμίσει τα σχετικά εργαλεία σύμφωνα με τις ανάγκες της κανονικής λειτουργίας της Αναθέτουσας Αρχής. </w:t>
      </w:r>
    </w:p>
    <w:p w14:paraId="3CA9ACB1" w14:textId="77777777" w:rsidR="00CE7EB5" w:rsidRPr="007A6B2A" w:rsidRDefault="00CE7EB5" w:rsidP="00CE7EB5">
      <w:pPr>
        <w:spacing w:after="0"/>
        <w:rPr>
          <w:color w:val="000000"/>
          <w:lang w:val="el-GR"/>
        </w:rPr>
      </w:pPr>
      <w:r w:rsidRPr="007A6B2A">
        <w:rPr>
          <w:color w:val="000000"/>
          <w:lang w:val="el-GR"/>
        </w:rPr>
        <w:t xml:space="preserve">Ο Ανάδοχος θα έχει απομακρυσμένη πρόσβαση στα παραπάνω εργαλεία, τα οποία και θα διατηρεί εγκατεστημένα και διαμορφωμένα στο περιβάλλον του ιδιωτικού υπολογιστικού νέφους ώστε να εξασφαλίζεται επαρκής εποπτεία της κατάστασης της πλατφόρμας. </w:t>
      </w:r>
    </w:p>
    <w:p w14:paraId="5452D073" w14:textId="77777777" w:rsidR="00CE7EB5" w:rsidRPr="007A6B2A" w:rsidRDefault="00CE7EB5" w:rsidP="00CE7EB5">
      <w:pPr>
        <w:spacing w:after="0"/>
        <w:rPr>
          <w:color w:val="000000"/>
          <w:lang w:val="el-GR"/>
        </w:rPr>
      </w:pPr>
      <w:r w:rsidRPr="007A6B2A">
        <w:rPr>
          <w:color w:val="000000"/>
          <w:lang w:val="el-GR"/>
        </w:rPr>
        <w:t xml:space="preserve">Τα εργαλεία θα παρακολουθούν όλα τα στοιχεία της υποδομής ιδιωτικού υπολογιστικού νέφους. </w:t>
      </w:r>
    </w:p>
    <w:p w14:paraId="0813B6EE" w14:textId="77777777" w:rsidR="00CE7EB5" w:rsidRPr="007A6B2A" w:rsidRDefault="00CE7EB5" w:rsidP="00CE7EB5">
      <w:pPr>
        <w:spacing w:after="0"/>
        <w:rPr>
          <w:rFonts w:ascii="Times New Roman" w:hAnsi="Times New Roman" w:cs="Times New Roman"/>
          <w:color w:val="000000"/>
          <w:sz w:val="24"/>
          <w:lang w:val="el-GR"/>
        </w:rPr>
      </w:pPr>
    </w:p>
    <w:p w14:paraId="775D7231" w14:textId="77777777" w:rsidR="00CE7EB5" w:rsidRPr="007E01C4" w:rsidRDefault="00CE7EB5" w:rsidP="003E46EC">
      <w:pPr>
        <w:pStyle w:val="aff"/>
        <w:numPr>
          <w:ilvl w:val="3"/>
          <w:numId w:val="78"/>
        </w:numPr>
        <w:rPr>
          <w:rFonts w:eastAsia="Tahoma" w:cs="Times New Roman"/>
          <w:b/>
          <w:bCs/>
          <w:szCs w:val="26"/>
          <w:lang w:val="el-GR"/>
        </w:rPr>
      </w:pPr>
      <w:bookmarkStart w:id="316" w:name="_Toc79526327"/>
      <w:bookmarkStart w:id="317" w:name="_Toc87230683"/>
      <w:r w:rsidRPr="007E01C4">
        <w:rPr>
          <w:rFonts w:eastAsia="Tahoma" w:cs="Times New Roman"/>
          <w:b/>
          <w:bCs/>
          <w:szCs w:val="26"/>
          <w:lang w:val="el-GR"/>
        </w:rPr>
        <w:t>Λειτουργία</w:t>
      </w:r>
      <w:bookmarkEnd w:id="316"/>
      <w:bookmarkEnd w:id="317"/>
      <w:r w:rsidRPr="007E01C4">
        <w:rPr>
          <w:rFonts w:eastAsia="Tahoma" w:cs="Times New Roman"/>
          <w:b/>
          <w:bCs/>
          <w:szCs w:val="26"/>
          <w:lang w:val="el-GR"/>
        </w:rPr>
        <w:t xml:space="preserve"> </w:t>
      </w:r>
    </w:p>
    <w:p w14:paraId="56F2C8AC" w14:textId="77777777" w:rsidR="00CE7EB5" w:rsidRPr="007A6B2A" w:rsidRDefault="00CE7EB5" w:rsidP="00CE7EB5">
      <w:pPr>
        <w:spacing w:after="0"/>
        <w:rPr>
          <w:color w:val="000000"/>
          <w:lang w:val="el-GR"/>
        </w:rPr>
      </w:pPr>
      <w:r w:rsidRPr="007A6B2A">
        <w:rPr>
          <w:color w:val="000000"/>
          <w:lang w:val="el-GR"/>
        </w:rPr>
        <w:t xml:space="preserve">Ο Ανάδοχος θα παρέχει υπηρεσίες διαχείρισης περιστατικών μέχρι και την ολοκληρωτική επίλυση προβλημάτων καθώς και κατάλληλες υπηρεσίες διαχείρισης αλλαγών για το τμήμα της υποδομής που βρίσκεται υπό την ευθύνη του. </w:t>
      </w:r>
    </w:p>
    <w:p w14:paraId="3B094687" w14:textId="77777777" w:rsidR="00CE7EB5" w:rsidRPr="007A6B2A" w:rsidRDefault="00CE7EB5" w:rsidP="00CE7EB5">
      <w:pPr>
        <w:spacing w:after="0"/>
        <w:rPr>
          <w:color w:val="000000"/>
          <w:lang w:val="el-GR"/>
        </w:rPr>
      </w:pPr>
      <w:r w:rsidRPr="007A6B2A">
        <w:rPr>
          <w:color w:val="000000"/>
          <w:lang w:val="el-GR"/>
        </w:rPr>
        <w:t xml:space="preserve">Ο Ανάδοχος θα παρέχει τις υπηρεσίες αυτές σύμφωνα με τη μεθοδολογία </w:t>
      </w:r>
      <w:r>
        <w:rPr>
          <w:color w:val="000000"/>
        </w:rPr>
        <w:t>ITIL</w:t>
      </w:r>
      <w:r w:rsidRPr="007A6B2A">
        <w:rPr>
          <w:color w:val="000000"/>
          <w:lang w:val="el-GR"/>
        </w:rPr>
        <w:t xml:space="preserve"> και υπό την καθοδήγηση της Αναθέτουσας Αρχής. </w:t>
      </w:r>
    </w:p>
    <w:p w14:paraId="6DE36CED" w14:textId="77777777" w:rsidR="00CE7EB5" w:rsidRPr="007A6B2A" w:rsidRDefault="00CE7EB5" w:rsidP="00CE7EB5">
      <w:pPr>
        <w:spacing w:after="0"/>
        <w:rPr>
          <w:rFonts w:ascii="Times New Roman" w:hAnsi="Times New Roman" w:cs="Times New Roman"/>
          <w:color w:val="000000"/>
          <w:sz w:val="24"/>
          <w:lang w:val="el-GR"/>
        </w:rPr>
      </w:pPr>
    </w:p>
    <w:p w14:paraId="48D6AFAA" w14:textId="77777777" w:rsidR="00CE7EB5" w:rsidRPr="007E01C4" w:rsidRDefault="00CE7EB5" w:rsidP="003E46EC">
      <w:pPr>
        <w:pStyle w:val="aff"/>
        <w:numPr>
          <w:ilvl w:val="3"/>
          <w:numId w:val="78"/>
        </w:numPr>
        <w:rPr>
          <w:rFonts w:eastAsia="Tahoma" w:cs="Times New Roman"/>
          <w:b/>
          <w:bCs/>
          <w:szCs w:val="26"/>
          <w:lang w:val="el-GR"/>
        </w:rPr>
      </w:pPr>
      <w:bookmarkStart w:id="318" w:name="_Toc79526328"/>
      <w:bookmarkStart w:id="319" w:name="_Toc87230684"/>
      <w:r w:rsidRPr="007E01C4">
        <w:rPr>
          <w:rFonts w:eastAsia="Tahoma" w:cs="Times New Roman"/>
          <w:b/>
          <w:bCs/>
          <w:szCs w:val="26"/>
          <w:lang w:val="el-GR"/>
        </w:rPr>
        <w:t>Διαχείριση</w:t>
      </w:r>
      <w:bookmarkEnd w:id="318"/>
      <w:bookmarkEnd w:id="319"/>
      <w:r w:rsidRPr="007E01C4">
        <w:rPr>
          <w:rFonts w:eastAsia="Tahoma" w:cs="Times New Roman"/>
          <w:b/>
          <w:bCs/>
          <w:szCs w:val="26"/>
          <w:lang w:val="el-GR"/>
        </w:rPr>
        <w:t xml:space="preserve"> </w:t>
      </w:r>
    </w:p>
    <w:p w14:paraId="6F1DF86D" w14:textId="77777777" w:rsidR="00CE7EB5" w:rsidRPr="007A6B2A" w:rsidRDefault="00CE7EB5" w:rsidP="00CE7EB5">
      <w:pPr>
        <w:spacing w:after="0"/>
        <w:rPr>
          <w:color w:val="000000"/>
          <w:lang w:val="el-GR"/>
        </w:rPr>
      </w:pPr>
      <w:r w:rsidRPr="007A6B2A">
        <w:rPr>
          <w:color w:val="000000"/>
          <w:lang w:val="el-GR"/>
        </w:rPr>
        <w:t xml:space="preserve">Ο Ανάδοχος θα παρέχει υπηρεσίες καθημερινής διαχείρισης της υποδομής προκειμένου να τη διατηρεί στη δέουσα κατάσταση ώστε να πληρούνται όλες οι προϋποθέσεις αποδοτικής και ασφαλούς λειτουργίας της. Οι υπηρεσίες αυτές θα περιλαμβάνουν κατ’ ελάχιστο εγκατάσταση αναβαθμίσεων, εγκατάσταση ενημερώσεων ασφαλείας, διαχείριση των πόρων και διαχείριση των επιδόσεων της υποδομής ιδιωτικού υπολογιστικού νέφους. </w:t>
      </w:r>
    </w:p>
    <w:p w14:paraId="6BD06E79" w14:textId="77777777" w:rsidR="00CE7EB5" w:rsidRPr="00404A84" w:rsidRDefault="00CE7EB5" w:rsidP="00CE7EB5">
      <w:pPr>
        <w:rPr>
          <w:b/>
          <w:bCs/>
          <w:lang w:val="el-GR"/>
        </w:rPr>
      </w:pPr>
      <w:bookmarkStart w:id="320" w:name="_Toc79526329"/>
      <w:r w:rsidRPr="00404A84">
        <w:rPr>
          <w:lang w:val="el-GR"/>
        </w:rPr>
        <w:t>Διαδικασίες που θα πρέπει να υλοποιεί ο Ανάδοχος</w:t>
      </w:r>
      <w:bookmarkEnd w:id="320"/>
      <w:r w:rsidRPr="00404A84">
        <w:rPr>
          <w:lang w:val="el-GR"/>
        </w:rPr>
        <w:t xml:space="preserve"> </w:t>
      </w:r>
    </w:p>
    <w:p w14:paraId="362B01FB" w14:textId="77777777" w:rsidR="00CE7EB5" w:rsidRPr="00234806" w:rsidRDefault="00CE7EB5" w:rsidP="00CE7EB5">
      <w:pPr>
        <w:spacing w:after="0"/>
        <w:rPr>
          <w:lang w:val="el-GR"/>
        </w:rPr>
      </w:pPr>
      <w:r w:rsidRPr="007A6B2A">
        <w:rPr>
          <w:color w:val="000000"/>
          <w:lang w:val="el-GR"/>
        </w:rPr>
        <w:t xml:space="preserve">Ο Ανάδοχος θα πρέπει να υλοποιήσει διαδικασίες λειτουργίας του υπολογιστικού νέφους κατά τα πρότυπα </w:t>
      </w:r>
      <w:r>
        <w:rPr>
          <w:color w:val="000000"/>
        </w:rPr>
        <w:t>ITIL</w:t>
      </w:r>
      <w:r w:rsidRPr="007A6B2A">
        <w:rPr>
          <w:color w:val="000000"/>
          <w:lang w:val="el-GR"/>
        </w:rPr>
        <w:t xml:space="preserve">. </w:t>
      </w:r>
      <w:r w:rsidRPr="00234806">
        <w:rPr>
          <w:color w:val="000000"/>
          <w:lang w:val="el-GR"/>
        </w:rPr>
        <w:t xml:space="preserve">Συγκεκριμένα, θα πρέπει να υλοποιήσει διαδικασίες για τα παρακάτω: </w:t>
      </w:r>
    </w:p>
    <w:p w14:paraId="2AF7D4EC" w14:textId="77777777" w:rsidR="00CE7EB5" w:rsidRPr="00234806" w:rsidRDefault="00CE7EB5" w:rsidP="003E46EC">
      <w:pPr>
        <w:numPr>
          <w:ilvl w:val="0"/>
          <w:numId w:val="71"/>
        </w:numPr>
        <w:spacing w:after="0"/>
        <w:rPr>
          <w:lang w:val="el-GR"/>
        </w:rPr>
      </w:pPr>
      <w:r w:rsidRPr="00234806">
        <w:rPr>
          <w:lang w:val="el-GR"/>
        </w:rPr>
        <w:t xml:space="preserve">Διαχείριση συμβάντων </w:t>
      </w:r>
    </w:p>
    <w:p w14:paraId="00B03A4E" w14:textId="77777777" w:rsidR="00CE7EB5" w:rsidRPr="00234806" w:rsidRDefault="00CE7EB5" w:rsidP="003E46EC">
      <w:pPr>
        <w:numPr>
          <w:ilvl w:val="0"/>
          <w:numId w:val="71"/>
        </w:numPr>
        <w:spacing w:after="0"/>
        <w:rPr>
          <w:lang w:val="el-GR"/>
        </w:rPr>
      </w:pPr>
      <w:r w:rsidRPr="00234806">
        <w:rPr>
          <w:lang w:val="el-GR"/>
        </w:rPr>
        <w:t xml:space="preserve">Διαχείριση περιστατικών </w:t>
      </w:r>
    </w:p>
    <w:p w14:paraId="03B96A47" w14:textId="77777777" w:rsidR="00CE7EB5" w:rsidRPr="00234806" w:rsidRDefault="00CE7EB5" w:rsidP="003E46EC">
      <w:pPr>
        <w:numPr>
          <w:ilvl w:val="0"/>
          <w:numId w:val="71"/>
        </w:numPr>
        <w:spacing w:after="0"/>
        <w:rPr>
          <w:lang w:val="el-GR"/>
        </w:rPr>
      </w:pPr>
      <w:r w:rsidRPr="00234806">
        <w:rPr>
          <w:lang w:val="el-GR"/>
        </w:rPr>
        <w:t xml:space="preserve">Διαχείριση αιτημάτων εξυπηρέτησης </w:t>
      </w:r>
    </w:p>
    <w:p w14:paraId="7B2ED226" w14:textId="77777777" w:rsidR="00CE7EB5" w:rsidRPr="00234806" w:rsidRDefault="00CE7EB5" w:rsidP="003E46EC">
      <w:pPr>
        <w:numPr>
          <w:ilvl w:val="0"/>
          <w:numId w:val="71"/>
        </w:numPr>
        <w:spacing w:after="0"/>
        <w:rPr>
          <w:lang w:val="el-GR"/>
        </w:rPr>
      </w:pPr>
      <w:r w:rsidRPr="00234806">
        <w:rPr>
          <w:lang w:val="el-GR"/>
        </w:rPr>
        <w:t xml:space="preserve">Διαχείριση προβλημάτων </w:t>
      </w:r>
    </w:p>
    <w:p w14:paraId="4E40F585" w14:textId="77777777" w:rsidR="00CE7EB5" w:rsidRPr="00234806" w:rsidRDefault="00CE7EB5" w:rsidP="003E46EC">
      <w:pPr>
        <w:numPr>
          <w:ilvl w:val="0"/>
          <w:numId w:val="71"/>
        </w:numPr>
        <w:spacing w:after="0"/>
        <w:rPr>
          <w:lang w:val="el-GR"/>
        </w:rPr>
      </w:pPr>
      <w:r w:rsidRPr="00234806">
        <w:rPr>
          <w:lang w:val="el-GR"/>
        </w:rPr>
        <w:t xml:space="preserve">Διαχείριση αλλαγών </w:t>
      </w:r>
    </w:p>
    <w:p w14:paraId="2D17D7B1" w14:textId="77777777" w:rsidR="00CE7EB5" w:rsidRPr="00234806" w:rsidRDefault="00CE7EB5" w:rsidP="003E46EC">
      <w:pPr>
        <w:numPr>
          <w:ilvl w:val="0"/>
          <w:numId w:val="71"/>
        </w:numPr>
        <w:spacing w:after="0"/>
        <w:rPr>
          <w:lang w:val="el-GR"/>
        </w:rPr>
      </w:pPr>
      <w:proofErr w:type="spellStart"/>
      <w:r w:rsidRPr="00324713">
        <w:rPr>
          <w:lang w:val="el-GR"/>
        </w:rPr>
        <w:t>Επικαιροποίηση</w:t>
      </w:r>
      <w:proofErr w:type="spellEnd"/>
      <w:r w:rsidRPr="00324713">
        <w:rPr>
          <w:lang w:val="el-GR"/>
        </w:rPr>
        <w:t xml:space="preserve"> της</w:t>
      </w:r>
      <w:r w:rsidRPr="00234806">
        <w:rPr>
          <w:lang w:val="el-GR"/>
        </w:rPr>
        <w:t xml:space="preserve"> διαμόρφωσης </w:t>
      </w:r>
    </w:p>
    <w:p w14:paraId="06BA7C1E" w14:textId="77777777" w:rsidR="00CE7EB5" w:rsidRPr="00234806" w:rsidRDefault="00CE7EB5" w:rsidP="00CE7EB5">
      <w:pPr>
        <w:spacing w:after="0"/>
        <w:rPr>
          <w:rFonts w:ascii="Times New Roman" w:hAnsi="Times New Roman" w:cs="Times New Roman"/>
          <w:sz w:val="24"/>
          <w:lang w:val="el-GR"/>
        </w:rPr>
      </w:pPr>
    </w:p>
    <w:p w14:paraId="3B384412" w14:textId="77777777" w:rsidR="00CE7EB5" w:rsidRPr="00324713" w:rsidRDefault="00CE7EB5" w:rsidP="003E46EC">
      <w:pPr>
        <w:pStyle w:val="aff"/>
        <w:numPr>
          <w:ilvl w:val="4"/>
          <w:numId w:val="78"/>
        </w:numPr>
        <w:rPr>
          <w:rFonts w:eastAsia="Tahoma" w:cs="Times New Roman"/>
          <w:b/>
          <w:bCs/>
          <w:szCs w:val="26"/>
          <w:lang w:val="el-GR"/>
        </w:rPr>
      </w:pPr>
      <w:bookmarkStart w:id="321" w:name="_Toc79526330"/>
      <w:bookmarkStart w:id="322" w:name="_Toc87230685"/>
      <w:r w:rsidRPr="00324713">
        <w:rPr>
          <w:rFonts w:eastAsia="Tahoma" w:cs="Times New Roman"/>
          <w:b/>
          <w:bCs/>
          <w:szCs w:val="26"/>
          <w:lang w:val="el-GR"/>
        </w:rPr>
        <w:t>Διαχείριση συμβάντων</w:t>
      </w:r>
      <w:bookmarkEnd w:id="321"/>
      <w:bookmarkEnd w:id="322"/>
      <w:r w:rsidRPr="00324713">
        <w:rPr>
          <w:rFonts w:eastAsia="Tahoma" w:cs="Times New Roman"/>
          <w:b/>
          <w:bCs/>
          <w:szCs w:val="26"/>
          <w:lang w:val="el-GR"/>
        </w:rPr>
        <w:t xml:space="preserve"> </w:t>
      </w:r>
    </w:p>
    <w:p w14:paraId="789830B7" w14:textId="16811C17" w:rsidR="00CE7EB5" w:rsidRPr="007A6B2A" w:rsidRDefault="00CE7EB5" w:rsidP="00CE7EB5">
      <w:pPr>
        <w:spacing w:after="0"/>
        <w:rPr>
          <w:lang w:val="el-GR"/>
        </w:rPr>
      </w:pPr>
      <w:r w:rsidRPr="00324713">
        <w:rPr>
          <w:lang w:val="el-GR"/>
        </w:rPr>
        <w:t>Συμβάν ονομάζ</w:t>
      </w:r>
      <w:r w:rsidRPr="007A6B2A">
        <w:rPr>
          <w:lang w:val="el-GR"/>
        </w:rPr>
        <w:t>εται κάθε «αλλαγή κατάστασης που έχει σημασία για τη διαχείριση μιας υπηρεσίας ή κάποιου άλλου στοιχείου διαμόρφωσης». Συμβάντα γίνονται συνήθως αντιληπτά μέσω προειδοποιήσεων ή ειδοποιήσεω</w:t>
      </w:r>
      <w:r w:rsidR="00A924C6">
        <w:rPr>
          <w:lang w:val="el-GR"/>
        </w:rPr>
        <w:fldChar w:fldCharType="begin"/>
      </w:r>
      <w:r w:rsidR="00A924C6">
        <w:rPr>
          <w:lang w:val="el-GR"/>
        </w:rPr>
        <w:instrText xml:space="preserve">  </w:instrText>
      </w:r>
      <w:r w:rsidR="00A924C6">
        <w:rPr>
          <w:lang w:val="el-GR"/>
        </w:rPr>
        <w:fldChar w:fldCharType="end"/>
      </w:r>
      <w:r w:rsidRPr="007A6B2A">
        <w:rPr>
          <w:lang w:val="el-GR"/>
        </w:rPr>
        <w:t xml:space="preserve">ν που ανιχνεύει κάποιο εργαλείο εποπτείας. </w:t>
      </w:r>
    </w:p>
    <w:p w14:paraId="0191D5F2" w14:textId="77777777" w:rsidR="00CE7EB5" w:rsidRPr="007A6B2A" w:rsidRDefault="00CE7EB5" w:rsidP="00CE7EB5">
      <w:pPr>
        <w:spacing w:after="0"/>
        <w:rPr>
          <w:lang w:val="el-GR"/>
        </w:rPr>
      </w:pPr>
      <w:r w:rsidRPr="007A6B2A">
        <w:rPr>
          <w:lang w:val="el-GR"/>
        </w:rPr>
        <w:t xml:space="preserve">Ο Ανάδοχος θα είναι υπεύθυνος για την εποπτεία της υποδομής ιδιωτικού υπολογιστικού νέφους καθώς και για τη διαχείριση όλων των συμβάντων που προέρχονται από αυτήν. Η διαχείριση των </w:t>
      </w:r>
      <w:r w:rsidRPr="007A6B2A">
        <w:rPr>
          <w:lang w:val="el-GR"/>
        </w:rPr>
        <w:lastRenderedPageBreak/>
        <w:t xml:space="preserve">συμβάντων θα πρέπει να περιλαμβάνει κατηγοριοποίηση και ανάθεση προτεραιότητας των γεγονότων καθώς και για την εκκίνηση της διαδικασίας διαχείρισης περιστατικών για όσα συμβάντα απαιτείται. </w:t>
      </w:r>
    </w:p>
    <w:p w14:paraId="52C942F6" w14:textId="77777777" w:rsidR="00CE7EB5" w:rsidRPr="007A6B2A" w:rsidRDefault="00CE7EB5" w:rsidP="00CE7EB5">
      <w:pPr>
        <w:spacing w:after="0"/>
        <w:rPr>
          <w:rFonts w:ascii="Times New Roman" w:hAnsi="Times New Roman" w:cs="Times New Roman"/>
          <w:sz w:val="24"/>
          <w:lang w:val="el-GR"/>
        </w:rPr>
      </w:pPr>
    </w:p>
    <w:p w14:paraId="0E1AAAFE" w14:textId="77777777" w:rsidR="00CE7EB5" w:rsidRPr="007E01C4" w:rsidRDefault="00CE7EB5" w:rsidP="003E46EC">
      <w:pPr>
        <w:pStyle w:val="aff"/>
        <w:numPr>
          <w:ilvl w:val="4"/>
          <w:numId w:val="78"/>
        </w:numPr>
        <w:rPr>
          <w:rFonts w:eastAsia="Tahoma" w:cs="Times New Roman"/>
          <w:b/>
          <w:bCs/>
          <w:szCs w:val="26"/>
          <w:lang w:val="el-GR"/>
        </w:rPr>
      </w:pPr>
      <w:bookmarkStart w:id="323" w:name="_Toc79526331"/>
      <w:bookmarkStart w:id="324" w:name="_Toc87230686"/>
      <w:r w:rsidRPr="007E01C4">
        <w:rPr>
          <w:rFonts w:eastAsia="Tahoma" w:cs="Times New Roman"/>
          <w:b/>
          <w:bCs/>
          <w:szCs w:val="26"/>
          <w:lang w:val="el-GR"/>
        </w:rPr>
        <w:t>Διαχείριση περιστατικών</w:t>
      </w:r>
      <w:bookmarkEnd w:id="323"/>
      <w:bookmarkEnd w:id="324"/>
      <w:r w:rsidRPr="007E01C4">
        <w:rPr>
          <w:rFonts w:eastAsia="Tahoma" w:cs="Times New Roman"/>
          <w:b/>
          <w:bCs/>
          <w:szCs w:val="26"/>
          <w:lang w:val="el-GR"/>
        </w:rPr>
        <w:t xml:space="preserve"> </w:t>
      </w:r>
    </w:p>
    <w:p w14:paraId="301E8620" w14:textId="77777777" w:rsidR="00CE7EB5" w:rsidRPr="007A6B2A" w:rsidRDefault="00CE7EB5" w:rsidP="00CE7EB5">
      <w:pPr>
        <w:spacing w:after="0"/>
        <w:rPr>
          <w:lang w:val="el-GR"/>
        </w:rPr>
      </w:pPr>
      <w:r w:rsidRPr="007A6B2A">
        <w:rPr>
          <w:lang w:val="el-GR"/>
        </w:rPr>
        <w:t xml:space="preserve">Ως περιστατικό ορίζεται μία μη προγραμματισμένη διακοπή ή μείωση της απόδοσης μιας υπηρεσίας πληροφορικής. Σκοπός της διαδικασίας διαχείρισης περιστατικών είναι η επαναφορά της κανονικής λειτουργίας και να ελαχιστοποιήσει τον αντίκτυπο στις υπηρεσίες, ώστε να διασφαλίζεται το βέλτιστο επίπεδο ποιότητας και διαθεσιμότητας των υπηρεσιών. </w:t>
      </w:r>
    </w:p>
    <w:p w14:paraId="1E0C47C7" w14:textId="77777777" w:rsidR="00CE7EB5" w:rsidRPr="007A6B2A" w:rsidRDefault="00CE7EB5" w:rsidP="00CE7EB5">
      <w:pPr>
        <w:spacing w:after="0"/>
        <w:rPr>
          <w:lang w:val="el-GR"/>
        </w:rPr>
      </w:pPr>
      <w:r w:rsidRPr="007A6B2A">
        <w:rPr>
          <w:lang w:val="el-GR"/>
        </w:rPr>
        <w:t xml:space="preserve">Η Αναθέτουσα Αρχή θα ακολουθεί τις δικές της διαδικασίες για την αναφορά περιστατικών στον Ανάδοχο και ο Ανάδοχος θα πρέπει να έχει τις δικές του διαδικασίες για αναφορά περιστατικών προς την Αναθέτουσα Αρχή. </w:t>
      </w:r>
    </w:p>
    <w:p w14:paraId="582A6213" w14:textId="77777777" w:rsidR="00CE7EB5" w:rsidRPr="007A6B2A" w:rsidRDefault="00CE7EB5" w:rsidP="00CE7EB5">
      <w:pPr>
        <w:spacing w:after="0"/>
        <w:rPr>
          <w:lang w:val="el-GR"/>
        </w:rPr>
      </w:pPr>
      <w:r w:rsidRPr="007A6B2A">
        <w:rPr>
          <w:lang w:val="el-GR"/>
        </w:rPr>
        <w:t xml:space="preserve">Ο Ανάδοχος θα είναι υπεύθυνος για τη διαδικασία αντιμετώπισης περιστατικών στις υπηρεσίες που έχει αναλάβει, καθώς και για την τακτική αναφορά της κατάστασης προς την Αναθέτουσα Αρχή. </w:t>
      </w:r>
    </w:p>
    <w:p w14:paraId="6D01695D" w14:textId="77777777" w:rsidR="00CE7EB5" w:rsidRPr="007A6B2A" w:rsidRDefault="00CE7EB5" w:rsidP="00CE7EB5">
      <w:pPr>
        <w:spacing w:after="0"/>
        <w:rPr>
          <w:rFonts w:ascii="Times New Roman" w:hAnsi="Times New Roman" w:cs="Times New Roman"/>
          <w:sz w:val="24"/>
          <w:lang w:val="el-GR"/>
        </w:rPr>
      </w:pPr>
    </w:p>
    <w:p w14:paraId="6A33F54A" w14:textId="77777777" w:rsidR="00CE7EB5" w:rsidRPr="007E01C4" w:rsidRDefault="00CE7EB5" w:rsidP="003E46EC">
      <w:pPr>
        <w:pStyle w:val="aff"/>
        <w:numPr>
          <w:ilvl w:val="4"/>
          <w:numId w:val="78"/>
        </w:numPr>
        <w:rPr>
          <w:rFonts w:eastAsia="Tahoma" w:cs="Times New Roman"/>
          <w:b/>
          <w:bCs/>
          <w:szCs w:val="26"/>
          <w:lang w:val="el-GR"/>
        </w:rPr>
      </w:pPr>
      <w:bookmarkStart w:id="325" w:name="_Toc79526332"/>
      <w:bookmarkStart w:id="326" w:name="_Toc87230687"/>
      <w:r w:rsidRPr="007E01C4">
        <w:rPr>
          <w:rFonts w:eastAsia="Tahoma" w:cs="Times New Roman"/>
          <w:b/>
          <w:bCs/>
          <w:szCs w:val="26"/>
          <w:lang w:val="el-GR"/>
        </w:rPr>
        <w:t>Διαχείριση αιτημάτων εξυπηρέτησης</w:t>
      </w:r>
      <w:bookmarkEnd w:id="325"/>
      <w:bookmarkEnd w:id="326"/>
      <w:r w:rsidRPr="007E01C4">
        <w:rPr>
          <w:rFonts w:eastAsia="Tahoma" w:cs="Times New Roman"/>
          <w:b/>
          <w:bCs/>
          <w:szCs w:val="26"/>
          <w:lang w:val="el-GR"/>
        </w:rPr>
        <w:t xml:space="preserve"> </w:t>
      </w:r>
    </w:p>
    <w:p w14:paraId="66561649" w14:textId="77777777" w:rsidR="00CE7EB5" w:rsidRPr="008558C9" w:rsidRDefault="00CE7EB5" w:rsidP="00CE7EB5">
      <w:pPr>
        <w:spacing w:after="0"/>
        <w:rPr>
          <w:lang w:val="el-GR"/>
        </w:rPr>
      </w:pPr>
      <w:bookmarkStart w:id="327" w:name="_Hlk108545414"/>
      <w:r w:rsidRPr="008558C9">
        <w:rPr>
          <w:lang w:val="el-GR"/>
        </w:rPr>
        <w:t>Αιτήματα εξυπηρέτησης ονομάζονται τα εξής αιτήματα από την Αναθέτουσα Αρχή προς τον Ανάδοχο:</w:t>
      </w:r>
      <w:bookmarkEnd w:id="327"/>
      <w:r w:rsidRPr="008558C9">
        <w:rPr>
          <w:lang w:val="el-GR"/>
        </w:rPr>
        <w:t xml:space="preserve"> </w:t>
      </w:r>
    </w:p>
    <w:p w14:paraId="0FA1D8C5" w14:textId="77777777" w:rsidR="00CE7EB5" w:rsidRPr="008558C9" w:rsidRDefault="00CE7EB5" w:rsidP="003E46EC">
      <w:pPr>
        <w:numPr>
          <w:ilvl w:val="0"/>
          <w:numId w:val="69"/>
        </w:numPr>
        <w:spacing w:after="0"/>
        <w:rPr>
          <w:lang w:val="el-GR"/>
        </w:rPr>
      </w:pPr>
      <w:r w:rsidRPr="008558C9">
        <w:rPr>
          <w:lang w:val="el-GR"/>
        </w:rPr>
        <w:t xml:space="preserve">Αιτήματα για τυποποιημένες αλλαγές (προ-εγκεκριμένες, σχετικά κοινότυπες αλλαγές χαμηλού κινδύνου που υλοποιούνται με προδιαγεγραμμένες διαδικασίες) </w:t>
      </w:r>
    </w:p>
    <w:p w14:paraId="4F05C6C5" w14:textId="77777777" w:rsidR="00CE7EB5" w:rsidRPr="008558C9" w:rsidRDefault="00CE7EB5" w:rsidP="003E46EC">
      <w:pPr>
        <w:numPr>
          <w:ilvl w:val="0"/>
          <w:numId w:val="69"/>
        </w:numPr>
        <w:spacing w:after="0"/>
        <w:rPr>
          <w:lang w:val="el-GR"/>
        </w:rPr>
      </w:pPr>
      <w:r w:rsidRPr="008558C9">
        <w:rPr>
          <w:lang w:val="el-GR"/>
        </w:rPr>
        <w:t xml:space="preserve">Αιτήματα για παροχή πληροφοριών σχετικά με κάποια υπηρεσία </w:t>
      </w:r>
    </w:p>
    <w:p w14:paraId="2BA75F2A" w14:textId="2D0E20DE" w:rsidR="00CE7EB5" w:rsidRPr="008558C9" w:rsidRDefault="00CE7EB5" w:rsidP="003E46EC">
      <w:pPr>
        <w:numPr>
          <w:ilvl w:val="0"/>
          <w:numId w:val="69"/>
        </w:numPr>
        <w:spacing w:after="0"/>
        <w:rPr>
          <w:lang w:val="el-GR"/>
        </w:rPr>
      </w:pPr>
      <w:r w:rsidRPr="008558C9">
        <w:rPr>
          <w:lang w:val="el-GR"/>
        </w:rPr>
        <w:t xml:space="preserve">Αιτήματα για παροχή συμβουλών από τον Ανάδοχο </w:t>
      </w:r>
      <w:r w:rsidR="00B923DF" w:rsidRPr="008558C9">
        <w:rPr>
          <w:lang w:val="el-GR"/>
        </w:rPr>
        <w:t>π.χ.</w:t>
      </w:r>
      <w:r w:rsidR="00D53E15" w:rsidRPr="008558C9">
        <w:rPr>
          <w:lang w:val="el-GR"/>
        </w:rPr>
        <w:t xml:space="preserve"> παροχή συμβουλών για την</w:t>
      </w:r>
      <w:r w:rsidR="0034471C" w:rsidRPr="008558C9">
        <w:rPr>
          <w:lang w:val="el-GR"/>
        </w:rPr>
        <w:t xml:space="preserve"> υποστήριξη των με</w:t>
      </w:r>
      <w:r w:rsidR="00B923DF" w:rsidRPr="008558C9">
        <w:rPr>
          <w:lang w:val="el-GR"/>
        </w:rPr>
        <w:t>ταπτώσεων με ιδίους πόρους</w:t>
      </w:r>
      <w:r w:rsidR="004543E8" w:rsidRPr="008558C9">
        <w:rPr>
          <w:lang w:val="el-GR"/>
        </w:rPr>
        <w:t xml:space="preserve"> της ΓΓΠΣΔΔ ή της </w:t>
      </w:r>
      <w:r w:rsidR="00D53E15" w:rsidRPr="008558C9">
        <w:rPr>
          <w:lang w:val="el-GR"/>
        </w:rPr>
        <w:t>ΗΔΙΚΑ</w:t>
      </w:r>
    </w:p>
    <w:p w14:paraId="4EFAA1CD" w14:textId="77777777" w:rsidR="00CE7EB5" w:rsidRPr="007A6B2A" w:rsidRDefault="00CE7EB5" w:rsidP="00CE7EB5">
      <w:pPr>
        <w:spacing w:after="0"/>
        <w:rPr>
          <w:lang w:val="el-GR"/>
        </w:rPr>
      </w:pPr>
      <w:bookmarkStart w:id="328" w:name="_Hlk108545436"/>
      <w:r w:rsidRPr="008558C9">
        <w:rPr>
          <w:lang w:val="el-GR"/>
        </w:rPr>
        <w:t xml:space="preserve">Ο Ανάδοχος θα πρέπει να παρέχει προς την Αναθέτουσα Αρχή καθ’ όλη τη διάρκεια της σύμβασης διαδικασία διαχείρισης των αιτημάτων εξυπηρέτησης σύμφωνα με το πρότυπο </w:t>
      </w:r>
      <w:r w:rsidRPr="008558C9">
        <w:t>ITIL</w:t>
      </w:r>
      <w:r w:rsidRPr="008558C9">
        <w:rPr>
          <w:lang w:val="el-GR"/>
        </w:rPr>
        <w:t>.</w:t>
      </w:r>
      <w:bookmarkEnd w:id="328"/>
      <w:r w:rsidRPr="007A6B2A">
        <w:rPr>
          <w:lang w:val="el-GR"/>
        </w:rPr>
        <w:t xml:space="preserve"> </w:t>
      </w:r>
    </w:p>
    <w:p w14:paraId="001E239F" w14:textId="77777777" w:rsidR="00CE7EB5" w:rsidRPr="007A6B2A" w:rsidRDefault="00CE7EB5" w:rsidP="00CE7EB5">
      <w:pPr>
        <w:spacing w:after="0"/>
        <w:rPr>
          <w:rFonts w:ascii="Times New Roman" w:hAnsi="Times New Roman" w:cs="Times New Roman"/>
          <w:sz w:val="24"/>
          <w:lang w:val="el-GR"/>
        </w:rPr>
      </w:pPr>
    </w:p>
    <w:p w14:paraId="1F493EB0" w14:textId="77777777" w:rsidR="00CE7EB5" w:rsidRPr="007E01C4" w:rsidRDefault="00CE7EB5" w:rsidP="003E46EC">
      <w:pPr>
        <w:pStyle w:val="aff"/>
        <w:numPr>
          <w:ilvl w:val="4"/>
          <w:numId w:val="78"/>
        </w:numPr>
        <w:rPr>
          <w:rFonts w:eastAsia="Tahoma" w:cs="Times New Roman"/>
          <w:b/>
          <w:bCs/>
          <w:szCs w:val="26"/>
          <w:lang w:val="el-GR"/>
        </w:rPr>
      </w:pPr>
      <w:bookmarkStart w:id="329" w:name="_Toc79526333"/>
      <w:bookmarkStart w:id="330" w:name="_Toc87230688"/>
      <w:r w:rsidRPr="007E01C4">
        <w:rPr>
          <w:rFonts w:eastAsia="Tahoma" w:cs="Times New Roman"/>
          <w:b/>
          <w:bCs/>
          <w:szCs w:val="26"/>
          <w:lang w:val="el-GR"/>
        </w:rPr>
        <w:t>Διαχείριση προβλημάτων</w:t>
      </w:r>
      <w:bookmarkEnd w:id="329"/>
      <w:bookmarkEnd w:id="330"/>
      <w:r w:rsidRPr="007E01C4">
        <w:rPr>
          <w:rFonts w:eastAsia="Tahoma" w:cs="Times New Roman"/>
          <w:b/>
          <w:bCs/>
          <w:szCs w:val="26"/>
          <w:lang w:val="el-GR"/>
        </w:rPr>
        <w:t xml:space="preserve"> </w:t>
      </w:r>
    </w:p>
    <w:p w14:paraId="57F6BB0E" w14:textId="77777777" w:rsidR="00CE7EB5" w:rsidRPr="007A6B2A" w:rsidRDefault="00CE7EB5" w:rsidP="00CE7EB5">
      <w:pPr>
        <w:spacing w:after="0"/>
        <w:rPr>
          <w:lang w:val="el-GR"/>
        </w:rPr>
      </w:pPr>
      <w:r w:rsidRPr="007A6B2A">
        <w:rPr>
          <w:lang w:val="el-GR"/>
        </w:rPr>
        <w:t xml:space="preserve">Διαχείριση προβλημάτων είναι η διαδικασία διαχείρισης του κύκλου ζωής των προβλημάτων που εμφανίζονται στην υποδομή που προσφέρεται από τον Ανάδοχο. Πρωταρχικός στόχος είναι η διόρθωση προβλημάτων και άρα η αποτροπή εκδήλωσης </w:t>
      </w:r>
    </w:p>
    <w:p w14:paraId="2F72FD80" w14:textId="77777777" w:rsidR="00CE7EB5" w:rsidRPr="007A6B2A" w:rsidRDefault="00CE7EB5" w:rsidP="00CE7EB5">
      <w:pPr>
        <w:spacing w:after="0"/>
        <w:rPr>
          <w:lang w:val="el-GR"/>
        </w:rPr>
      </w:pPr>
      <w:r w:rsidRPr="007A6B2A">
        <w:rPr>
          <w:lang w:val="el-GR"/>
        </w:rPr>
        <w:t xml:space="preserve">Ο Ανάδοχος θα πρέπει να παρέχει ολοκληρωμένη διαδικασία διαχείρισης προβλημάτων σύμφωνα με το πρότυπο περιστατικών που οφείλονται σε αυτά, η απαλοιφή επαναλαμβανόμενων περιστατικών και η ελαχιστοποίηση του αντικτύπου περιστατικών που δεν μπορούν να αποτραπούν. </w:t>
      </w:r>
    </w:p>
    <w:p w14:paraId="6973E32D" w14:textId="77777777" w:rsidR="00CE7EB5" w:rsidRPr="007A6B2A" w:rsidRDefault="00CE7EB5" w:rsidP="00CE7EB5">
      <w:pPr>
        <w:spacing w:after="0"/>
        <w:rPr>
          <w:lang w:val="el-GR"/>
        </w:rPr>
      </w:pPr>
      <w:r w:rsidRPr="007A6B2A">
        <w:rPr>
          <w:lang w:val="el-GR"/>
        </w:rPr>
        <w:t xml:space="preserve">Ο Ανάδοχος θα πρέπει να παρέχει ολοκληρωμένη διαδικασία διαχείρισης προβλημάτων σύμφωνα με το πρότυπο </w:t>
      </w:r>
      <w:r>
        <w:t>ITIL</w:t>
      </w:r>
      <w:r w:rsidRPr="007A6B2A">
        <w:rPr>
          <w:lang w:val="el-GR"/>
        </w:rPr>
        <w:t xml:space="preserve">. </w:t>
      </w:r>
    </w:p>
    <w:p w14:paraId="1DDF20B9" w14:textId="77777777" w:rsidR="00CE7EB5" w:rsidRPr="007A6B2A" w:rsidRDefault="00CE7EB5" w:rsidP="00CE7EB5">
      <w:pPr>
        <w:spacing w:after="0"/>
        <w:rPr>
          <w:rFonts w:ascii="Times New Roman" w:hAnsi="Times New Roman" w:cs="Times New Roman"/>
          <w:sz w:val="24"/>
          <w:lang w:val="el-GR"/>
        </w:rPr>
      </w:pPr>
    </w:p>
    <w:p w14:paraId="13F717DA" w14:textId="77777777" w:rsidR="00CE7EB5" w:rsidRPr="007E01C4" w:rsidRDefault="00CE7EB5" w:rsidP="003E46EC">
      <w:pPr>
        <w:pStyle w:val="aff"/>
        <w:numPr>
          <w:ilvl w:val="4"/>
          <w:numId w:val="78"/>
        </w:numPr>
        <w:rPr>
          <w:rFonts w:eastAsia="Tahoma" w:cs="Times New Roman"/>
          <w:b/>
          <w:bCs/>
          <w:szCs w:val="26"/>
          <w:lang w:val="el-GR"/>
        </w:rPr>
      </w:pPr>
      <w:bookmarkStart w:id="331" w:name="_Toc79526334"/>
      <w:bookmarkStart w:id="332" w:name="_Toc87230689"/>
      <w:r w:rsidRPr="007E01C4">
        <w:rPr>
          <w:rFonts w:eastAsia="Tahoma" w:cs="Times New Roman"/>
          <w:b/>
          <w:bCs/>
          <w:szCs w:val="26"/>
          <w:lang w:val="el-GR"/>
        </w:rPr>
        <w:t>Διαχείριση αλλαγών</w:t>
      </w:r>
      <w:bookmarkEnd w:id="331"/>
      <w:bookmarkEnd w:id="332"/>
      <w:r w:rsidRPr="007E01C4">
        <w:rPr>
          <w:rFonts w:eastAsia="Tahoma" w:cs="Times New Roman"/>
          <w:b/>
          <w:bCs/>
          <w:szCs w:val="26"/>
          <w:lang w:val="el-GR"/>
        </w:rPr>
        <w:t xml:space="preserve"> </w:t>
      </w:r>
    </w:p>
    <w:p w14:paraId="095AB3FB" w14:textId="77777777" w:rsidR="00CE7EB5" w:rsidRPr="007A6B2A" w:rsidRDefault="00CE7EB5" w:rsidP="00CE7EB5">
      <w:pPr>
        <w:spacing w:after="0"/>
        <w:rPr>
          <w:lang w:val="el-GR"/>
        </w:rPr>
      </w:pPr>
      <w:r w:rsidRPr="007A6B2A">
        <w:rPr>
          <w:lang w:val="el-GR"/>
        </w:rPr>
        <w:t xml:space="preserve">Στόχος της διαδικασίας διαχείρισης αλλαγών είναι η αποτροπή συμβάντων κατά την υλοποίηση αλλαγών της υποδομής μέσω τυποποιημένων μεθοδολογιών και διαδικασιών. </w:t>
      </w:r>
    </w:p>
    <w:p w14:paraId="77B756FB" w14:textId="77777777" w:rsidR="00CE7EB5" w:rsidRPr="007A6B2A" w:rsidRDefault="00CE7EB5" w:rsidP="00CE7EB5">
      <w:pPr>
        <w:spacing w:after="0"/>
        <w:rPr>
          <w:lang w:val="el-GR"/>
        </w:rPr>
      </w:pPr>
      <w:r w:rsidRPr="007A6B2A">
        <w:rPr>
          <w:lang w:val="el-GR"/>
        </w:rPr>
        <w:t xml:space="preserve">Ανάγκες για αλλαγές στην υποδομή μπορεί να προκύψουν: </w:t>
      </w:r>
    </w:p>
    <w:p w14:paraId="4F90E13B" w14:textId="77777777" w:rsidR="00CE7EB5" w:rsidRPr="00234806" w:rsidRDefault="00CE7EB5" w:rsidP="003E46EC">
      <w:pPr>
        <w:numPr>
          <w:ilvl w:val="0"/>
          <w:numId w:val="70"/>
        </w:numPr>
        <w:spacing w:after="0"/>
        <w:rPr>
          <w:lang w:val="el-GR"/>
        </w:rPr>
      </w:pPr>
      <w:r w:rsidRPr="00234806">
        <w:rPr>
          <w:lang w:val="el-GR"/>
        </w:rPr>
        <w:t xml:space="preserve">Λόγω προβλημάτων/περιστατικών που ανιχνεύονται </w:t>
      </w:r>
    </w:p>
    <w:p w14:paraId="041D6CA1" w14:textId="77777777" w:rsidR="00CE7EB5" w:rsidRPr="00234806" w:rsidRDefault="00CE7EB5" w:rsidP="003E46EC">
      <w:pPr>
        <w:numPr>
          <w:ilvl w:val="0"/>
          <w:numId w:val="70"/>
        </w:numPr>
        <w:spacing w:after="0"/>
        <w:rPr>
          <w:lang w:val="el-GR"/>
        </w:rPr>
      </w:pPr>
      <w:r w:rsidRPr="00234806">
        <w:rPr>
          <w:lang w:val="el-GR"/>
        </w:rPr>
        <w:t xml:space="preserve">Λόγω εξωτερικών απαιτήσεων </w:t>
      </w:r>
    </w:p>
    <w:p w14:paraId="77DD07F2" w14:textId="77777777" w:rsidR="00CE7EB5" w:rsidRPr="008F6E1C" w:rsidRDefault="00CE7EB5" w:rsidP="003E46EC">
      <w:pPr>
        <w:numPr>
          <w:ilvl w:val="0"/>
          <w:numId w:val="70"/>
        </w:numPr>
        <w:spacing w:after="0"/>
        <w:rPr>
          <w:lang w:val="el-GR"/>
        </w:rPr>
      </w:pPr>
      <w:r w:rsidRPr="008F6E1C">
        <w:rPr>
          <w:lang w:val="el-GR"/>
        </w:rPr>
        <w:t xml:space="preserve">Με στόχο καλύτερη αποδοτικότητα και αποτελεσματικότητα του συστήματος </w:t>
      </w:r>
    </w:p>
    <w:p w14:paraId="7586B63D" w14:textId="77777777" w:rsidR="00CE7EB5" w:rsidRPr="00234806" w:rsidRDefault="00CE7EB5" w:rsidP="003E46EC">
      <w:pPr>
        <w:numPr>
          <w:ilvl w:val="0"/>
          <w:numId w:val="70"/>
        </w:numPr>
        <w:spacing w:after="0"/>
        <w:rPr>
          <w:lang w:val="el-GR"/>
        </w:rPr>
      </w:pPr>
      <w:r w:rsidRPr="00234806">
        <w:rPr>
          <w:lang w:val="el-GR"/>
        </w:rPr>
        <w:t xml:space="preserve">Για την εξυπηρέτηση επιχειρησιακών αναγκών </w:t>
      </w:r>
    </w:p>
    <w:p w14:paraId="4C0A2E95" w14:textId="77777777" w:rsidR="00CE7EB5" w:rsidRPr="00234806" w:rsidRDefault="00CE7EB5" w:rsidP="003E46EC">
      <w:pPr>
        <w:numPr>
          <w:ilvl w:val="0"/>
          <w:numId w:val="70"/>
        </w:numPr>
        <w:spacing w:after="0"/>
        <w:rPr>
          <w:lang w:val="el-GR"/>
        </w:rPr>
      </w:pPr>
      <w:r w:rsidRPr="00234806">
        <w:rPr>
          <w:lang w:val="el-GR"/>
        </w:rPr>
        <w:t xml:space="preserve">Για να εξυπηρετήσουν νέα έργα </w:t>
      </w:r>
    </w:p>
    <w:p w14:paraId="3DA9DDAD" w14:textId="77777777" w:rsidR="00CE7EB5" w:rsidRPr="008F6E1C" w:rsidRDefault="00CE7EB5" w:rsidP="003E46EC">
      <w:pPr>
        <w:numPr>
          <w:ilvl w:val="0"/>
          <w:numId w:val="70"/>
        </w:numPr>
        <w:spacing w:after="0"/>
        <w:rPr>
          <w:lang w:val="el-GR"/>
        </w:rPr>
      </w:pPr>
      <w:r w:rsidRPr="008F6E1C">
        <w:rPr>
          <w:lang w:val="el-GR"/>
        </w:rPr>
        <w:t xml:space="preserve">Για τη βελτίωση των υπηρεσιών πληροφορικής που παρέχονται </w:t>
      </w:r>
    </w:p>
    <w:p w14:paraId="38A9FDA1" w14:textId="77777777" w:rsidR="00CE7EB5" w:rsidRPr="007A6B2A" w:rsidRDefault="00CE7EB5" w:rsidP="00CE7EB5">
      <w:pPr>
        <w:spacing w:after="0"/>
        <w:rPr>
          <w:lang w:val="el-GR"/>
        </w:rPr>
      </w:pPr>
    </w:p>
    <w:p w14:paraId="6C73E3C6" w14:textId="77777777" w:rsidR="00CE7EB5" w:rsidRPr="008558C9" w:rsidRDefault="00CE7EB5" w:rsidP="00CE7EB5">
      <w:pPr>
        <w:spacing w:after="0"/>
        <w:rPr>
          <w:lang w:val="el-GR"/>
        </w:rPr>
      </w:pPr>
      <w:r w:rsidRPr="008558C9">
        <w:rPr>
          <w:lang w:val="el-GR"/>
        </w:rPr>
        <w:lastRenderedPageBreak/>
        <w:t xml:space="preserve">Ο Ανάδοχος θα πρέπει να διευκολύνει τη διαχείριση αλλαγών ακολουθώντας τις διαδικασίες διαχείρισης αλλαγών της Αναθέτουσας Αρχής και να εκπροσωπείται κατάλληλα στη συμβουλευτική επιτροπή αλλαγών. </w:t>
      </w:r>
    </w:p>
    <w:p w14:paraId="34F61E6A" w14:textId="77777777" w:rsidR="00CE7EB5" w:rsidRPr="008558C9" w:rsidRDefault="00CE7EB5" w:rsidP="00CE7EB5">
      <w:pPr>
        <w:spacing w:after="0"/>
        <w:rPr>
          <w:lang w:val="el-GR"/>
        </w:rPr>
      </w:pPr>
      <w:r w:rsidRPr="008558C9">
        <w:rPr>
          <w:lang w:val="el-GR"/>
        </w:rPr>
        <w:t xml:space="preserve">Αλλαγές που αφορούν αποκλειστικά στο περιβάλλον που διαχειρίζεται ο Ανάδοχος, απαραίτητες για την απρόσκοπτη και ασφαλή λειτουργία των συστημάτων και που δεν επηρεάζουν τη διαθεσιμότητα ή την ποιότητα των υπηρεσιών του ιδιωτικού υπολογιστικού νέφους, δεν είναι απαραίτητο να τύχουν έγκρισης από την αναθέτουσα αρχή. Για τις αλλαγές αυτές, ο Ανάδοχος θα ακολουθεί τις διαδικασίες διαχείρισης αλλαγών που θα συμφωνηθούν στο πλαίσιο του έργου. </w:t>
      </w:r>
    </w:p>
    <w:p w14:paraId="60F9892B" w14:textId="77777777" w:rsidR="00CE7EB5" w:rsidRPr="007A6B2A" w:rsidRDefault="00CE7EB5" w:rsidP="00CE7EB5">
      <w:pPr>
        <w:spacing w:after="0"/>
        <w:rPr>
          <w:lang w:val="el-GR"/>
        </w:rPr>
      </w:pPr>
      <w:r w:rsidRPr="008558C9">
        <w:rPr>
          <w:lang w:val="el-GR"/>
        </w:rPr>
        <w:t>Αλλαγές που οφείλονται σε αιτήματα της Αναθέτουσας Αρχής θα ακολουθούν τη διαδικασία διαχείρισης αλλαγών της Αναθέτουσας Αρχής, κατά την οποία θα ζητείται η συμβολή του Αναδόχου απευθύνοντας αιτήματα εξυπηρέτησης.</w:t>
      </w:r>
      <w:r w:rsidRPr="007A6B2A">
        <w:rPr>
          <w:lang w:val="el-GR"/>
        </w:rPr>
        <w:t xml:space="preserve"> </w:t>
      </w:r>
    </w:p>
    <w:p w14:paraId="60102D75" w14:textId="77777777" w:rsidR="00CE7EB5" w:rsidRPr="007A6B2A" w:rsidRDefault="00CE7EB5" w:rsidP="00CE7EB5">
      <w:pPr>
        <w:spacing w:after="0"/>
        <w:rPr>
          <w:rFonts w:ascii="Times New Roman" w:hAnsi="Times New Roman" w:cs="Times New Roman"/>
          <w:sz w:val="24"/>
          <w:lang w:val="el-GR"/>
        </w:rPr>
      </w:pPr>
    </w:p>
    <w:p w14:paraId="67ACBE7D" w14:textId="77777777" w:rsidR="00CE7EB5" w:rsidRPr="00DF11B9" w:rsidRDefault="00CE7EB5" w:rsidP="003E46EC">
      <w:pPr>
        <w:pStyle w:val="3"/>
        <w:numPr>
          <w:ilvl w:val="2"/>
          <w:numId w:val="81"/>
        </w:numPr>
        <w:rPr>
          <w:rFonts w:eastAsia="Tahoma"/>
          <w:lang w:val="el-GR"/>
        </w:rPr>
      </w:pPr>
      <w:bookmarkStart w:id="333" w:name="_Ref80406126"/>
      <w:bookmarkStart w:id="334" w:name="_Toc87230690"/>
      <w:bookmarkStart w:id="335" w:name="_Toc112836380"/>
      <w:r w:rsidRPr="00DF11B9">
        <w:rPr>
          <w:rFonts w:eastAsia="Tahoma"/>
          <w:lang w:val="el-GR"/>
        </w:rPr>
        <w:t>Υπηρεσίες Εκπαίδευσης</w:t>
      </w:r>
      <w:bookmarkEnd w:id="333"/>
      <w:bookmarkEnd w:id="334"/>
      <w:bookmarkEnd w:id="335"/>
    </w:p>
    <w:p w14:paraId="6914AB35" w14:textId="77777777" w:rsidR="00CE7EB5" w:rsidRPr="00DB0633" w:rsidRDefault="00CE7EB5" w:rsidP="00CE7EB5">
      <w:pPr>
        <w:spacing w:before="120"/>
        <w:rPr>
          <w:lang w:val="el-GR"/>
        </w:rPr>
      </w:pPr>
      <w:r w:rsidRPr="00DB0633">
        <w:rPr>
          <w:lang w:val="el-GR"/>
        </w:rPr>
        <w:t>Ο υποψήφιος ανάδοχος οφείλει να προσφέρει υπηρεσίες εκπαίδευσης – μεταφοράς τεχνογνωσίας με στόχο την πλήρη αξιοποίησή του έργου. Οι υπηρεσίες αφορούν στην εκπαίδευση των στελεχών της Γ.Γ.Π.Σ.Δ.Δ. και της ΗΔΙΚΑ Α.Ε. σε θέματα χρήσης, διαχείρισης, παρακολούθησης και ανακατανομής πόρων των προσφερόμενων υποδομών και υπηρεσιών υπολογιστικού νέφους.</w:t>
      </w:r>
    </w:p>
    <w:p w14:paraId="58F8FC60" w14:textId="77777777" w:rsidR="00CE7EB5" w:rsidRPr="00DB0633" w:rsidRDefault="00CE7EB5" w:rsidP="00CE7EB5">
      <w:pPr>
        <w:spacing w:before="120"/>
        <w:rPr>
          <w:lang w:val="el-GR"/>
        </w:rPr>
      </w:pPr>
      <w:r w:rsidRPr="00DB0633">
        <w:rPr>
          <w:lang w:val="el-GR"/>
        </w:rPr>
        <w:t xml:space="preserve">Η διαδικασία εκπαίδευσης δύναται να πραγματοποιηθεί δια ζώσης σε κατάλληλα εξοπλισμένες και διαμορφωμένες αίθουσες εκπαίδευσης ή/και από ολοκληρωμένο σύνολο εκπαιδευτικών βίντεο υψηλής ευκρίνειας με </w:t>
      </w:r>
      <w:proofErr w:type="spellStart"/>
      <w:r w:rsidRPr="00DB0633">
        <w:rPr>
          <w:lang w:val="el-GR"/>
        </w:rPr>
        <w:t>διαδραστικά</w:t>
      </w:r>
      <w:proofErr w:type="spellEnd"/>
      <w:r w:rsidRPr="00DB0633">
        <w:rPr>
          <w:lang w:val="el-GR"/>
        </w:rPr>
        <w:t xml:space="preserve"> </w:t>
      </w:r>
      <w:r w:rsidRPr="00B25B99">
        <w:t>hands</w:t>
      </w:r>
      <w:r w:rsidRPr="00DB0633">
        <w:rPr>
          <w:lang w:val="el-GR"/>
        </w:rPr>
        <w:t>-</w:t>
      </w:r>
      <w:r w:rsidRPr="00B25B99">
        <w:t>on</w:t>
      </w:r>
      <w:r w:rsidRPr="00DB0633">
        <w:rPr>
          <w:lang w:val="el-GR"/>
        </w:rPr>
        <w:t xml:space="preserve"> εργαστήρια, που θα περιλαμβάνουν παραδείγματα και πρακτικές εφαρμογές. Η Αναθέτουσα Αρχή θα υποδείξει τον τρόπο που θα πραγματοποιηθεί η εκπαίδευση (δια ζώσης ή/και </w:t>
      </w:r>
      <w:r>
        <w:rPr>
          <w:lang w:val="en-US"/>
        </w:rPr>
        <w:t>online</w:t>
      </w:r>
      <w:r w:rsidRPr="00DB0633">
        <w:rPr>
          <w:lang w:val="el-GR"/>
        </w:rPr>
        <w:t xml:space="preserve">) στην αντίστοιχη φάση του έργου. Σε κάθε περίπτωση ο υποψήφιος ανάδοχος θα πρέπει στην προσφορά του να παράσχει τις κατάλληλες υποδομές </w:t>
      </w:r>
      <w:r>
        <w:rPr>
          <w:lang w:val="el-GR"/>
        </w:rPr>
        <w:t>(π.χ. αί</w:t>
      </w:r>
      <w:r w:rsidRPr="00DB0633">
        <w:rPr>
          <w:lang w:val="el-GR"/>
        </w:rPr>
        <w:t>θουσες εκπαίδευσης κ.λπ.) χωρίς πρόσθετο κόστος.</w:t>
      </w:r>
    </w:p>
    <w:p w14:paraId="62F6CCD5" w14:textId="77777777" w:rsidR="00CE7EB5" w:rsidRPr="00DB0633" w:rsidRDefault="00CE7EB5" w:rsidP="00CE7EB5">
      <w:pPr>
        <w:rPr>
          <w:lang w:val="el-GR"/>
        </w:rPr>
      </w:pPr>
      <w:r w:rsidRPr="00DB0633">
        <w:rPr>
          <w:lang w:val="el-GR"/>
        </w:rPr>
        <w:t>Η εκπαίδευση θα απευθύνεται σε διαχειριστές (</w:t>
      </w:r>
      <w:r>
        <w:rPr>
          <w:lang w:val="en-US"/>
        </w:rPr>
        <w:t>administrators</w:t>
      </w:r>
      <w:r w:rsidRPr="00DB0633">
        <w:rPr>
          <w:lang w:val="el-GR"/>
        </w:rPr>
        <w:t>) της Γ.Γ.Π.Σ.Δ.Δ. και της ΗΔΙΚΑ Α.Ε. Το περιεχόμενό της θα πρέπει να περιλαμβάνει τα παρακάτω θεματικά πεδία, με τους αντίστοιχους χρόνους κατάρτισης:</w:t>
      </w:r>
    </w:p>
    <w:tbl>
      <w:tblPr>
        <w:tblpPr w:leftFromText="180" w:rightFromText="180" w:vertAnchor="text" w:horzAnchor="margin" w:tblpXSpec="center" w:tblpY="26"/>
        <w:tblW w:w="8080" w:type="dxa"/>
        <w:tblLayout w:type="fixed"/>
        <w:tblLook w:val="0000" w:firstRow="0" w:lastRow="0" w:firstColumn="0" w:lastColumn="0" w:noHBand="0" w:noVBand="0"/>
      </w:tblPr>
      <w:tblGrid>
        <w:gridCol w:w="4962"/>
        <w:gridCol w:w="1275"/>
        <w:gridCol w:w="1843"/>
      </w:tblGrid>
      <w:tr w:rsidR="00CE7EB5" w:rsidRPr="00DC7A23" w14:paraId="3D7E1265" w14:textId="77777777" w:rsidTr="00835D3F">
        <w:tc>
          <w:tcPr>
            <w:tcW w:w="4962" w:type="dxa"/>
            <w:tcBorders>
              <w:top w:val="single" w:sz="20" w:space="0" w:color="000000"/>
              <w:bottom w:val="single" w:sz="20" w:space="0" w:color="000000"/>
            </w:tcBorders>
            <w:shd w:val="clear" w:color="auto" w:fill="A6A6A6"/>
          </w:tcPr>
          <w:p w14:paraId="311CFF0A" w14:textId="77777777" w:rsidR="00CE7EB5" w:rsidRPr="00FF00E3" w:rsidRDefault="00CE7EB5" w:rsidP="00835D3F">
            <w:pPr>
              <w:spacing w:after="0" w:line="360" w:lineRule="auto"/>
              <w:rPr>
                <w:b/>
                <w:bCs/>
                <w:color w:val="FFFFFF"/>
                <w:lang w:val="el-GR"/>
              </w:rPr>
            </w:pPr>
            <w:r w:rsidRPr="00FF00E3">
              <w:rPr>
                <w:b/>
                <w:bCs/>
                <w:color w:val="FFFFFF"/>
                <w:lang w:val="el-GR"/>
              </w:rPr>
              <w:t>Θεματικά πεδία</w:t>
            </w:r>
          </w:p>
        </w:tc>
        <w:tc>
          <w:tcPr>
            <w:tcW w:w="1275" w:type="dxa"/>
            <w:tcBorders>
              <w:top w:val="single" w:sz="20" w:space="0" w:color="000000"/>
              <w:bottom w:val="single" w:sz="20" w:space="0" w:color="000000"/>
            </w:tcBorders>
            <w:shd w:val="clear" w:color="auto" w:fill="A6A6A6"/>
            <w:vAlign w:val="center"/>
          </w:tcPr>
          <w:p w14:paraId="4070FF8B" w14:textId="77777777" w:rsidR="00CE7EB5" w:rsidRPr="00FF00E3" w:rsidRDefault="00CE7EB5" w:rsidP="00835D3F">
            <w:pPr>
              <w:spacing w:after="0" w:line="360" w:lineRule="auto"/>
              <w:jc w:val="center"/>
              <w:rPr>
                <w:b/>
                <w:bCs/>
                <w:color w:val="FFFFFF"/>
                <w:lang w:val="el-GR"/>
              </w:rPr>
            </w:pPr>
            <w:r w:rsidRPr="00FF00E3">
              <w:rPr>
                <w:b/>
                <w:bCs/>
                <w:color w:val="FFFFFF"/>
                <w:lang w:val="el-GR"/>
              </w:rPr>
              <w:t>Αριθμός Ατόμων</w:t>
            </w:r>
          </w:p>
        </w:tc>
        <w:tc>
          <w:tcPr>
            <w:tcW w:w="1843" w:type="dxa"/>
            <w:tcBorders>
              <w:top w:val="single" w:sz="20" w:space="0" w:color="000000"/>
              <w:bottom w:val="single" w:sz="20" w:space="0" w:color="000000"/>
            </w:tcBorders>
            <w:shd w:val="clear" w:color="auto" w:fill="A6A6A6"/>
            <w:vAlign w:val="center"/>
          </w:tcPr>
          <w:p w14:paraId="4988B094" w14:textId="77777777" w:rsidR="00CE7EB5" w:rsidRDefault="00CE7EB5" w:rsidP="00835D3F">
            <w:pPr>
              <w:spacing w:after="0" w:line="360" w:lineRule="auto"/>
              <w:jc w:val="center"/>
              <w:rPr>
                <w:b/>
                <w:bCs/>
                <w:color w:val="FFFFFF"/>
                <w:lang w:val="el-GR"/>
              </w:rPr>
            </w:pPr>
            <w:r w:rsidRPr="00FF00E3">
              <w:rPr>
                <w:b/>
                <w:bCs/>
                <w:color w:val="FFFFFF"/>
                <w:lang w:val="el-GR"/>
              </w:rPr>
              <w:t>Ελάχιστες Ώρες Κατάρτισης</w:t>
            </w:r>
          </w:p>
          <w:p w14:paraId="4A085A54" w14:textId="0713E395" w:rsidR="00F00CD1" w:rsidRPr="000B6AB2" w:rsidRDefault="00ED48C0" w:rsidP="00835D3F">
            <w:pPr>
              <w:spacing w:after="0" w:line="360" w:lineRule="auto"/>
              <w:jc w:val="center"/>
              <w:rPr>
                <w:lang w:val="el-GR"/>
              </w:rPr>
            </w:pPr>
            <w:r>
              <w:rPr>
                <w:b/>
                <w:bCs/>
                <w:color w:val="FFFFFF"/>
                <w:lang w:val="el-GR"/>
              </w:rPr>
              <w:t xml:space="preserve">Ανά </w:t>
            </w:r>
            <w:r>
              <w:rPr>
                <w:b/>
                <w:bCs/>
                <w:color w:val="FFFFFF"/>
                <w:lang w:val="en-US"/>
              </w:rPr>
              <w:t>group</w:t>
            </w:r>
          </w:p>
        </w:tc>
      </w:tr>
      <w:tr w:rsidR="00CE7EB5" w:rsidRPr="000A1F30" w14:paraId="112DC666" w14:textId="77777777" w:rsidTr="00835D3F">
        <w:trPr>
          <w:trHeight w:val="745"/>
        </w:trPr>
        <w:tc>
          <w:tcPr>
            <w:tcW w:w="4962" w:type="dxa"/>
            <w:tcBorders>
              <w:top w:val="single" w:sz="20" w:space="0" w:color="000000"/>
              <w:left w:val="single" w:sz="1" w:space="0" w:color="000000"/>
              <w:bottom w:val="single" w:sz="1" w:space="0" w:color="000000"/>
            </w:tcBorders>
            <w:shd w:val="clear" w:color="auto" w:fill="auto"/>
            <w:vAlign w:val="center"/>
          </w:tcPr>
          <w:p w14:paraId="28948A47" w14:textId="77777777" w:rsidR="00CE7EB5" w:rsidRPr="001B4EC5" w:rsidRDefault="00CE7EB5" w:rsidP="00835D3F">
            <w:pPr>
              <w:spacing w:after="0" w:line="360" w:lineRule="auto"/>
            </w:pPr>
            <w:proofErr w:type="spellStart"/>
            <w:r w:rsidRPr="001B4EC5">
              <w:t>Δι</w:t>
            </w:r>
            <w:proofErr w:type="spellEnd"/>
            <w:r w:rsidRPr="001B4EC5">
              <w:t>αχείριση υπ</w:t>
            </w:r>
            <w:proofErr w:type="spellStart"/>
            <w:r w:rsidRPr="001B4EC5">
              <w:t>οδομών</w:t>
            </w:r>
            <w:proofErr w:type="spellEnd"/>
            <w:r w:rsidRPr="001B4EC5">
              <w:t xml:space="preserve"> Cloud IaaS</w:t>
            </w:r>
          </w:p>
        </w:tc>
        <w:tc>
          <w:tcPr>
            <w:tcW w:w="1275" w:type="dxa"/>
            <w:tcBorders>
              <w:top w:val="single" w:sz="20" w:space="0" w:color="000000"/>
              <w:left w:val="single" w:sz="1" w:space="0" w:color="000000"/>
              <w:bottom w:val="single" w:sz="1" w:space="0" w:color="000000"/>
            </w:tcBorders>
            <w:shd w:val="clear" w:color="auto" w:fill="auto"/>
            <w:vAlign w:val="center"/>
          </w:tcPr>
          <w:p w14:paraId="65899A9C" w14:textId="77777777" w:rsidR="00CE7EB5" w:rsidRPr="00814AB4" w:rsidRDefault="00CE7EB5" w:rsidP="00835D3F">
            <w:pPr>
              <w:spacing w:after="0" w:line="360" w:lineRule="auto"/>
              <w:jc w:val="center"/>
            </w:pPr>
            <w:r w:rsidRPr="00814AB4">
              <w:t>24</w:t>
            </w:r>
          </w:p>
        </w:tc>
        <w:tc>
          <w:tcPr>
            <w:tcW w:w="1843" w:type="dxa"/>
            <w:tcBorders>
              <w:top w:val="single" w:sz="20" w:space="0" w:color="000000"/>
              <w:left w:val="single" w:sz="1" w:space="0" w:color="000000"/>
              <w:bottom w:val="single" w:sz="1" w:space="0" w:color="000000"/>
              <w:right w:val="single" w:sz="1" w:space="0" w:color="000000"/>
            </w:tcBorders>
            <w:shd w:val="clear" w:color="auto" w:fill="auto"/>
            <w:vAlign w:val="center"/>
          </w:tcPr>
          <w:p w14:paraId="6AFD4430" w14:textId="77777777" w:rsidR="00CE7EB5" w:rsidRPr="00814AB4" w:rsidRDefault="00CE7EB5" w:rsidP="00835D3F">
            <w:pPr>
              <w:spacing w:after="0" w:line="360" w:lineRule="auto"/>
              <w:jc w:val="center"/>
              <w:rPr>
                <w:lang w:val="en-US"/>
              </w:rPr>
            </w:pPr>
            <w:r>
              <w:rPr>
                <w:lang w:val="en-US"/>
              </w:rPr>
              <w:t>48</w:t>
            </w:r>
          </w:p>
        </w:tc>
      </w:tr>
      <w:tr w:rsidR="00CE7EB5" w:rsidRPr="000A1F30" w14:paraId="3F4B9520" w14:textId="77777777" w:rsidTr="00835D3F">
        <w:trPr>
          <w:trHeight w:val="745"/>
        </w:trPr>
        <w:tc>
          <w:tcPr>
            <w:tcW w:w="4962" w:type="dxa"/>
            <w:tcBorders>
              <w:top w:val="single" w:sz="1" w:space="0" w:color="000000"/>
              <w:left w:val="single" w:sz="1" w:space="0" w:color="000000"/>
              <w:bottom w:val="single" w:sz="1" w:space="0" w:color="000000"/>
            </w:tcBorders>
            <w:shd w:val="clear" w:color="auto" w:fill="auto"/>
            <w:vAlign w:val="center"/>
          </w:tcPr>
          <w:p w14:paraId="2420EC55" w14:textId="77777777" w:rsidR="00CE7EB5" w:rsidRPr="001B4EC5" w:rsidRDefault="00CE7EB5" w:rsidP="00835D3F">
            <w:pPr>
              <w:spacing w:after="0" w:line="360" w:lineRule="auto"/>
            </w:pPr>
            <w:proofErr w:type="spellStart"/>
            <w:r w:rsidRPr="001B4EC5">
              <w:t>Δι</w:t>
            </w:r>
            <w:proofErr w:type="spellEnd"/>
            <w:r w:rsidRPr="001B4EC5">
              <w:t>αχείριση υπ</w:t>
            </w:r>
            <w:proofErr w:type="spellStart"/>
            <w:r w:rsidRPr="001B4EC5">
              <w:t>οδομών</w:t>
            </w:r>
            <w:proofErr w:type="spellEnd"/>
            <w:r w:rsidRPr="001B4EC5">
              <w:t xml:space="preserve"> Cloud Networking</w:t>
            </w:r>
          </w:p>
        </w:tc>
        <w:tc>
          <w:tcPr>
            <w:tcW w:w="1275" w:type="dxa"/>
            <w:tcBorders>
              <w:top w:val="single" w:sz="1" w:space="0" w:color="000000"/>
              <w:left w:val="single" w:sz="1" w:space="0" w:color="000000"/>
              <w:bottom w:val="single" w:sz="1" w:space="0" w:color="000000"/>
            </w:tcBorders>
            <w:shd w:val="clear" w:color="auto" w:fill="auto"/>
            <w:vAlign w:val="center"/>
          </w:tcPr>
          <w:p w14:paraId="1E1731FA"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AE50707" w14:textId="77777777" w:rsidR="00CE7EB5" w:rsidRPr="00814AB4" w:rsidRDefault="00CE7EB5" w:rsidP="00835D3F">
            <w:pPr>
              <w:spacing w:after="0" w:line="360" w:lineRule="auto"/>
              <w:jc w:val="center"/>
            </w:pPr>
            <w:r>
              <w:t>24</w:t>
            </w:r>
          </w:p>
        </w:tc>
      </w:tr>
      <w:tr w:rsidR="00CE7EB5" w:rsidRPr="000A1F30" w14:paraId="0E7B98B8" w14:textId="77777777" w:rsidTr="00835D3F">
        <w:trPr>
          <w:trHeight w:val="745"/>
        </w:trPr>
        <w:tc>
          <w:tcPr>
            <w:tcW w:w="4962" w:type="dxa"/>
            <w:tcBorders>
              <w:top w:val="single" w:sz="1" w:space="0" w:color="000000"/>
              <w:left w:val="single" w:sz="1" w:space="0" w:color="000000"/>
              <w:bottom w:val="single" w:sz="1" w:space="0" w:color="000000"/>
            </w:tcBorders>
            <w:shd w:val="clear" w:color="auto" w:fill="auto"/>
            <w:vAlign w:val="center"/>
          </w:tcPr>
          <w:p w14:paraId="51A4B096" w14:textId="77777777" w:rsidR="00CE7EB5" w:rsidRPr="001B4EC5" w:rsidRDefault="00CE7EB5" w:rsidP="00835D3F">
            <w:pPr>
              <w:spacing w:after="0" w:line="360" w:lineRule="auto"/>
            </w:pPr>
            <w:r w:rsidRPr="001B4EC5">
              <w:t>Cloud Identity Administration</w:t>
            </w:r>
          </w:p>
        </w:tc>
        <w:tc>
          <w:tcPr>
            <w:tcW w:w="1275" w:type="dxa"/>
            <w:tcBorders>
              <w:top w:val="single" w:sz="1" w:space="0" w:color="000000"/>
              <w:left w:val="single" w:sz="1" w:space="0" w:color="000000"/>
              <w:bottom w:val="single" w:sz="1" w:space="0" w:color="000000"/>
            </w:tcBorders>
            <w:shd w:val="clear" w:color="auto" w:fill="auto"/>
            <w:vAlign w:val="center"/>
          </w:tcPr>
          <w:p w14:paraId="36173AAB"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432733C" w14:textId="77777777" w:rsidR="00CE7EB5" w:rsidRPr="00814AB4" w:rsidRDefault="00CE7EB5" w:rsidP="00835D3F">
            <w:pPr>
              <w:spacing w:after="0" w:line="360" w:lineRule="auto"/>
              <w:jc w:val="center"/>
            </w:pPr>
            <w:r>
              <w:t>16</w:t>
            </w:r>
          </w:p>
        </w:tc>
      </w:tr>
      <w:tr w:rsidR="00CE7EB5" w:rsidRPr="000A1F30" w14:paraId="1251F0B3"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369E8F1B" w14:textId="77777777" w:rsidR="00CE7EB5" w:rsidRPr="001B4EC5" w:rsidRDefault="00CE7EB5" w:rsidP="00835D3F">
            <w:pPr>
              <w:spacing w:after="0" w:line="360" w:lineRule="auto"/>
            </w:pPr>
            <w:r w:rsidRPr="001B4EC5">
              <w:t xml:space="preserve">Cloud Security </w:t>
            </w:r>
          </w:p>
        </w:tc>
        <w:tc>
          <w:tcPr>
            <w:tcW w:w="1275" w:type="dxa"/>
            <w:tcBorders>
              <w:top w:val="single" w:sz="1" w:space="0" w:color="000000"/>
              <w:left w:val="single" w:sz="1" w:space="0" w:color="000000"/>
              <w:bottom w:val="single" w:sz="1" w:space="0" w:color="000000"/>
            </w:tcBorders>
            <w:shd w:val="clear" w:color="auto" w:fill="auto"/>
            <w:vAlign w:val="center"/>
          </w:tcPr>
          <w:p w14:paraId="7BE4C47D"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252ECC5" w14:textId="77777777" w:rsidR="00CE7EB5" w:rsidRPr="00814AB4" w:rsidRDefault="00CE7EB5" w:rsidP="00835D3F">
            <w:pPr>
              <w:spacing w:after="0" w:line="360" w:lineRule="auto"/>
              <w:jc w:val="center"/>
            </w:pPr>
            <w:r>
              <w:t>32</w:t>
            </w:r>
          </w:p>
        </w:tc>
      </w:tr>
      <w:tr w:rsidR="00CE7EB5" w:rsidRPr="000A1F30" w14:paraId="3D46DE26"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6C8BC02B" w14:textId="77777777" w:rsidR="00CE7EB5" w:rsidRPr="00DB0633" w:rsidRDefault="00CE7EB5" w:rsidP="00835D3F">
            <w:pPr>
              <w:spacing w:after="0" w:line="360" w:lineRule="auto"/>
              <w:rPr>
                <w:lang w:val="el-GR"/>
              </w:rPr>
            </w:pPr>
            <w:r w:rsidRPr="00DB0633">
              <w:rPr>
                <w:lang w:val="el-GR"/>
              </w:rPr>
              <w:t xml:space="preserve">Διαχείριση </w:t>
            </w:r>
            <w:r w:rsidRPr="001B4EC5">
              <w:t>Cloud</w:t>
            </w:r>
            <w:r w:rsidRPr="00DB0633">
              <w:rPr>
                <w:lang w:val="el-GR"/>
              </w:rPr>
              <w:t xml:space="preserve"> Σχεσιακών Βάσεων Δεδομένων</w:t>
            </w:r>
          </w:p>
        </w:tc>
        <w:tc>
          <w:tcPr>
            <w:tcW w:w="1275" w:type="dxa"/>
            <w:tcBorders>
              <w:top w:val="single" w:sz="1" w:space="0" w:color="000000"/>
              <w:left w:val="single" w:sz="1" w:space="0" w:color="000000"/>
              <w:bottom w:val="single" w:sz="1" w:space="0" w:color="000000"/>
            </w:tcBorders>
            <w:shd w:val="clear" w:color="auto" w:fill="auto"/>
            <w:vAlign w:val="center"/>
          </w:tcPr>
          <w:p w14:paraId="485813DA"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5FE7120" w14:textId="77777777" w:rsidR="00CE7EB5" w:rsidRPr="00814AB4" w:rsidRDefault="00CE7EB5" w:rsidP="00835D3F">
            <w:pPr>
              <w:spacing w:after="0" w:line="360" w:lineRule="auto"/>
              <w:jc w:val="center"/>
            </w:pPr>
            <w:r>
              <w:t>40</w:t>
            </w:r>
          </w:p>
        </w:tc>
      </w:tr>
      <w:tr w:rsidR="00CE7EB5" w:rsidRPr="000A1F30" w14:paraId="6A1CFB61"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62C525A7" w14:textId="77777777" w:rsidR="00CE7EB5" w:rsidRPr="00DB0633" w:rsidRDefault="00CE7EB5" w:rsidP="00835D3F">
            <w:pPr>
              <w:spacing w:after="0" w:line="360" w:lineRule="auto"/>
              <w:rPr>
                <w:lang w:val="el-GR"/>
              </w:rPr>
            </w:pPr>
            <w:r w:rsidRPr="00DB0633">
              <w:rPr>
                <w:lang w:val="el-GR"/>
              </w:rPr>
              <w:lastRenderedPageBreak/>
              <w:t>Διαχείριση Μη Σχεσιακών Βάσεων Δεδομένων</w:t>
            </w:r>
          </w:p>
        </w:tc>
        <w:tc>
          <w:tcPr>
            <w:tcW w:w="1275" w:type="dxa"/>
            <w:tcBorders>
              <w:top w:val="single" w:sz="1" w:space="0" w:color="000000"/>
              <w:left w:val="single" w:sz="1" w:space="0" w:color="000000"/>
              <w:bottom w:val="single" w:sz="1" w:space="0" w:color="000000"/>
            </w:tcBorders>
            <w:shd w:val="clear" w:color="auto" w:fill="auto"/>
            <w:vAlign w:val="center"/>
          </w:tcPr>
          <w:p w14:paraId="40426D4E"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F6829EB" w14:textId="77777777" w:rsidR="00CE7EB5" w:rsidRPr="00814AB4" w:rsidRDefault="00CE7EB5" w:rsidP="00835D3F">
            <w:pPr>
              <w:spacing w:after="0" w:line="360" w:lineRule="auto"/>
              <w:jc w:val="center"/>
            </w:pPr>
            <w:r>
              <w:t>24</w:t>
            </w:r>
          </w:p>
        </w:tc>
      </w:tr>
      <w:tr w:rsidR="00CE7EB5" w:rsidRPr="000A1F30" w14:paraId="2428D6FD"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74E49E5D" w14:textId="77777777" w:rsidR="00CE7EB5" w:rsidRPr="00DB0633" w:rsidRDefault="00CE7EB5" w:rsidP="00835D3F">
            <w:pPr>
              <w:spacing w:after="0" w:line="360" w:lineRule="auto"/>
              <w:rPr>
                <w:lang w:val="el-GR"/>
              </w:rPr>
            </w:pPr>
            <w:r w:rsidRPr="00DB0633">
              <w:rPr>
                <w:lang w:val="el-GR"/>
              </w:rPr>
              <w:t xml:space="preserve">Εισαγωγή στην Ανάπτυξη </w:t>
            </w:r>
            <w:r w:rsidRPr="001B4EC5">
              <w:t>Cloud</w:t>
            </w:r>
            <w:r w:rsidRPr="00DB0633">
              <w:rPr>
                <w:lang w:val="el-GR"/>
              </w:rPr>
              <w:t xml:space="preserve"> </w:t>
            </w:r>
            <w:r w:rsidRPr="001B4EC5">
              <w:t>Native</w:t>
            </w:r>
            <w:r w:rsidRPr="00DB0633">
              <w:rPr>
                <w:lang w:val="el-GR"/>
              </w:rPr>
              <w:t xml:space="preserve"> Εφαρμογών</w:t>
            </w:r>
          </w:p>
        </w:tc>
        <w:tc>
          <w:tcPr>
            <w:tcW w:w="1275" w:type="dxa"/>
            <w:tcBorders>
              <w:top w:val="single" w:sz="1" w:space="0" w:color="000000"/>
              <w:left w:val="single" w:sz="1" w:space="0" w:color="000000"/>
              <w:bottom w:val="single" w:sz="1" w:space="0" w:color="000000"/>
            </w:tcBorders>
            <w:shd w:val="clear" w:color="auto" w:fill="auto"/>
            <w:vAlign w:val="center"/>
          </w:tcPr>
          <w:p w14:paraId="019C45BB"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632BD8CB" w14:textId="77777777" w:rsidR="00CE7EB5" w:rsidRPr="00814AB4" w:rsidRDefault="00CE7EB5" w:rsidP="00835D3F">
            <w:pPr>
              <w:spacing w:after="0" w:line="360" w:lineRule="auto"/>
              <w:jc w:val="center"/>
            </w:pPr>
            <w:r>
              <w:t>16</w:t>
            </w:r>
          </w:p>
        </w:tc>
      </w:tr>
      <w:tr w:rsidR="00CE7EB5" w:rsidRPr="000A1F30" w14:paraId="57379145"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4DCC74C9" w14:textId="77777777" w:rsidR="00CE7EB5" w:rsidRPr="00DB0633" w:rsidRDefault="00CE7EB5" w:rsidP="00835D3F">
            <w:pPr>
              <w:spacing w:after="0" w:line="360" w:lineRule="auto"/>
              <w:rPr>
                <w:lang w:val="el-GR"/>
              </w:rPr>
            </w:pPr>
            <w:r w:rsidRPr="00DB0633">
              <w:rPr>
                <w:lang w:val="el-GR"/>
              </w:rPr>
              <w:t xml:space="preserve">Προχωρημένα θέματα ανάπτυξης </w:t>
            </w:r>
            <w:r w:rsidRPr="001B4EC5">
              <w:t>Cloud</w:t>
            </w:r>
            <w:r w:rsidRPr="00DB0633">
              <w:rPr>
                <w:lang w:val="el-GR"/>
              </w:rPr>
              <w:t xml:space="preserve"> </w:t>
            </w:r>
            <w:r w:rsidRPr="001B4EC5">
              <w:t>Native</w:t>
            </w:r>
            <w:r w:rsidRPr="00DB0633">
              <w:rPr>
                <w:lang w:val="el-GR"/>
              </w:rPr>
              <w:t xml:space="preserve"> </w:t>
            </w:r>
            <w:r w:rsidRPr="001B4EC5">
              <w:t>E</w:t>
            </w:r>
            <w:proofErr w:type="spellStart"/>
            <w:r w:rsidRPr="00DB0633">
              <w:rPr>
                <w:lang w:val="el-GR"/>
              </w:rPr>
              <w:t>φαρμογών</w:t>
            </w:r>
            <w:proofErr w:type="spellEnd"/>
          </w:p>
        </w:tc>
        <w:tc>
          <w:tcPr>
            <w:tcW w:w="1275" w:type="dxa"/>
            <w:tcBorders>
              <w:top w:val="single" w:sz="1" w:space="0" w:color="000000"/>
              <w:left w:val="single" w:sz="1" w:space="0" w:color="000000"/>
              <w:bottom w:val="single" w:sz="1" w:space="0" w:color="000000"/>
            </w:tcBorders>
            <w:shd w:val="clear" w:color="auto" w:fill="auto"/>
            <w:vAlign w:val="center"/>
          </w:tcPr>
          <w:p w14:paraId="37A92ACC"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6FDB9D89" w14:textId="77777777" w:rsidR="00CE7EB5" w:rsidRPr="00814AB4" w:rsidRDefault="00CE7EB5" w:rsidP="00835D3F">
            <w:pPr>
              <w:spacing w:after="0" w:line="360" w:lineRule="auto"/>
              <w:jc w:val="center"/>
            </w:pPr>
            <w:r>
              <w:t>16</w:t>
            </w:r>
          </w:p>
        </w:tc>
      </w:tr>
      <w:tr w:rsidR="00CE7EB5" w:rsidRPr="001B4EC5" w14:paraId="417586A9"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09CCF1B1" w14:textId="77777777" w:rsidR="00CE7EB5" w:rsidRPr="001B4EC5" w:rsidRDefault="00CE7EB5" w:rsidP="00835D3F">
            <w:pPr>
              <w:spacing w:after="0" w:line="360" w:lineRule="auto"/>
            </w:pPr>
            <w:r w:rsidRPr="001B4EC5">
              <w:t>Containers και Kubernetes</w:t>
            </w:r>
          </w:p>
        </w:tc>
        <w:tc>
          <w:tcPr>
            <w:tcW w:w="1275" w:type="dxa"/>
            <w:tcBorders>
              <w:top w:val="single" w:sz="1" w:space="0" w:color="000000"/>
              <w:left w:val="single" w:sz="1" w:space="0" w:color="000000"/>
              <w:bottom w:val="single" w:sz="1" w:space="0" w:color="000000"/>
            </w:tcBorders>
            <w:shd w:val="clear" w:color="auto" w:fill="auto"/>
            <w:vAlign w:val="center"/>
          </w:tcPr>
          <w:p w14:paraId="1660BCD0"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1838432B" w14:textId="77777777" w:rsidR="00CE7EB5" w:rsidRPr="00814AB4" w:rsidRDefault="00CE7EB5" w:rsidP="00835D3F">
            <w:pPr>
              <w:spacing w:after="0" w:line="360" w:lineRule="auto"/>
              <w:jc w:val="center"/>
            </w:pPr>
            <w:r>
              <w:t>24</w:t>
            </w:r>
          </w:p>
        </w:tc>
      </w:tr>
      <w:tr w:rsidR="00CE7EB5" w:rsidRPr="001B4EC5" w14:paraId="64634D22"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54BBEA85" w14:textId="77777777" w:rsidR="00CE7EB5" w:rsidRPr="001B4EC5" w:rsidRDefault="00CE7EB5" w:rsidP="00835D3F">
            <w:pPr>
              <w:spacing w:after="0" w:line="360" w:lineRule="auto"/>
            </w:pPr>
            <w:proofErr w:type="spellStart"/>
            <w:r w:rsidRPr="001B4EC5">
              <w:t>Εισ</w:t>
            </w:r>
            <w:proofErr w:type="spellEnd"/>
            <w:r w:rsidRPr="001B4EC5">
              <w:t xml:space="preserve">αγωγή </w:t>
            </w:r>
            <w:proofErr w:type="spellStart"/>
            <w:r w:rsidRPr="001B4EC5">
              <w:t>στο</w:t>
            </w:r>
            <w:proofErr w:type="spellEnd"/>
            <w:r w:rsidRPr="001B4EC5">
              <w:t xml:space="preserve"> </w:t>
            </w:r>
            <w:proofErr w:type="spellStart"/>
            <w:r w:rsidRPr="001B4EC5">
              <w:t>DevOPS</w:t>
            </w:r>
            <w:proofErr w:type="spellEnd"/>
          </w:p>
        </w:tc>
        <w:tc>
          <w:tcPr>
            <w:tcW w:w="1275" w:type="dxa"/>
            <w:tcBorders>
              <w:top w:val="single" w:sz="1" w:space="0" w:color="000000"/>
              <w:left w:val="single" w:sz="1" w:space="0" w:color="000000"/>
              <w:bottom w:val="single" w:sz="1" w:space="0" w:color="000000"/>
            </w:tcBorders>
            <w:shd w:val="clear" w:color="auto" w:fill="auto"/>
            <w:vAlign w:val="center"/>
          </w:tcPr>
          <w:p w14:paraId="4820C416"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C0F5CAE" w14:textId="77777777" w:rsidR="00CE7EB5" w:rsidRPr="00814AB4" w:rsidRDefault="00CE7EB5" w:rsidP="00835D3F">
            <w:pPr>
              <w:spacing w:after="0" w:line="360" w:lineRule="auto"/>
              <w:jc w:val="center"/>
            </w:pPr>
            <w:r>
              <w:t>32</w:t>
            </w:r>
          </w:p>
        </w:tc>
      </w:tr>
      <w:tr w:rsidR="00CE7EB5" w:rsidRPr="001B4EC5" w14:paraId="507E79A4"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50930DF5" w14:textId="77777777" w:rsidR="00CE7EB5" w:rsidRPr="001B4EC5" w:rsidRDefault="00CE7EB5" w:rsidP="00835D3F">
            <w:pPr>
              <w:spacing w:after="0" w:line="360" w:lineRule="auto"/>
            </w:pPr>
            <w:proofErr w:type="spellStart"/>
            <w:r w:rsidRPr="001B4EC5">
              <w:t>Προχωρημέν</w:t>
            </w:r>
            <w:proofErr w:type="spellEnd"/>
            <w:r w:rsidRPr="001B4EC5">
              <w:t xml:space="preserve">α </w:t>
            </w:r>
            <w:proofErr w:type="spellStart"/>
            <w:r w:rsidRPr="001B4EC5">
              <w:t>θέμ</w:t>
            </w:r>
            <w:proofErr w:type="spellEnd"/>
            <w:r w:rsidRPr="001B4EC5">
              <w:t xml:space="preserve">ατα </w:t>
            </w:r>
            <w:proofErr w:type="spellStart"/>
            <w:r w:rsidRPr="001B4EC5">
              <w:t>DevOPS</w:t>
            </w:r>
            <w:proofErr w:type="spellEnd"/>
          </w:p>
        </w:tc>
        <w:tc>
          <w:tcPr>
            <w:tcW w:w="1275" w:type="dxa"/>
            <w:tcBorders>
              <w:top w:val="single" w:sz="1" w:space="0" w:color="000000"/>
              <w:left w:val="single" w:sz="1" w:space="0" w:color="000000"/>
              <w:bottom w:val="single" w:sz="1" w:space="0" w:color="000000"/>
            </w:tcBorders>
            <w:shd w:val="clear" w:color="auto" w:fill="auto"/>
            <w:vAlign w:val="center"/>
          </w:tcPr>
          <w:p w14:paraId="348B4C77"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5F01509D" w14:textId="77777777" w:rsidR="00CE7EB5" w:rsidRPr="00814AB4" w:rsidRDefault="00CE7EB5" w:rsidP="00835D3F">
            <w:pPr>
              <w:spacing w:after="0" w:line="360" w:lineRule="auto"/>
              <w:jc w:val="center"/>
            </w:pPr>
            <w:r>
              <w:t>24</w:t>
            </w:r>
          </w:p>
        </w:tc>
      </w:tr>
      <w:tr w:rsidR="00CE7EB5" w:rsidRPr="001B4EC5" w14:paraId="4A7B03BF" w14:textId="77777777" w:rsidTr="00835D3F">
        <w:tc>
          <w:tcPr>
            <w:tcW w:w="4962" w:type="dxa"/>
            <w:tcBorders>
              <w:top w:val="single" w:sz="1" w:space="0" w:color="000000"/>
              <w:left w:val="single" w:sz="1" w:space="0" w:color="000000"/>
              <w:bottom w:val="single" w:sz="1" w:space="0" w:color="000000"/>
            </w:tcBorders>
            <w:shd w:val="clear" w:color="auto" w:fill="auto"/>
            <w:vAlign w:val="center"/>
          </w:tcPr>
          <w:p w14:paraId="1F0D63EB" w14:textId="77777777" w:rsidR="00CE7EB5" w:rsidRPr="00DB0633" w:rsidRDefault="00CE7EB5" w:rsidP="00835D3F">
            <w:pPr>
              <w:spacing w:after="0" w:line="360" w:lineRule="auto"/>
              <w:rPr>
                <w:lang w:val="el-GR"/>
              </w:rPr>
            </w:pPr>
            <w:r w:rsidRPr="00DB0633">
              <w:rPr>
                <w:lang w:val="el-GR"/>
              </w:rPr>
              <w:t xml:space="preserve">Διαχείριση </w:t>
            </w:r>
            <w:r w:rsidRPr="001B4EC5">
              <w:t>Hyper</w:t>
            </w:r>
            <w:r w:rsidRPr="00DB0633">
              <w:rPr>
                <w:lang w:val="el-GR"/>
              </w:rPr>
              <w:t>-</w:t>
            </w:r>
            <w:r w:rsidRPr="001B4EC5">
              <w:t>Converged</w:t>
            </w:r>
            <w:r w:rsidRPr="00DB0633">
              <w:rPr>
                <w:lang w:val="el-GR"/>
              </w:rPr>
              <w:t xml:space="preserve"> Τοπικής Υποδομής με επέκταση στο υπολογιστικό νέφος </w:t>
            </w:r>
          </w:p>
        </w:tc>
        <w:tc>
          <w:tcPr>
            <w:tcW w:w="1275" w:type="dxa"/>
            <w:tcBorders>
              <w:top w:val="single" w:sz="1" w:space="0" w:color="000000"/>
              <w:left w:val="single" w:sz="1" w:space="0" w:color="000000"/>
              <w:bottom w:val="single" w:sz="1" w:space="0" w:color="000000"/>
            </w:tcBorders>
            <w:shd w:val="clear" w:color="auto" w:fill="auto"/>
            <w:vAlign w:val="center"/>
          </w:tcPr>
          <w:p w14:paraId="5FBEF1F4" w14:textId="77777777" w:rsidR="00CE7EB5" w:rsidRPr="00814AB4" w:rsidRDefault="00CE7EB5" w:rsidP="00835D3F">
            <w:pPr>
              <w:spacing w:after="0" w:line="360" w:lineRule="auto"/>
              <w:jc w:val="center"/>
            </w:pPr>
            <w:r w:rsidRPr="00814AB4">
              <w:t>24</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14:paraId="3B5517B3" w14:textId="77777777" w:rsidR="00CE7EB5" w:rsidRPr="00814AB4" w:rsidRDefault="00CE7EB5" w:rsidP="00835D3F">
            <w:pPr>
              <w:spacing w:after="0" w:line="360" w:lineRule="auto"/>
              <w:jc w:val="center"/>
            </w:pPr>
            <w:r>
              <w:t>24</w:t>
            </w:r>
          </w:p>
        </w:tc>
      </w:tr>
    </w:tbl>
    <w:p w14:paraId="6C4B886E" w14:textId="6116E8C7" w:rsidR="00CE7EB5" w:rsidRPr="00ED48C0" w:rsidRDefault="00CE7EB5" w:rsidP="00CE7EB5">
      <w:pPr>
        <w:spacing w:before="120"/>
        <w:rPr>
          <w:lang w:val="el-GR"/>
        </w:rPr>
      </w:pPr>
      <w:r w:rsidRPr="00DB0633">
        <w:rPr>
          <w:lang w:val="el-GR"/>
        </w:rPr>
        <w:t>Σημειώνεται ότι κάθε τμήμα εκπαιδευόμενων ανά σεμινάριο δε θα υπερβαίνει τα 12 άτομα.</w:t>
      </w:r>
      <w:r w:rsidR="00ED48C0" w:rsidRPr="00234806">
        <w:rPr>
          <w:lang w:val="el-GR"/>
        </w:rPr>
        <w:t xml:space="preserve"> </w:t>
      </w:r>
      <w:r w:rsidR="00ED48C0" w:rsidRPr="00ED48C0">
        <w:rPr>
          <w:lang w:val="el-GR"/>
        </w:rPr>
        <w:t>Τα στελέχη δύναται να είναι διαφορετικά ανά ομάδα εκπαίδευσης και θα οριστούν από τις ΓΓΠΣΔΔ και ΗΔΙΚΑ ανάλογα με τα καθήκοντα τους και τις υπηρεσιακές ανάγκες</w:t>
      </w:r>
      <w:r w:rsidR="00FE28A1">
        <w:rPr>
          <w:lang w:val="el-GR"/>
        </w:rPr>
        <w:t>.</w:t>
      </w:r>
    </w:p>
    <w:p w14:paraId="5556D3ED" w14:textId="77777777" w:rsidR="00FF00E3" w:rsidRDefault="00FF00E3" w:rsidP="00CE7EB5">
      <w:pPr>
        <w:spacing w:before="120"/>
        <w:rPr>
          <w:lang w:val="el-GR"/>
        </w:rPr>
      </w:pPr>
    </w:p>
    <w:p w14:paraId="28BDE032" w14:textId="1ECA6379" w:rsidR="00CE7EB5" w:rsidRPr="00DB0633" w:rsidRDefault="00CE7EB5" w:rsidP="00CE7EB5">
      <w:pPr>
        <w:spacing w:before="120"/>
        <w:rPr>
          <w:lang w:val="el-GR"/>
        </w:rPr>
      </w:pPr>
      <w:r w:rsidRPr="00DB0633">
        <w:rPr>
          <w:lang w:val="el-GR"/>
        </w:rPr>
        <w:t xml:space="preserve">Ο υποψήφιος ανάδοχος </w:t>
      </w:r>
      <w:r>
        <w:rPr>
          <w:lang w:val="el-GR"/>
        </w:rPr>
        <w:t xml:space="preserve">στην αντίστοιχη φάση του έργου </w:t>
      </w:r>
      <w:r w:rsidRPr="00DB0633">
        <w:rPr>
          <w:lang w:val="el-GR"/>
        </w:rPr>
        <w:t>θα πρέπει να προσφέρει ένα ολοκληρωμένο εκπαιδευτικό πακέτο για Διαχειριστές (</w:t>
      </w:r>
      <w:r w:rsidRPr="000D360B">
        <w:t>administrators</w:t>
      </w:r>
      <w:r w:rsidRPr="00DB0633">
        <w:rPr>
          <w:lang w:val="el-GR"/>
        </w:rPr>
        <w:t>) που θα αποτελείται κατ’ ελάχιστο</w:t>
      </w:r>
      <w:r>
        <w:rPr>
          <w:lang w:val="el-GR"/>
        </w:rPr>
        <w:t>ν</w:t>
      </w:r>
      <w:r w:rsidRPr="00DB0633">
        <w:rPr>
          <w:lang w:val="el-GR"/>
        </w:rPr>
        <w:t xml:space="preserve"> από τα εξής:</w:t>
      </w:r>
    </w:p>
    <w:p w14:paraId="174E97F0" w14:textId="77777777" w:rsidR="00CE7EB5" w:rsidRPr="00DB0633" w:rsidRDefault="00CE7EB5" w:rsidP="003E46EC">
      <w:pPr>
        <w:widowControl w:val="0"/>
        <w:numPr>
          <w:ilvl w:val="0"/>
          <w:numId w:val="76"/>
        </w:numPr>
        <w:tabs>
          <w:tab w:val="clear" w:pos="360"/>
          <w:tab w:val="num" w:pos="720"/>
        </w:tabs>
        <w:suppressAutoHyphens w:val="0"/>
        <w:spacing w:before="120"/>
        <w:ind w:left="720"/>
        <w:rPr>
          <w:lang w:val="el-GR"/>
        </w:rPr>
      </w:pPr>
      <w:r w:rsidRPr="00DB0633">
        <w:rPr>
          <w:lang w:val="el-GR"/>
        </w:rPr>
        <w:t>Οδηγό εκπαίδευσης ο οποίος θα περιλαμβάνει:</w:t>
      </w:r>
    </w:p>
    <w:p w14:paraId="3D278763" w14:textId="77777777" w:rsidR="00CE7EB5" w:rsidRPr="00DB0633" w:rsidRDefault="00CE7EB5" w:rsidP="003E46EC">
      <w:pPr>
        <w:numPr>
          <w:ilvl w:val="2"/>
          <w:numId w:val="77"/>
        </w:numPr>
        <w:tabs>
          <w:tab w:val="clear" w:pos="2160"/>
          <w:tab w:val="num" w:pos="2520"/>
        </w:tabs>
        <w:suppressAutoHyphens w:val="0"/>
        <w:spacing w:before="120"/>
        <w:ind w:left="1080"/>
        <w:rPr>
          <w:lang w:val="el-GR"/>
        </w:rPr>
      </w:pPr>
      <w:r w:rsidRPr="00DB0633">
        <w:rPr>
          <w:lang w:val="el-GR"/>
        </w:rPr>
        <w:t>το αντικείμενο της εκπ</w:t>
      </w:r>
      <w:r>
        <w:rPr>
          <w:lang w:val="el-GR"/>
        </w:rPr>
        <w:t>αίδευσης ανά κατηγορία εκπαιδευό</w:t>
      </w:r>
      <w:r w:rsidRPr="00DB0633">
        <w:rPr>
          <w:lang w:val="el-GR"/>
        </w:rPr>
        <w:t>μ</w:t>
      </w:r>
      <w:r>
        <w:rPr>
          <w:lang w:val="el-GR"/>
        </w:rPr>
        <w:t>ε</w:t>
      </w:r>
      <w:r w:rsidRPr="00DB0633">
        <w:rPr>
          <w:lang w:val="el-GR"/>
        </w:rPr>
        <w:t>νων</w:t>
      </w:r>
    </w:p>
    <w:p w14:paraId="3081B975" w14:textId="77777777" w:rsidR="00CE7EB5" w:rsidRPr="00DB0633" w:rsidRDefault="00CE7EB5" w:rsidP="003E46EC">
      <w:pPr>
        <w:numPr>
          <w:ilvl w:val="2"/>
          <w:numId w:val="77"/>
        </w:numPr>
        <w:tabs>
          <w:tab w:val="clear" w:pos="2160"/>
          <w:tab w:val="num" w:pos="2520"/>
        </w:tabs>
        <w:suppressAutoHyphens w:val="0"/>
        <w:spacing w:before="120"/>
        <w:ind w:left="1080"/>
        <w:rPr>
          <w:lang w:val="el-GR"/>
        </w:rPr>
      </w:pPr>
      <w:r w:rsidRPr="00DB0633">
        <w:rPr>
          <w:lang w:val="el-GR"/>
        </w:rPr>
        <w:t>την εκπαιδευτική διαδικασία και τον τρόπο διαχείρισής της</w:t>
      </w:r>
    </w:p>
    <w:p w14:paraId="7BB484D5" w14:textId="77777777" w:rsidR="00CE7EB5" w:rsidRPr="00DB0633" w:rsidRDefault="00CE7EB5" w:rsidP="003E46EC">
      <w:pPr>
        <w:numPr>
          <w:ilvl w:val="2"/>
          <w:numId w:val="77"/>
        </w:numPr>
        <w:tabs>
          <w:tab w:val="clear" w:pos="2160"/>
          <w:tab w:val="num" w:pos="2520"/>
        </w:tabs>
        <w:suppressAutoHyphens w:val="0"/>
        <w:spacing w:before="120"/>
        <w:ind w:left="1080"/>
        <w:rPr>
          <w:lang w:val="el-GR"/>
        </w:rPr>
      </w:pPr>
      <w:r w:rsidRPr="00DB0633">
        <w:rPr>
          <w:lang w:val="el-GR"/>
        </w:rPr>
        <w:t xml:space="preserve">τη μεθοδολογική προσέγγιση, την οργάνωση και προετοιμασία εκπαίδευσης </w:t>
      </w:r>
    </w:p>
    <w:p w14:paraId="5758DC95" w14:textId="77777777" w:rsidR="00CE7EB5" w:rsidRPr="00DB0633" w:rsidRDefault="00CE7EB5" w:rsidP="003E46EC">
      <w:pPr>
        <w:numPr>
          <w:ilvl w:val="2"/>
          <w:numId w:val="77"/>
        </w:numPr>
        <w:tabs>
          <w:tab w:val="clear" w:pos="2160"/>
          <w:tab w:val="num" w:pos="2520"/>
        </w:tabs>
        <w:suppressAutoHyphens w:val="0"/>
        <w:spacing w:before="120"/>
        <w:ind w:left="1080"/>
        <w:rPr>
          <w:lang w:val="el-GR"/>
        </w:rPr>
      </w:pPr>
      <w:r w:rsidRPr="00DB0633">
        <w:rPr>
          <w:lang w:val="el-GR"/>
        </w:rPr>
        <w:t>τον αναλυτικό προγραμματισμό εκπαιδευτικών σεμιναρίων, ο οποίος θα συμφωνηθεί με τον Φορέα Λειτουργίας</w:t>
      </w:r>
    </w:p>
    <w:p w14:paraId="07132E0D" w14:textId="77777777" w:rsidR="00CE7EB5" w:rsidRPr="00DB0633" w:rsidRDefault="00CE7EB5" w:rsidP="003E46EC">
      <w:pPr>
        <w:widowControl w:val="0"/>
        <w:numPr>
          <w:ilvl w:val="0"/>
          <w:numId w:val="76"/>
        </w:numPr>
        <w:tabs>
          <w:tab w:val="clear" w:pos="360"/>
          <w:tab w:val="num" w:pos="720"/>
        </w:tabs>
        <w:suppressAutoHyphens w:val="0"/>
        <w:spacing w:before="120"/>
        <w:ind w:left="720"/>
        <w:rPr>
          <w:lang w:val="el-GR"/>
        </w:rPr>
      </w:pPr>
      <w:r w:rsidRPr="00DB0633">
        <w:rPr>
          <w:lang w:val="el-GR"/>
        </w:rPr>
        <w:t>Εκπαιδευτικό και εποπτικό υλικό εκπαίδευσης.</w:t>
      </w:r>
    </w:p>
    <w:p w14:paraId="05DA6E1C" w14:textId="77777777" w:rsidR="00CE7EB5" w:rsidRPr="00DB0633" w:rsidRDefault="00CE7EB5" w:rsidP="003E46EC">
      <w:pPr>
        <w:widowControl w:val="0"/>
        <w:numPr>
          <w:ilvl w:val="0"/>
          <w:numId w:val="76"/>
        </w:numPr>
        <w:tabs>
          <w:tab w:val="clear" w:pos="360"/>
          <w:tab w:val="num" w:pos="720"/>
        </w:tabs>
        <w:suppressAutoHyphens w:val="0"/>
        <w:spacing w:before="120"/>
        <w:ind w:left="720"/>
        <w:rPr>
          <w:lang w:val="el-GR"/>
        </w:rPr>
      </w:pPr>
      <w:r w:rsidRPr="00DB0633">
        <w:rPr>
          <w:lang w:val="el-GR"/>
        </w:rPr>
        <w:t>Διενέργεια εκπαίδευσης των χρηστών με βάση τον ρόλο τους στο Έργο.</w:t>
      </w:r>
    </w:p>
    <w:p w14:paraId="27BEE34B" w14:textId="77777777" w:rsidR="00CE7EB5" w:rsidRPr="00DB0633" w:rsidRDefault="00CE7EB5" w:rsidP="003E46EC">
      <w:pPr>
        <w:widowControl w:val="0"/>
        <w:numPr>
          <w:ilvl w:val="0"/>
          <w:numId w:val="76"/>
        </w:numPr>
        <w:tabs>
          <w:tab w:val="clear" w:pos="360"/>
          <w:tab w:val="num" w:pos="720"/>
        </w:tabs>
        <w:suppressAutoHyphens w:val="0"/>
        <w:spacing w:before="120"/>
        <w:ind w:left="720"/>
        <w:rPr>
          <w:lang w:val="el-GR"/>
        </w:rPr>
      </w:pPr>
      <w:r w:rsidRPr="00DB0633">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612273C9" w14:textId="77777777" w:rsidR="00CE7EB5" w:rsidRPr="00DB0633" w:rsidRDefault="00CE7EB5" w:rsidP="00CE7EB5">
      <w:pPr>
        <w:spacing w:after="0"/>
        <w:rPr>
          <w:lang w:val="el-GR"/>
        </w:rPr>
      </w:pPr>
    </w:p>
    <w:p w14:paraId="01C0C110" w14:textId="074A03B3" w:rsidR="00CE7EB5" w:rsidRPr="00DB0633" w:rsidRDefault="00CE7EB5" w:rsidP="00CE7EB5">
      <w:pPr>
        <w:rPr>
          <w:lang w:val="el-GR"/>
        </w:rPr>
      </w:pPr>
      <w:r w:rsidRPr="00DB0633">
        <w:rPr>
          <w:lang w:val="el-GR"/>
        </w:rPr>
        <w:t>Τέλος, εκτός της ανωτέρω εκπαίδευσης, ο υποψήφιος ανάδοχος οφείλει να υποστηρίξει την ΓΓΠΣΔΔ και την ΗΔΙΚΑ σε θέματα χρήσης, διαχείρισης, παρακολούθησης, ανακατανομής πόρων κ.λπ. των προσφερόμενων υποδομών και υπηρεσιών υπολογιστικού νέφους με ανάλογο εξειδικευμένο προσωπικό στην Φάση «Υπηρεσίες Εκπαίδευσης», η οποία θα έχει και εκπαιδευτικό χαρακτήρα (</w:t>
      </w:r>
      <w:r w:rsidRPr="00115B19">
        <w:t>on</w:t>
      </w:r>
      <w:r w:rsidRPr="00DB0633">
        <w:rPr>
          <w:lang w:val="el-GR"/>
        </w:rPr>
        <w:t xml:space="preserve"> </w:t>
      </w:r>
      <w:r w:rsidRPr="00115B19">
        <w:t>the</w:t>
      </w:r>
      <w:r w:rsidRPr="00DB0633">
        <w:rPr>
          <w:lang w:val="el-GR"/>
        </w:rPr>
        <w:t xml:space="preserve"> </w:t>
      </w:r>
      <w:r w:rsidRPr="00115B19">
        <w:t>job</w:t>
      </w:r>
      <w:r w:rsidRPr="00DB0633">
        <w:rPr>
          <w:lang w:val="el-GR"/>
        </w:rPr>
        <w:t xml:space="preserve"> </w:t>
      </w:r>
      <w:r w:rsidRPr="00115B19">
        <w:t>training</w:t>
      </w:r>
      <w:r w:rsidRPr="00DB0633">
        <w:rPr>
          <w:lang w:val="el-GR"/>
        </w:rPr>
        <w:t>),</w:t>
      </w:r>
      <w:r w:rsidR="00ED48C0" w:rsidRPr="00234806">
        <w:rPr>
          <w:lang w:val="el-GR"/>
        </w:rPr>
        <w:t xml:space="preserve"> </w:t>
      </w:r>
      <w:r w:rsidR="00ED48C0">
        <w:rPr>
          <w:lang w:val="el-GR"/>
        </w:rPr>
        <w:t xml:space="preserve">η οποία εκπαίδευση </w:t>
      </w:r>
      <w:r w:rsidR="00ED48C0" w:rsidRPr="00ED48C0">
        <w:rPr>
          <w:lang w:val="el-GR"/>
        </w:rPr>
        <w:t xml:space="preserve">δύναται να </w:t>
      </w:r>
      <w:r w:rsidR="00ED48C0">
        <w:rPr>
          <w:lang w:val="el-GR"/>
        </w:rPr>
        <w:t>παρέχεται</w:t>
      </w:r>
      <w:r w:rsidR="00ED48C0" w:rsidRPr="00ED48C0">
        <w:rPr>
          <w:lang w:val="el-GR"/>
        </w:rPr>
        <w:t xml:space="preserve"> από τα στελέχη «Διαχειριστές Δημόσιου Υπολογιστικού Νέφους» της παρ. 2.2.6 </w:t>
      </w:r>
      <w:r w:rsidRPr="00DB0633">
        <w:rPr>
          <w:lang w:val="el-GR"/>
        </w:rPr>
        <w:t xml:space="preserve"> με στόχο την εξοικείωση των διαχειριστών με το προσφερόμενο περιβάλλον.</w:t>
      </w:r>
    </w:p>
    <w:p w14:paraId="5ABB2A86" w14:textId="77777777" w:rsidR="00CE7EB5" w:rsidRPr="00DB0633" w:rsidRDefault="00CE7EB5" w:rsidP="00CE7EB5">
      <w:pPr>
        <w:widowControl w:val="0"/>
        <w:spacing w:before="120" w:after="60"/>
        <w:rPr>
          <w:lang w:val="el-GR"/>
        </w:rPr>
      </w:pPr>
      <w:r w:rsidRPr="00803D5C">
        <w:t>O</w:t>
      </w:r>
      <w:r w:rsidRPr="00DB0633">
        <w:rPr>
          <w:lang w:val="el-GR"/>
        </w:rPr>
        <w:t xml:space="preserve"> υποψήφιος ανάδοχος θα πρέπει στην προσφορά του να παρουσιάσει το πρόγραμμα της εκπαίδευσης σύμφωνα με τα ανωτέρω και με το χρονοδιάγραμμα του έργου.</w:t>
      </w:r>
    </w:p>
    <w:p w14:paraId="595B3ADC" w14:textId="77777777" w:rsidR="00CE7EB5" w:rsidRPr="007A6B2A" w:rsidRDefault="00CE7EB5" w:rsidP="00CE7EB5">
      <w:pPr>
        <w:rPr>
          <w:lang w:val="el-GR"/>
        </w:rPr>
      </w:pPr>
    </w:p>
    <w:p w14:paraId="1BEDF526" w14:textId="77777777" w:rsidR="00CE7EB5" w:rsidRPr="00DF11B9" w:rsidRDefault="00CE7EB5" w:rsidP="003E46EC">
      <w:pPr>
        <w:pStyle w:val="3"/>
        <w:numPr>
          <w:ilvl w:val="2"/>
          <w:numId w:val="81"/>
        </w:numPr>
        <w:rPr>
          <w:rFonts w:eastAsia="Tahoma"/>
          <w:lang w:val="el-GR"/>
        </w:rPr>
      </w:pPr>
      <w:bookmarkStart w:id="336" w:name="_Ref80406051"/>
      <w:bookmarkStart w:id="337" w:name="_Toc87230691"/>
      <w:bookmarkStart w:id="338" w:name="_Toc112836381"/>
      <w:r w:rsidRPr="00DF11B9">
        <w:rPr>
          <w:rFonts w:eastAsia="Tahoma"/>
          <w:lang w:val="el-GR"/>
        </w:rPr>
        <w:lastRenderedPageBreak/>
        <w:t>Υπηρεσίες Ανάπτυξης και Μετάπτωσης Εφαρμογών</w:t>
      </w:r>
      <w:bookmarkEnd w:id="336"/>
      <w:bookmarkEnd w:id="337"/>
      <w:bookmarkEnd w:id="338"/>
    </w:p>
    <w:p w14:paraId="12E26383" w14:textId="77777777" w:rsidR="00CE7EB5" w:rsidRPr="0004071A" w:rsidRDefault="00CE7EB5" w:rsidP="00CE7EB5">
      <w:pPr>
        <w:rPr>
          <w:lang w:val="el-GR"/>
        </w:rPr>
      </w:pPr>
      <w:r>
        <w:rPr>
          <w:lang w:val="el-GR"/>
        </w:rPr>
        <w:t xml:space="preserve">Οι υπηρεσίες ανάπτυξης και μετάπτωσης εφαρμογών αφορούν την παροχή υπηρεσιών από τον Ανάδοχος για την εκμετάλλευση των υποδομών </w:t>
      </w:r>
      <w:r>
        <w:t>Cloud</w:t>
      </w:r>
      <w:r w:rsidRPr="002409C3">
        <w:rPr>
          <w:lang w:val="el-GR"/>
        </w:rPr>
        <w:t xml:space="preserve"> </w:t>
      </w:r>
      <w:r>
        <w:rPr>
          <w:lang w:val="el-GR"/>
        </w:rPr>
        <w:t xml:space="preserve">του παρόντος έργου. </w:t>
      </w:r>
    </w:p>
    <w:p w14:paraId="12104E9E" w14:textId="77777777" w:rsidR="00CE7EB5" w:rsidRDefault="00CE7EB5" w:rsidP="00CE7EB5">
      <w:pPr>
        <w:rPr>
          <w:lang w:val="el-GR"/>
        </w:rPr>
      </w:pPr>
      <w:r>
        <w:rPr>
          <w:lang w:val="el-GR"/>
        </w:rPr>
        <w:t xml:space="preserve">Για κάθε σύστημα το οποίο θα πρέπει να μεταπέσει ή να αναπτυχθεί θα ακολουθείται η παρακάτω διαδικασία </w:t>
      </w:r>
      <w:r w:rsidRPr="00AB6D72">
        <w:rPr>
          <w:lang w:val="el-GR"/>
        </w:rPr>
        <w:t xml:space="preserve">(Διαδικασία Υλοποίησης </w:t>
      </w:r>
      <w:proofErr w:type="spellStart"/>
      <w:r w:rsidRPr="00AB6D72">
        <w:rPr>
          <w:lang w:val="el-GR"/>
        </w:rPr>
        <w:t>μικρο</w:t>
      </w:r>
      <w:proofErr w:type="spellEnd"/>
      <w:r w:rsidRPr="00AB6D72">
        <w:rPr>
          <w:lang w:val="el-GR"/>
        </w:rPr>
        <w:t>-έργου Ανάπτυξης ή Μετάπτωσης)</w:t>
      </w:r>
      <w:r w:rsidRPr="00AB6D72">
        <w:rPr>
          <w:b/>
          <w:bCs/>
          <w:lang w:val="el-GR"/>
        </w:rPr>
        <w:t xml:space="preserve"> </w:t>
      </w:r>
      <w:r>
        <w:rPr>
          <w:lang w:val="el-GR"/>
        </w:rPr>
        <w:t>:</w:t>
      </w:r>
    </w:p>
    <w:p w14:paraId="16A4B574" w14:textId="77777777" w:rsidR="00CE7EB5" w:rsidRPr="00AB6D72" w:rsidRDefault="00CE7EB5" w:rsidP="00CE7EB5">
      <w:pPr>
        <w:rPr>
          <w:b/>
          <w:bCs/>
          <w:lang w:val="el-GR"/>
        </w:rPr>
      </w:pPr>
      <w:r w:rsidRPr="00AB6D72">
        <w:rPr>
          <w:b/>
          <w:bCs/>
          <w:lang w:val="el-GR"/>
        </w:rPr>
        <w:t>3.3.4.1</w:t>
      </w:r>
      <w:r>
        <w:rPr>
          <w:b/>
          <w:bCs/>
          <w:lang w:val="el-GR"/>
        </w:rPr>
        <w:t xml:space="preserve">  </w:t>
      </w:r>
      <w:r w:rsidRPr="00AB6D72">
        <w:rPr>
          <w:b/>
          <w:bCs/>
          <w:lang w:val="el-GR"/>
        </w:rPr>
        <w:t xml:space="preserve">Διαδικασία Υλοποίησης </w:t>
      </w:r>
      <w:proofErr w:type="spellStart"/>
      <w:r w:rsidRPr="00AB6D72">
        <w:rPr>
          <w:b/>
          <w:bCs/>
          <w:lang w:val="el-GR"/>
        </w:rPr>
        <w:t>μικρο</w:t>
      </w:r>
      <w:proofErr w:type="spellEnd"/>
      <w:r w:rsidRPr="00AB6D72">
        <w:rPr>
          <w:b/>
          <w:bCs/>
          <w:lang w:val="el-GR"/>
        </w:rPr>
        <w:t>-έργου Ανάπτυξης ή Μετάπτωσης</w:t>
      </w:r>
    </w:p>
    <w:p w14:paraId="47D1E381" w14:textId="77777777" w:rsidR="00CE7EB5" w:rsidRPr="002409C3" w:rsidRDefault="00CE7EB5" w:rsidP="003E46EC">
      <w:pPr>
        <w:pStyle w:val="aff"/>
        <w:numPr>
          <w:ilvl w:val="3"/>
          <w:numId w:val="72"/>
        </w:numPr>
        <w:ind w:left="426"/>
        <w:rPr>
          <w:lang w:val="el-GR"/>
        </w:rPr>
      </w:pPr>
      <w:r>
        <w:t>O</w:t>
      </w:r>
      <w:r w:rsidRPr="002409C3">
        <w:rPr>
          <w:lang w:val="el-GR"/>
        </w:rPr>
        <w:t xml:space="preserve"> </w:t>
      </w:r>
      <w:r>
        <w:rPr>
          <w:lang w:val="el-GR"/>
        </w:rPr>
        <w:t xml:space="preserve">Φορέας λειτουργίας υποβάλει αίτημα αποτίμησης μιας εφαρμογής για μετάπτωση/ανάπτυξη στις υποδομές </w:t>
      </w:r>
      <w:r>
        <w:t>Cloud</w:t>
      </w:r>
      <w:r w:rsidRPr="002409C3">
        <w:rPr>
          <w:lang w:val="el-GR"/>
        </w:rPr>
        <w:t xml:space="preserve"> </w:t>
      </w:r>
      <w:r>
        <w:rPr>
          <w:lang w:val="el-GR"/>
        </w:rPr>
        <w:t xml:space="preserve">του παρόντος έργου. </w:t>
      </w:r>
    </w:p>
    <w:p w14:paraId="5A11A6D3" w14:textId="77777777" w:rsidR="00CE7EB5" w:rsidRPr="002409C3" w:rsidRDefault="00CE7EB5" w:rsidP="003E46EC">
      <w:pPr>
        <w:pStyle w:val="aff"/>
        <w:numPr>
          <w:ilvl w:val="3"/>
          <w:numId w:val="72"/>
        </w:numPr>
        <w:ind w:left="426"/>
        <w:rPr>
          <w:lang w:val="el-GR"/>
        </w:rPr>
      </w:pPr>
      <w:r>
        <w:rPr>
          <w:lang w:val="el-GR"/>
        </w:rPr>
        <w:t xml:space="preserve">Ο Ανάδοχος αξιολογεί το αίτημα και υποβάλει  </w:t>
      </w:r>
      <w:r w:rsidRPr="000413E7">
        <w:rPr>
          <w:lang w:val="el-GR"/>
        </w:rPr>
        <w:t>πρόταση (Παραδοτέο Π12.1 της Φάσης 6) το πολύ</w:t>
      </w:r>
      <w:r>
        <w:rPr>
          <w:lang w:val="el-GR"/>
        </w:rPr>
        <w:t xml:space="preserve"> σε πέντε εργάσιμες ημέρες με τα παρακάτω στοιχεία:</w:t>
      </w:r>
    </w:p>
    <w:p w14:paraId="7239DA1F" w14:textId="77777777" w:rsidR="00CE7EB5" w:rsidRPr="002409C3" w:rsidRDefault="00CE7EB5" w:rsidP="003E46EC">
      <w:pPr>
        <w:pStyle w:val="aff"/>
        <w:numPr>
          <w:ilvl w:val="4"/>
          <w:numId w:val="72"/>
        </w:numPr>
        <w:ind w:left="993"/>
        <w:rPr>
          <w:lang w:val="el-GR"/>
        </w:rPr>
      </w:pPr>
      <w:r>
        <w:t>T</w:t>
      </w:r>
      <w:r>
        <w:rPr>
          <w:lang w:val="el-GR"/>
        </w:rPr>
        <w:t>ο πλάνο για την υλοποίηση της μετάπτωσης/ανάπτυξης</w:t>
      </w:r>
    </w:p>
    <w:p w14:paraId="3071BF90" w14:textId="77777777" w:rsidR="00CE7EB5" w:rsidRDefault="00CE7EB5" w:rsidP="003E46EC">
      <w:pPr>
        <w:pStyle w:val="aff"/>
        <w:numPr>
          <w:ilvl w:val="4"/>
          <w:numId w:val="72"/>
        </w:numPr>
        <w:ind w:left="993"/>
        <w:rPr>
          <w:lang w:val="el-GR"/>
        </w:rPr>
      </w:pPr>
      <w:r w:rsidRPr="00222820">
        <w:rPr>
          <w:lang w:val="el-GR"/>
        </w:rPr>
        <w:t>Προσδιορισμός των απαιτούμενων ρόλων των ανθρωπίνων πόρων που θα αναλάβουν το σύνολο των εργασιών: Σύμφωνα με τα ιδιαίτερα χαρακτηριστικά, ο Ανάδοχος επιλέγει τους ρόλους που απαιτούνται, το επίπεδο εμπειρίας ανά ρόλο και κατηγοριοποιεί τη συμμετοχή κάθε ρόλου ανάλογα με τη σπουδαιότητα, οριοθετώντας έτσι πρακτικά και τη διαφοροποίηση στο κόστος μεταξύ των κατηγοριών αυτών</w:t>
      </w:r>
    </w:p>
    <w:p w14:paraId="16CECB29" w14:textId="77777777" w:rsidR="00CE7EB5" w:rsidRPr="008433B7" w:rsidRDefault="00CE7EB5" w:rsidP="003E46EC">
      <w:pPr>
        <w:pStyle w:val="aff"/>
        <w:numPr>
          <w:ilvl w:val="4"/>
          <w:numId w:val="72"/>
        </w:numPr>
        <w:ind w:left="993"/>
        <w:rPr>
          <w:lang w:val="el-GR"/>
        </w:rPr>
      </w:pPr>
      <w:r>
        <w:rPr>
          <w:lang w:val="el-GR"/>
        </w:rPr>
        <w:t xml:space="preserve">Το κόστος του </w:t>
      </w:r>
      <w:proofErr w:type="spellStart"/>
      <w:r>
        <w:rPr>
          <w:lang w:val="el-GR"/>
        </w:rPr>
        <w:t>μικρο</w:t>
      </w:r>
      <w:proofErr w:type="spellEnd"/>
      <w:r>
        <w:rPr>
          <w:lang w:val="el-GR"/>
        </w:rPr>
        <w:t xml:space="preserve">-έργου όπως προκύπτει από την παραπάνω ανάλυση των απαιτούμενων πόρων και τα </w:t>
      </w:r>
      <w:proofErr w:type="spellStart"/>
      <w:r>
        <w:rPr>
          <w:lang w:val="el-GR"/>
        </w:rPr>
        <w:t>μοναδιαία</w:t>
      </w:r>
      <w:proofErr w:type="spellEnd"/>
      <w:r>
        <w:rPr>
          <w:lang w:val="el-GR"/>
        </w:rPr>
        <w:t xml:space="preserve"> κόστη αυτών</w:t>
      </w:r>
    </w:p>
    <w:p w14:paraId="1654A130" w14:textId="77777777" w:rsidR="00CE7EB5" w:rsidRPr="002409C3" w:rsidRDefault="00CE7EB5" w:rsidP="003E46EC">
      <w:pPr>
        <w:pStyle w:val="aff"/>
        <w:numPr>
          <w:ilvl w:val="4"/>
          <w:numId w:val="72"/>
        </w:numPr>
        <w:ind w:left="993"/>
        <w:rPr>
          <w:lang w:val="el-GR"/>
        </w:rPr>
      </w:pPr>
      <w:r>
        <w:rPr>
          <w:lang w:val="el-GR"/>
        </w:rPr>
        <w:t xml:space="preserve">Τις λειτουργικές και τεχνικές και παραμέτρους του έργου (π.χ. απαιτήσεις λειτουργικότητας, </w:t>
      </w:r>
      <w:r>
        <w:t>scalability</w:t>
      </w:r>
      <w:r w:rsidRPr="002409C3">
        <w:rPr>
          <w:lang w:val="el-GR"/>
        </w:rPr>
        <w:t xml:space="preserve">, </w:t>
      </w:r>
      <w:r>
        <w:rPr>
          <w:lang w:val="el-GR"/>
        </w:rPr>
        <w:t>αρχιτεκτονική, τεχνολογίες</w:t>
      </w:r>
      <w:r w:rsidRPr="002409C3">
        <w:rPr>
          <w:lang w:val="el-GR"/>
        </w:rPr>
        <w:t xml:space="preserve"> )</w:t>
      </w:r>
    </w:p>
    <w:p w14:paraId="47B8783E" w14:textId="77777777" w:rsidR="00CE7EB5" w:rsidRPr="00222820" w:rsidRDefault="00CE7EB5" w:rsidP="003E46EC">
      <w:pPr>
        <w:pStyle w:val="aff"/>
        <w:numPr>
          <w:ilvl w:val="4"/>
          <w:numId w:val="72"/>
        </w:numPr>
        <w:ind w:left="993"/>
      </w:pPr>
      <w:r>
        <w:rPr>
          <w:lang w:val="el-GR"/>
        </w:rPr>
        <w:t>Το χρονοδιάγραμμα του έργου.</w:t>
      </w:r>
    </w:p>
    <w:p w14:paraId="0AE9B925" w14:textId="77777777" w:rsidR="00CE7EB5" w:rsidRDefault="00CE7EB5" w:rsidP="00CE7EB5">
      <w:pPr>
        <w:pStyle w:val="aff"/>
        <w:ind w:left="360"/>
      </w:pPr>
    </w:p>
    <w:p w14:paraId="43707305" w14:textId="77777777" w:rsidR="00CE7EB5" w:rsidRPr="009A6C7F" w:rsidRDefault="00CE7EB5" w:rsidP="00CE7EB5">
      <w:pPr>
        <w:pStyle w:val="aff"/>
        <w:ind w:left="360"/>
        <w:rPr>
          <w:lang w:val="el-GR"/>
        </w:rPr>
      </w:pPr>
      <w:r w:rsidRPr="009A6C7F">
        <w:rPr>
          <w:lang w:val="el-GR"/>
        </w:rPr>
        <w:t xml:space="preserve">Η μεθοδολογία </w:t>
      </w:r>
      <w:proofErr w:type="spellStart"/>
      <w:r w:rsidRPr="009A6C7F">
        <w:rPr>
          <w:lang w:val="el-GR"/>
        </w:rPr>
        <w:t>διαστασιολόγησης</w:t>
      </w:r>
      <w:proofErr w:type="spellEnd"/>
      <w:r w:rsidRPr="009A6C7F">
        <w:rPr>
          <w:lang w:val="el-GR"/>
        </w:rPr>
        <w:t xml:space="preserve"> της προσπάθειας για την υλοποίηση ενός </w:t>
      </w:r>
      <w:proofErr w:type="spellStart"/>
      <w:r w:rsidRPr="009A6C7F">
        <w:rPr>
          <w:lang w:val="el-GR"/>
        </w:rPr>
        <w:t>μικρο</w:t>
      </w:r>
      <w:proofErr w:type="spellEnd"/>
      <w:r w:rsidRPr="009A6C7F">
        <w:rPr>
          <w:lang w:val="el-GR"/>
        </w:rPr>
        <w:t xml:space="preserve">-έργου πρέπει να γίνεται μέσω μιας κοινά αποδεκτής και αντικειμενικής μεθοδολογίας για την τεκμηριωμένη </w:t>
      </w:r>
      <w:proofErr w:type="spellStart"/>
      <w:r w:rsidRPr="009A6C7F">
        <w:rPr>
          <w:lang w:val="el-GR"/>
        </w:rPr>
        <w:t>διαστασιολόγηση</w:t>
      </w:r>
      <w:proofErr w:type="spellEnd"/>
      <w:r w:rsidRPr="009A6C7F">
        <w:rPr>
          <w:lang w:val="el-GR"/>
        </w:rPr>
        <w:t xml:space="preserve"> της </w:t>
      </w:r>
      <w:proofErr w:type="spellStart"/>
      <w:r w:rsidRPr="009A6C7F">
        <w:rPr>
          <w:lang w:val="el-GR"/>
        </w:rPr>
        <w:t>ανθρωποπροσπάθειας</w:t>
      </w:r>
      <w:proofErr w:type="spellEnd"/>
      <w:r w:rsidRPr="009A6C7F">
        <w:rPr>
          <w:lang w:val="el-GR"/>
        </w:rPr>
        <w:t xml:space="preserve">: </w:t>
      </w:r>
      <w:r w:rsidRPr="009A6C7F">
        <w:t>H</w:t>
      </w:r>
      <w:r w:rsidRPr="009A6C7F">
        <w:rPr>
          <w:lang w:val="el-GR"/>
        </w:rPr>
        <w:t xml:space="preserve"> ΓΓΠΣΔΔ και η ΗΔΙΚΑ αξιοποιούν τη μεθοδολογία </w:t>
      </w:r>
      <w:proofErr w:type="spellStart"/>
      <w:r w:rsidRPr="009A6C7F">
        <w:rPr>
          <w:lang w:val="el-GR"/>
        </w:rPr>
        <w:t>Functional</w:t>
      </w:r>
      <w:proofErr w:type="spellEnd"/>
      <w:r w:rsidRPr="009A6C7F">
        <w:rPr>
          <w:lang w:val="el-GR"/>
        </w:rPr>
        <w:t xml:space="preserve"> </w:t>
      </w:r>
      <w:proofErr w:type="spellStart"/>
      <w:r w:rsidRPr="009A6C7F">
        <w:rPr>
          <w:lang w:val="el-GR"/>
        </w:rPr>
        <w:t>Size</w:t>
      </w:r>
      <w:proofErr w:type="spellEnd"/>
      <w:r w:rsidRPr="009A6C7F">
        <w:rPr>
          <w:lang w:val="el-GR"/>
        </w:rPr>
        <w:t xml:space="preserve"> </w:t>
      </w:r>
      <w:proofErr w:type="spellStart"/>
      <w:r w:rsidRPr="009A6C7F">
        <w:rPr>
          <w:lang w:val="el-GR"/>
        </w:rPr>
        <w:t>Measurement</w:t>
      </w:r>
      <w:proofErr w:type="spellEnd"/>
      <w:r w:rsidRPr="009A6C7F">
        <w:rPr>
          <w:lang w:val="el-GR"/>
        </w:rPr>
        <w:t xml:space="preserve"> (FSM) σε συνδυασμό με τη μεθοδολογία IFPUG CPM 4.3. Αμφότερες οι μεθοδολογίες αυτές εμπίπτουν στην έννοια του </w:t>
      </w:r>
      <w:proofErr w:type="spellStart"/>
      <w:r w:rsidRPr="009A6C7F">
        <w:rPr>
          <w:lang w:val="el-GR"/>
        </w:rPr>
        <w:t>Function</w:t>
      </w:r>
      <w:proofErr w:type="spellEnd"/>
      <w:r w:rsidRPr="009A6C7F">
        <w:rPr>
          <w:lang w:val="el-GR"/>
        </w:rPr>
        <w:t xml:space="preserve"> </w:t>
      </w:r>
      <w:proofErr w:type="spellStart"/>
      <w:r w:rsidRPr="009A6C7F">
        <w:rPr>
          <w:lang w:val="el-GR"/>
        </w:rPr>
        <w:t>Point</w:t>
      </w:r>
      <w:proofErr w:type="spellEnd"/>
      <w:r w:rsidRPr="009A6C7F">
        <w:rPr>
          <w:lang w:val="el-GR"/>
        </w:rPr>
        <w:t xml:space="preserve"> </w:t>
      </w:r>
      <w:proofErr w:type="spellStart"/>
      <w:r w:rsidRPr="009A6C7F">
        <w:rPr>
          <w:lang w:val="el-GR"/>
        </w:rPr>
        <w:t>Analysis</w:t>
      </w:r>
      <w:proofErr w:type="spellEnd"/>
      <w:r w:rsidRPr="009A6C7F">
        <w:rPr>
          <w:lang w:val="el-GR"/>
        </w:rPr>
        <w:t xml:space="preserve">, η οποία ορίζει το «λειτουργικό σημείο» ως μονάδα μέτρησης της πολυπλοκότητας, ανάλογα με το μέγεθος της επιχειρησιακής λειτουργικότητας που παρέχεται στους χρήστες. </w:t>
      </w:r>
    </w:p>
    <w:p w14:paraId="4BF95198" w14:textId="77777777" w:rsidR="00CE7EB5" w:rsidRDefault="00CE7EB5" w:rsidP="00CE7EB5">
      <w:pPr>
        <w:pStyle w:val="aff"/>
        <w:ind w:left="360"/>
        <w:rPr>
          <w:lang w:val="el-GR"/>
        </w:rPr>
      </w:pPr>
      <w:r w:rsidRPr="009A6C7F">
        <w:rPr>
          <w:lang w:val="el-GR"/>
        </w:rPr>
        <w:t>Σε περίπτωση που ο Ανάδοχος θα χρησιμοποιήσει άλλη κοινά αποδεκτή και αντικειμενική μεθοδολογία θα πρέπει να την περιγράψει αναλυτικά στην πρόταση του.</w:t>
      </w:r>
    </w:p>
    <w:p w14:paraId="36BC18B3" w14:textId="77777777" w:rsidR="00CE7EB5" w:rsidRPr="002409C3" w:rsidRDefault="00CE7EB5" w:rsidP="00CE7EB5">
      <w:pPr>
        <w:pStyle w:val="aff"/>
        <w:ind w:left="360"/>
        <w:rPr>
          <w:lang w:val="el-GR"/>
        </w:rPr>
      </w:pPr>
    </w:p>
    <w:p w14:paraId="690C54C1" w14:textId="77777777" w:rsidR="00CE7EB5" w:rsidRPr="002409C3" w:rsidRDefault="00CE7EB5" w:rsidP="003E46EC">
      <w:pPr>
        <w:pStyle w:val="aff"/>
        <w:numPr>
          <w:ilvl w:val="3"/>
          <w:numId w:val="72"/>
        </w:numPr>
        <w:ind w:left="426"/>
        <w:rPr>
          <w:lang w:val="el-GR"/>
        </w:rPr>
      </w:pPr>
      <w:r>
        <w:rPr>
          <w:lang w:val="el-GR"/>
        </w:rPr>
        <w:t xml:space="preserve">Η Επιτροπή Παρακολούθησης του έργου εξετάζει την έκθεση και  μπορεί να διαβουλευτεί περαιτέρω με τον Ανάδοχο για την οριστικοποίηση της πρότασης του. Εφόσον η </w:t>
      </w:r>
      <w:r w:rsidRPr="0028539F">
        <w:rPr>
          <w:lang w:val="el-GR"/>
        </w:rPr>
        <w:t>Επιτροπή Παρακολούθησης του έργου</w:t>
      </w:r>
      <w:r>
        <w:rPr>
          <w:lang w:val="el-GR"/>
        </w:rPr>
        <w:t xml:space="preserve"> συμφωνήσει στην πρόταση του Αναδόχου, ο </w:t>
      </w:r>
      <w:r w:rsidRPr="000E2C4F">
        <w:rPr>
          <w:lang w:val="el-GR"/>
        </w:rPr>
        <w:t>Ανάδοχος θα πρέπει να ανταποκριθεί σε χρόνο δέκα (10) ημερών από τη λήψη του αιτήματος της σύμφωνης γνώμης της, με τη διάθεση των απαραίτητων στελεχών, εκτός αν καθορίζεται στο αίτημα ή συμφωνηθεί μεταξύ Αναδόχου και Αναθέτουσας Αρχής μεγαλύτερος χρόνος ανταπόκρισης</w:t>
      </w:r>
      <w:r>
        <w:rPr>
          <w:lang w:val="el-GR"/>
        </w:rPr>
        <w:t>.</w:t>
      </w:r>
    </w:p>
    <w:p w14:paraId="191C6621" w14:textId="77777777" w:rsidR="00CE7EB5" w:rsidRPr="002409C3" w:rsidRDefault="00CE7EB5" w:rsidP="003E46EC">
      <w:pPr>
        <w:pStyle w:val="aff"/>
        <w:numPr>
          <w:ilvl w:val="3"/>
          <w:numId w:val="72"/>
        </w:numPr>
        <w:ind w:left="426"/>
        <w:rPr>
          <w:lang w:val="el-GR"/>
        </w:rPr>
      </w:pPr>
      <w:r>
        <w:rPr>
          <w:lang w:val="el-GR"/>
        </w:rPr>
        <w:t xml:space="preserve">Η Επιτροπή Παρακολούθησης του έργου παρακολουθεί την υλοποίηση του </w:t>
      </w:r>
      <w:proofErr w:type="spellStart"/>
      <w:r w:rsidRPr="00AB6D72">
        <w:rPr>
          <w:lang w:val="el-GR"/>
        </w:rPr>
        <w:t>μικρο</w:t>
      </w:r>
      <w:proofErr w:type="spellEnd"/>
      <w:r w:rsidRPr="00AB6D72">
        <w:rPr>
          <w:lang w:val="el-GR"/>
        </w:rPr>
        <w:t>-έργου Ανάπτυξης ή Μετάπτωσης</w:t>
      </w:r>
    </w:p>
    <w:p w14:paraId="7186B6AF" w14:textId="77777777" w:rsidR="00CE7EB5" w:rsidRDefault="00CE7EB5" w:rsidP="003E46EC">
      <w:pPr>
        <w:pStyle w:val="aff"/>
        <w:numPr>
          <w:ilvl w:val="3"/>
          <w:numId w:val="72"/>
        </w:numPr>
        <w:ind w:left="426"/>
        <w:rPr>
          <w:lang w:val="el-GR"/>
        </w:rPr>
      </w:pPr>
      <w:r>
        <w:rPr>
          <w:lang w:val="el-GR"/>
        </w:rPr>
        <w:t xml:space="preserve">Εφόσον το </w:t>
      </w:r>
      <w:proofErr w:type="spellStart"/>
      <w:r>
        <w:rPr>
          <w:lang w:val="el-GR"/>
        </w:rPr>
        <w:t>μικρο</w:t>
      </w:r>
      <w:proofErr w:type="spellEnd"/>
      <w:r>
        <w:rPr>
          <w:lang w:val="el-GR"/>
        </w:rPr>
        <w:t xml:space="preserve">-έργο ολοκληρωθεί και εφόσον πληρούνται τα ποιοτικά κριτήρια παραλαβής του η </w:t>
      </w:r>
      <w:proofErr w:type="spellStart"/>
      <w:r>
        <w:rPr>
          <w:lang w:val="el-GR"/>
        </w:rPr>
        <w:t>ΕπΠΕ</w:t>
      </w:r>
      <w:proofErr w:type="spellEnd"/>
      <w:r>
        <w:rPr>
          <w:lang w:val="el-GR"/>
        </w:rPr>
        <w:t xml:space="preserve"> εκδίδει πρωτόκολλο παραλαβής για το συγκεκριμένο </w:t>
      </w:r>
      <w:proofErr w:type="spellStart"/>
      <w:r>
        <w:rPr>
          <w:lang w:val="el-GR"/>
        </w:rPr>
        <w:t>μικρο</w:t>
      </w:r>
      <w:proofErr w:type="spellEnd"/>
      <w:r>
        <w:rPr>
          <w:lang w:val="el-GR"/>
        </w:rPr>
        <w:t xml:space="preserve">-έργο. </w:t>
      </w:r>
    </w:p>
    <w:p w14:paraId="581B4857" w14:textId="77777777" w:rsidR="00CE7EB5" w:rsidRPr="002409C3" w:rsidRDefault="00CE7EB5" w:rsidP="003E46EC">
      <w:pPr>
        <w:pStyle w:val="aff"/>
        <w:numPr>
          <w:ilvl w:val="3"/>
          <w:numId w:val="72"/>
        </w:numPr>
        <w:ind w:left="426"/>
        <w:rPr>
          <w:lang w:val="el-GR"/>
        </w:rPr>
      </w:pPr>
      <w:r w:rsidRPr="00C42087">
        <w:rPr>
          <w:lang w:val="el-GR"/>
        </w:rPr>
        <w:t>Οι υπηρεσίες αυτής της κατηγορίας παρέχονται μέχρι της εξαντλήσεως των προσφερόμενων Ανθρωπομηνών του Αναδόχου.</w:t>
      </w:r>
    </w:p>
    <w:p w14:paraId="4BEB6973" w14:textId="77777777" w:rsidR="0041770C" w:rsidRPr="0041770C" w:rsidRDefault="0041770C" w:rsidP="0041770C">
      <w:pPr>
        <w:rPr>
          <w:lang w:val="el-GR"/>
        </w:rPr>
      </w:pPr>
    </w:p>
    <w:p w14:paraId="21393EF7" w14:textId="7C6D974B" w:rsidR="00A22261" w:rsidRDefault="00ED140C" w:rsidP="003E46EC">
      <w:pPr>
        <w:pStyle w:val="3"/>
        <w:numPr>
          <w:ilvl w:val="0"/>
          <w:numId w:val="68"/>
        </w:numPr>
        <w:rPr>
          <w:lang w:val="el-GR"/>
        </w:rPr>
      </w:pPr>
      <w:bookmarkStart w:id="339" w:name="_Toc112836382"/>
      <w:r>
        <w:rPr>
          <w:lang w:val="el-GR"/>
        </w:rPr>
        <w:lastRenderedPageBreak/>
        <w:t>Μεθοδολογία Υλοποίησης</w:t>
      </w:r>
      <w:bookmarkEnd w:id="339"/>
    </w:p>
    <w:p w14:paraId="17BB4B67" w14:textId="77777777" w:rsidR="00ED140C" w:rsidRPr="00ED140C" w:rsidRDefault="00ED140C" w:rsidP="00ED140C">
      <w:pPr>
        <w:widowControl w:val="0"/>
        <w:spacing w:before="120"/>
        <w:ind w:right="96"/>
        <w:rPr>
          <w:color w:val="000000"/>
          <w:lang w:val="el-GR"/>
        </w:rPr>
      </w:pPr>
      <w:r w:rsidRPr="00ED140C">
        <w:rPr>
          <w:color w:val="000000"/>
          <w:lang w:val="el-GR"/>
        </w:rPr>
        <w:t>Η προτεινόμενη γενική μεθοδολογία υλοποίησης του Έργου, χωρίζεται στις εξής Φάσεις:</w:t>
      </w:r>
    </w:p>
    <w:tbl>
      <w:tblPr>
        <w:tblW w:w="9571" w:type="dxa"/>
        <w:tblLayout w:type="fixed"/>
        <w:tblLook w:val="0400" w:firstRow="0" w:lastRow="0" w:firstColumn="0" w:lastColumn="0" w:noHBand="0" w:noVBand="1"/>
      </w:tblPr>
      <w:tblGrid>
        <w:gridCol w:w="1114"/>
        <w:gridCol w:w="2850"/>
        <w:gridCol w:w="1418"/>
        <w:gridCol w:w="1559"/>
        <w:gridCol w:w="2630"/>
      </w:tblGrid>
      <w:tr w:rsidR="00ED140C" w:rsidRPr="00ED140C" w14:paraId="015E8328" w14:textId="77777777" w:rsidTr="00835D3F">
        <w:trPr>
          <w:trHeight w:val="300"/>
        </w:trPr>
        <w:tc>
          <w:tcPr>
            <w:tcW w:w="9571" w:type="dxa"/>
            <w:gridSpan w:val="5"/>
            <w:tcBorders>
              <w:top w:val="single" w:sz="4" w:space="0" w:color="000000"/>
              <w:left w:val="single" w:sz="4" w:space="0" w:color="000000"/>
              <w:bottom w:val="single" w:sz="4" w:space="0" w:color="000000"/>
              <w:right w:val="single" w:sz="4" w:space="0" w:color="000000"/>
            </w:tcBorders>
            <w:shd w:val="clear" w:color="auto" w:fill="FCE4D6"/>
            <w:vAlign w:val="bottom"/>
          </w:tcPr>
          <w:p w14:paraId="07487288" w14:textId="77777777" w:rsidR="00ED140C" w:rsidRPr="00234806" w:rsidRDefault="00ED140C" w:rsidP="00835D3F">
            <w:pPr>
              <w:spacing w:after="0"/>
              <w:jc w:val="center"/>
              <w:rPr>
                <w:b/>
                <w:color w:val="000000"/>
                <w:sz w:val="20"/>
                <w:szCs w:val="20"/>
                <w:lang w:val="el-GR"/>
              </w:rPr>
            </w:pPr>
            <w:bookmarkStart w:id="340" w:name="_49gfa85" w:colFirst="0" w:colLast="0"/>
            <w:bookmarkStart w:id="341" w:name="_Hlk108546559"/>
            <w:bookmarkEnd w:id="340"/>
            <w:r w:rsidRPr="00234806">
              <w:rPr>
                <w:b/>
                <w:color w:val="000000"/>
                <w:sz w:val="20"/>
                <w:szCs w:val="20"/>
                <w:lang w:val="el-GR"/>
              </w:rPr>
              <w:t>ΧΡΟΝΟΔΙΑΓΡΑΜΜΑ ΥΠΟΕΡΓΟΥ 1</w:t>
            </w:r>
            <w:bookmarkEnd w:id="341"/>
          </w:p>
        </w:tc>
      </w:tr>
      <w:tr w:rsidR="00ED140C" w:rsidRPr="00FF00E3" w14:paraId="71932130" w14:textId="77777777" w:rsidTr="00835D3F">
        <w:trPr>
          <w:trHeight w:val="1020"/>
        </w:trPr>
        <w:tc>
          <w:tcPr>
            <w:tcW w:w="1114" w:type="dxa"/>
            <w:tcBorders>
              <w:top w:val="nil"/>
              <w:left w:val="single" w:sz="4" w:space="0" w:color="000000"/>
              <w:bottom w:val="single" w:sz="4" w:space="0" w:color="000000"/>
              <w:right w:val="single" w:sz="4" w:space="0" w:color="000000"/>
            </w:tcBorders>
            <w:shd w:val="clear" w:color="auto" w:fill="E2EFDA"/>
            <w:vAlign w:val="center"/>
          </w:tcPr>
          <w:p w14:paraId="21DA4E67" w14:textId="77777777" w:rsidR="00ED140C" w:rsidRPr="00FF00E3" w:rsidRDefault="00ED140C" w:rsidP="00835D3F">
            <w:pPr>
              <w:spacing w:after="0"/>
              <w:jc w:val="center"/>
              <w:rPr>
                <w:b/>
                <w:color w:val="000000"/>
                <w:sz w:val="20"/>
                <w:szCs w:val="20"/>
                <w:lang w:val="el-GR"/>
              </w:rPr>
            </w:pPr>
            <w:r w:rsidRPr="00FF00E3">
              <w:rPr>
                <w:b/>
                <w:color w:val="000000"/>
                <w:sz w:val="20"/>
                <w:szCs w:val="20"/>
                <w:lang w:val="el-GR"/>
              </w:rPr>
              <w:t>Φάση</w:t>
            </w:r>
          </w:p>
        </w:tc>
        <w:tc>
          <w:tcPr>
            <w:tcW w:w="2850" w:type="dxa"/>
            <w:tcBorders>
              <w:top w:val="nil"/>
              <w:left w:val="nil"/>
              <w:bottom w:val="single" w:sz="4" w:space="0" w:color="000000"/>
              <w:right w:val="single" w:sz="4" w:space="0" w:color="000000"/>
            </w:tcBorders>
            <w:shd w:val="clear" w:color="auto" w:fill="E2EFDA"/>
            <w:vAlign w:val="center"/>
          </w:tcPr>
          <w:p w14:paraId="4EFE9A16" w14:textId="77777777" w:rsidR="00ED140C" w:rsidRPr="00FF00E3" w:rsidRDefault="00ED140C" w:rsidP="00835D3F">
            <w:pPr>
              <w:spacing w:after="0"/>
              <w:jc w:val="center"/>
              <w:rPr>
                <w:b/>
                <w:color w:val="000000"/>
                <w:sz w:val="20"/>
                <w:szCs w:val="20"/>
                <w:lang w:val="el-GR"/>
              </w:rPr>
            </w:pPr>
            <w:r w:rsidRPr="00FF00E3">
              <w:rPr>
                <w:b/>
                <w:color w:val="000000"/>
                <w:sz w:val="20"/>
                <w:szCs w:val="20"/>
                <w:lang w:val="el-GR"/>
              </w:rPr>
              <w:t>Τίτλος Φάσης</w:t>
            </w:r>
          </w:p>
        </w:tc>
        <w:tc>
          <w:tcPr>
            <w:tcW w:w="1418" w:type="dxa"/>
            <w:tcBorders>
              <w:top w:val="nil"/>
              <w:left w:val="nil"/>
              <w:bottom w:val="single" w:sz="4" w:space="0" w:color="000000"/>
              <w:right w:val="single" w:sz="4" w:space="0" w:color="000000"/>
            </w:tcBorders>
            <w:shd w:val="clear" w:color="auto" w:fill="E2EFDA"/>
            <w:vAlign w:val="center"/>
          </w:tcPr>
          <w:p w14:paraId="186A2D13" w14:textId="77777777" w:rsidR="00ED140C" w:rsidRPr="00FF00E3" w:rsidRDefault="00ED140C" w:rsidP="00835D3F">
            <w:pPr>
              <w:spacing w:after="0"/>
              <w:jc w:val="center"/>
              <w:rPr>
                <w:b/>
                <w:color w:val="000000"/>
                <w:sz w:val="20"/>
                <w:szCs w:val="20"/>
                <w:lang w:val="el-GR"/>
              </w:rPr>
            </w:pPr>
            <w:r w:rsidRPr="00FF00E3">
              <w:rPr>
                <w:b/>
                <w:color w:val="000000"/>
                <w:sz w:val="20"/>
                <w:szCs w:val="20"/>
                <w:lang w:val="el-GR"/>
              </w:rPr>
              <w:t>Διάρκεια υλοποίησης (ΜΗΝΕΣ)</w:t>
            </w:r>
          </w:p>
        </w:tc>
        <w:tc>
          <w:tcPr>
            <w:tcW w:w="1559" w:type="dxa"/>
            <w:tcBorders>
              <w:top w:val="nil"/>
              <w:left w:val="nil"/>
              <w:bottom w:val="single" w:sz="4" w:space="0" w:color="000000"/>
              <w:right w:val="single" w:sz="4" w:space="0" w:color="000000"/>
            </w:tcBorders>
            <w:shd w:val="clear" w:color="auto" w:fill="E2EFDA"/>
            <w:vAlign w:val="center"/>
          </w:tcPr>
          <w:p w14:paraId="3C50036D" w14:textId="77777777" w:rsidR="00ED140C" w:rsidRPr="00FF00E3" w:rsidRDefault="00ED140C" w:rsidP="00835D3F">
            <w:pPr>
              <w:spacing w:after="0"/>
              <w:jc w:val="center"/>
              <w:rPr>
                <w:b/>
                <w:color w:val="000000"/>
                <w:sz w:val="20"/>
                <w:szCs w:val="20"/>
                <w:lang w:val="el-GR"/>
              </w:rPr>
            </w:pPr>
            <w:r w:rsidRPr="00FF00E3">
              <w:rPr>
                <w:b/>
                <w:color w:val="000000"/>
                <w:sz w:val="20"/>
                <w:szCs w:val="20"/>
                <w:lang w:val="el-GR"/>
              </w:rPr>
              <w:t xml:space="preserve">Διάρκεια υλοποίησης με </w:t>
            </w:r>
            <w:proofErr w:type="spellStart"/>
            <w:r w:rsidRPr="00FF00E3">
              <w:rPr>
                <w:b/>
                <w:color w:val="000000"/>
                <w:sz w:val="20"/>
                <w:szCs w:val="20"/>
                <w:lang w:val="el-GR"/>
              </w:rPr>
              <w:t>επανυποβολές</w:t>
            </w:r>
            <w:proofErr w:type="spellEnd"/>
            <w:r w:rsidRPr="00FF00E3">
              <w:rPr>
                <w:b/>
                <w:color w:val="000000"/>
                <w:sz w:val="20"/>
                <w:szCs w:val="20"/>
                <w:lang w:val="el-GR"/>
              </w:rPr>
              <w:t xml:space="preserve"> (ΜΗΝΕΣ)</w:t>
            </w:r>
          </w:p>
        </w:tc>
        <w:tc>
          <w:tcPr>
            <w:tcW w:w="2630" w:type="dxa"/>
            <w:tcBorders>
              <w:top w:val="nil"/>
              <w:left w:val="nil"/>
              <w:bottom w:val="single" w:sz="4" w:space="0" w:color="000000"/>
              <w:right w:val="single" w:sz="4" w:space="0" w:color="000000"/>
            </w:tcBorders>
            <w:shd w:val="clear" w:color="auto" w:fill="E2EFDA"/>
            <w:vAlign w:val="center"/>
          </w:tcPr>
          <w:p w14:paraId="64A0380C" w14:textId="77777777" w:rsidR="00ED140C" w:rsidRPr="00FF00E3" w:rsidRDefault="00ED140C" w:rsidP="00835D3F">
            <w:pPr>
              <w:spacing w:after="0"/>
              <w:jc w:val="center"/>
              <w:rPr>
                <w:b/>
                <w:color w:val="000000"/>
                <w:sz w:val="20"/>
                <w:szCs w:val="20"/>
                <w:lang w:val="el-GR"/>
              </w:rPr>
            </w:pPr>
            <w:r w:rsidRPr="00FF00E3">
              <w:rPr>
                <w:b/>
                <w:color w:val="000000"/>
                <w:sz w:val="20"/>
                <w:szCs w:val="20"/>
                <w:lang w:val="el-GR"/>
              </w:rPr>
              <w:t xml:space="preserve">Προϋπόθεση έναρξης </w:t>
            </w:r>
          </w:p>
        </w:tc>
      </w:tr>
      <w:tr w:rsidR="00ED140C" w:rsidRPr="00DC7A23" w14:paraId="73B1AAB9" w14:textId="77777777" w:rsidTr="00835D3F">
        <w:trPr>
          <w:trHeight w:val="510"/>
        </w:trPr>
        <w:tc>
          <w:tcPr>
            <w:tcW w:w="1114" w:type="dxa"/>
            <w:tcBorders>
              <w:top w:val="nil"/>
              <w:left w:val="single" w:sz="4" w:space="0" w:color="000000"/>
              <w:bottom w:val="single" w:sz="4" w:space="0" w:color="000000"/>
              <w:right w:val="single" w:sz="4" w:space="0" w:color="000000"/>
            </w:tcBorders>
            <w:shd w:val="clear" w:color="auto" w:fill="F2F2F2"/>
            <w:vAlign w:val="center"/>
          </w:tcPr>
          <w:p w14:paraId="346D1FCE" w14:textId="77777777" w:rsidR="00ED140C" w:rsidRPr="00532C53" w:rsidRDefault="00ED140C" w:rsidP="00835D3F">
            <w:pPr>
              <w:spacing w:after="0"/>
              <w:rPr>
                <w:b/>
                <w:color w:val="000000"/>
                <w:sz w:val="20"/>
                <w:szCs w:val="20"/>
                <w:lang w:val="el-GR"/>
              </w:rPr>
            </w:pPr>
            <w:bookmarkStart w:id="342" w:name="_13qzunr" w:colFirst="0" w:colLast="0"/>
            <w:bookmarkEnd w:id="342"/>
            <w:r w:rsidRPr="00532C53">
              <w:rPr>
                <w:b/>
                <w:color w:val="000000"/>
                <w:sz w:val="20"/>
                <w:szCs w:val="20"/>
                <w:lang w:val="el-GR"/>
              </w:rPr>
              <w:t>ΦΑΣΗ 1</w:t>
            </w:r>
          </w:p>
        </w:tc>
        <w:tc>
          <w:tcPr>
            <w:tcW w:w="2850" w:type="dxa"/>
            <w:tcBorders>
              <w:top w:val="nil"/>
              <w:left w:val="nil"/>
              <w:bottom w:val="single" w:sz="4" w:space="0" w:color="000000"/>
              <w:right w:val="single" w:sz="4" w:space="0" w:color="000000"/>
            </w:tcBorders>
            <w:shd w:val="clear" w:color="auto" w:fill="F2F2F2"/>
            <w:vAlign w:val="center"/>
          </w:tcPr>
          <w:p w14:paraId="5969F4EE" w14:textId="77777777" w:rsidR="00ED140C" w:rsidRPr="00A80A17" w:rsidRDefault="00ED140C" w:rsidP="00835D3F">
            <w:pPr>
              <w:spacing w:after="0"/>
              <w:rPr>
                <w:color w:val="000000"/>
                <w:sz w:val="20"/>
                <w:szCs w:val="20"/>
                <w:lang w:val="el-GR"/>
              </w:rPr>
            </w:pPr>
            <w:r w:rsidRPr="00A80A17">
              <w:rPr>
                <w:color w:val="000000"/>
                <w:sz w:val="20"/>
                <w:szCs w:val="20"/>
                <w:lang w:val="el-GR"/>
              </w:rPr>
              <w:t xml:space="preserve">Μελέτη Εφαρμογής </w:t>
            </w:r>
          </w:p>
        </w:tc>
        <w:tc>
          <w:tcPr>
            <w:tcW w:w="1418" w:type="dxa"/>
            <w:tcBorders>
              <w:top w:val="nil"/>
              <w:left w:val="nil"/>
              <w:bottom w:val="single" w:sz="4" w:space="0" w:color="000000"/>
              <w:right w:val="single" w:sz="4" w:space="0" w:color="000000"/>
            </w:tcBorders>
            <w:shd w:val="clear" w:color="auto" w:fill="F2F2F2"/>
            <w:vAlign w:val="center"/>
          </w:tcPr>
          <w:p w14:paraId="50E63928" w14:textId="77777777" w:rsidR="00ED140C" w:rsidRPr="00ED140C" w:rsidRDefault="00ED140C" w:rsidP="00835D3F">
            <w:pPr>
              <w:spacing w:after="0"/>
              <w:jc w:val="center"/>
              <w:rPr>
                <w:color w:val="000000"/>
                <w:sz w:val="20"/>
                <w:szCs w:val="20"/>
                <w:lang w:val="el-GR"/>
              </w:rPr>
            </w:pPr>
            <w:r w:rsidRPr="00ED140C">
              <w:rPr>
                <w:color w:val="000000"/>
                <w:sz w:val="20"/>
                <w:szCs w:val="20"/>
                <w:lang w:val="el-GR"/>
              </w:rPr>
              <w:t>3</w:t>
            </w:r>
          </w:p>
        </w:tc>
        <w:tc>
          <w:tcPr>
            <w:tcW w:w="1559" w:type="dxa"/>
            <w:tcBorders>
              <w:top w:val="nil"/>
              <w:left w:val="nil"/>
              <w:bottom w:val="single" w:sz="4" w:space="0" w:color="000000"/>
              <w:right w:val="single" w:sz="4" w:space="0" w:color="000000"/>
            </w:tcBorders>
            <w:shd w:val="clear" w:color="auto" w:fill="F2F2F2"/>
            <w:vAlign w:val="center"/>
          </w:tcPr>
          <w:p w14:paraId="2B2BA68C" w14:textId="77777777" w:rsidR="00ED140C" w:rsidRPr="00ED140C" w:rsidRDefault="00ED140C" w:rsidP="00835D3F">
            <w:pPr>
              <w:spacing w:after="0"/>
              <w:jc w:val="center"/>
              <w:rPr>
                <w:color w:val="000000"/>
                <w:sz w:val="20"/>
                <w:szCs w:val="20"/>
              </w:rPr>
            </w:pPr>
            <w:r w:rsidRPr="00ED140C">
              <w:rPr>
                <w:color w:val="000000"/>
                <w:sz w:val="20"/>
                <w:szCs w:val="20"/>
              </w:rPr>
              <w:t>4</w:t>
            </w:r>
          </w:p>
        </w:tc>
        <w:tc>
          <w:tcPr>
            <w:tcW w:w="2630" w:type="dxa"/>
            <w:tcBorders>
              <w:top w:val="nil"/>
              <w:left w:val="nil"/>
              <w:bottom w:val="single" w:sz="4" w:space="0" w:color="000000"/>
              <w:right w:val="single" w:sz="4" w:space="0" w:color="000000"/>
            </w:tcBorders>
            <w:shd w:val="clear" w:color="auto" w:fill="auto"/>
            <w:vAlign w:val="center"/>
          </w:tcPr>
          <w:p w14:paraId="44A11BBB" w14:textId="77777777" w:rsidR="00ED140C" w:rsidRPr="00ED140C" w:rsidRDefault="00ED140C" w:rsidP="00835D3F">
            <w:pPr>
              <w:spacing w:after="0"/>
              <w:rPr>
                <w:color w:val="000000"/>
                <w:sz w:val="20"/>
                <w:szCs w:val="20"/>
                <w:lang w:val="el-GR"/>
              </w:rPr>
            </w:pPr>
            <w:r w:rsidRPr="00ED140C">
              <w:rPr>
                <w:color w:val="000000"/>
                <w:sz w:val="20"/>
                <w:szCs w:val="20"/>
                <w:lang w:val="el-GR"/>
              </w:rPr>
              <w:t>Έναρξη με την υπογραφή της Σύμβασης</w:t>
            </w:r>
          </w:p>
        </w:tc>
      </w:tr>
      <w:tr w:rsidR="006478F0" w:rsidRPr="00DC7A23" w14:paraId="43A885A9" w14:textId="77777777" w:rsidTr="006C0754">
        <w:trPr>
          <w:trHeight w:val="510"/>
        </w:trPr>
        <w:tc>
          <w:tcPr>
            <w:tcW w:w="1114" w:type="dxa"/>
            <w:tcBorders>
              <w:top w:val="nil"/>
              <w:left w:val="single" w:sz="4" w:space="0" w:color="000000"/>
              <w:bottom w:val="single" w:sz="4" w:space="0" w:color="000000"/>
              <w:right w:val="single" w:sz="4" w:space="0" w:color="000000"/>
            </w:tcBorders>
            <w:shd w:val="clear" w:color="auto" w:fill="F2F2F2"/>
            <w:vAlign w:val="center"/>
          </w:tcPr>
          <w:p w14:paraId="01EF7A97" w14:textId="77777777" w:rsidR="006478F0" w:rsidRPr="00532C53" w:rsidRDefault="006478F0" w:rsidP="00835D3F">
            <w:pPr>
              <w:spacing w:after="0"/>
              <w:rPr>
                <w:b/>
                <w:color w:val="000000"/>
                <w:sz w:val="20"/>
                <w:szCs w:val="20"/>
                <w:lang w:val="el-GR"/>
              </w:rPr>
            </w:pPr>
            <w:r w:rsidRPr="00532C53">
              <w:rPr>
                <w:b/>
                <w:color w:val="000000"/>
                <w:sz w:val="20"/>
                <w:szCs w:val="20"/>
                <w:lang w:val="el-GR"/>
              </w:rPr>
              <w:t>ΦΑΣΗ 2</w:t>
            </w:r>
          </w:p>
        </w:tc>
        <w:tc>
          <w:tcPr>
            <w:tcW w:w="2850" w:type="dxa"/>
            <w:tcBorders>
              <w:top w:val="nil"/>
              <w:left w:val="nil"/>
              <w:bottom w:val="single" w:sz="4" w:space="0" w:color="000000"/>
              <w:right w:val="single" w:sz="4" w:space="0" w:color="000000"/>
            </w:tcBorders>
            <w:shd w:val="clear" w:color="auto" w:fill="F2F2F2"/>
            <w:vAlign w:val="center"/>
          </w:tcPr>
          <w:p w14:paraId="5B3E9E3D" w14:textId="77777777" w:rsidR="006478F0" w:rsidRPr="00ED140C" w:rsidRDefault="006478F0" w:rsidP="00835D3F">
            <w:pPr>
              <w:spacing w:after="0"/>
              <w:rPr>
                <w:color w:val="000000"/>
                <w:sz w:val="20"/>
                <w:szCs w:val="20"/>
                <w:lang w:val="el-GR"/>
              </w:rPr>
            </w:pPr>
            <w:r w:rsidRPr="00ED140C">
              <w:rPr>
                <w:color w:val="000000"/>
                <w:sz w:val="20"/>
                <w:szCs w:val="20"/>
                <w:lang w:val="el-GR"/>
              </w:rPr>
              <w:t xml:space="preserve">Προμήθεια, εγκατάσταση, παραμετροποίηση και θέση σε πλήρη λειτουργία </w:t>
            </w:r>
            <w:proofErr w:type="spellStart"/>
            <w:r w:rsidRPr="00ED140C">
              <w:rPr>
                <w:color w:val="000000"/>
                <w:sz w:val="20"/>
                <w:szCs w:val="20"/>
                <w:lang w:val="el-GR"/>
              </w:rPr>
              <w:t>Hyper-Converged</w:t>
            </w:r>
            <w:proofErr w:type="spellEnd"/>
            <w:r w:rsidRPr="00ED140C">
              <w:rPr>
                <w:color w:val="000000"/>
                <w:sz w:val="20"/>
                <w:szCs w:val="20"/>
                <w:lang w:val="el-GR"/>
              </w:rPr>
              <w:t xml:space="preserve"> Τοπικής Υποδομής με επέκταση στο υπολογιστικό νέφος και δημιουργία </w:t>
            </w:r>
            <w:proofErr w:type="spellStart"/>
            <w:r w:rsidRPr="00ED140C">
              <w:rPr>
                <w:color w:val="000000"/>
                <w:sz w:val="20"/>
                <w:szCs w:val="20"/>
                <w:lang w:val="el-GR"/>
              </w:rPr>
              <w:t>landing</w:t>
            </w:r>
            <w:proofErr w:type="spellEnd"/>
            <w:r w:rsidRPr="00ED140C">
              <w:rPr>
                <w:color w:val="000000"/>
                <w:sz w:val="20"/>
                <w:szCs w:val="20"/>
                <w:lang w:val="el-GR"/>
              </w:rPr>
              <w:t xml:space="preserve"> </w:t>
            </w:r>
            <w:proofErr w:type="spellStart"/>
            <w:r w:rsidRPr="00ED140C">
              <w:rPr>
                <w:color w:val="000000"/>
                <w:sz w:val="20"/>
                <w:szCs w:val="20"/>
                <w:lang w:val="el-GR"/>
              </w:rPr>
              <w:t>zone</w:t>
            </w:r>
            <w:proofErr w:type="spellEnd"/>
          </w:p>
        </w:tc>
        <w:tc>
          <w:tcPr>
            <w:tcW w:w="1418" w:type="dxa"/>
            <w:tcBorders>
              <w:top w:val="nil"/>
              <w:left w:val="nil"/>
              <w:bottom w:val="single" w:sz="4" w:space="0" w:color="000000"/>
              <w:right w:val="single" w:sz="4" w:space="0" w:color="000000"/>
            </w:tcBorders>
            <w:shd w:val="clear" w:color="auto" w:fill="F2F2F2"/>
            <w:vAlign w:val="center"/>
          </w:tcPr>
          <w:p w14:paraId="7CA03B1F" w14:textId="4BAE3904" w:rsidR="006478F0" w:rsidRPr="006C0754" w:rsidRDefault="006478F0" w:rsidP="00835D3F">
            <w:pPr>
              <w:spacing w:after="0"/>
              <w:jc w:val="center"/>
              <w:rPr>
                <w:color w:val="000000"/>
                <w:sz w:val="20"/>
                <w:szCs w:val="20"/>
                <w:lang w:val="en-US"/>
              </w:rPr>
            </w:pPr>
            <w:r>
              <w:rPr>
                <w:color w:val="000000"/>
                <w:sz w:val="20"/>
                <w:szCs w:val="20"/>
                <w:lang w:val="en-US"/>
              </w:rPr>
              <w:t>3</w:t>
            </w:r>
          </w:p>
        </w:tc>
        <w:tc>
          <w:tcPr>
            <w:tcW w:w="1559" w:type="dxa"/>
            <w:tcBorders>
              <w:top w:val="nil"/>
              <w:left w:val="nil"/>
              <w:bottom w:val="single" w:sz="4" w:space="0" w:color="000000"/>
              <w:right w:val="single" w:sz="4" w:space="0" w:color="000000"/>
            </w:tcBorders>
            <w:shd w:val="clear" w:color="auto" w:fill="F2F2F2"/>
            <w:vAlign w:val="center"/>
          </w:tcPr>
          <w:p w14:paraId="0C496A86" w14:textId="57A102DD" w:rsidR="006478F0" w:rsidRPr="00ED140C" w:rsidRDefault="006478F0" w:rsidP="00835D3F">
            <w:pPr>
              <w:spacing w:after="0"/>
              <w:jc w:val="center"/>
              <w:rPr>
                <w:color w:val="000000"/>
                <w:sz w:val="20"/>
                <w:szCs w:val="20"/>
              </w:rPr>
            </w:pPr>
            <w:r>
              <w:rPr>
                <w:color w:val="000000"/>
                <w:sz w:val="20"/>
                <w:szCs w:val="20"/>
              </w:rPr>
              <w:t>4</w:t>
            </w:r>
          </w:p>
        </w:tc>
        <w:tc>
          <w:tcPr>
            <w:tcW w:w="2630" w:type="dxa"/>
            <w:tcBorders>
              <w:top w:val="nil"/>
              <w:left w:val="nil"/>
              <w:bottom w:val="single" w:sz="4" w:space="0" w:color="000000"/>
              <w:right w:val="single" w:sz="4" w:space="0" w:color="000000"/>
            </w:tcBorders>
            <w:shd w:val="clear" w:color="auto" w:fill="auto"/>
            <w:vAlign w:val="center"/>
          </w:tcPr>
          <w:p w14:paraId="7788516C" w14:textId="77777777" w:rsidR="006478F0" w:rsidRPr="00ED140C" w:rsidRDefault="006478F0" w:rsidP="00835D3F">
            <w:pPr>
              <w:spacing w:after="0"/>
              <w:rPr>
                <w:color w:val="000000"/>
                <w:sz w:val="20"/>
                <w:szCs w:val="20"/>
                <w:lang w:val="el-GR"/>
              </w:rPr>
            </w:pPr>
            <w:r w:rsidRPr="00ED140C">
              <w:rPr>
                <w:color w:val="000000"/>
                <w:sz w:val="20"/>
                <w:szCs w:val="20"/>
                <w:lang w:val="el-GR"/>
              </w:rPr>
              <w:t xml:space="preserve">Έναρξη με υποβολή του Π1. Ενδιάμεση Μελέτη Εφαρμογής και </w:t>
            </w:r>
            <w:proofErr w:type="spellStart"/>
            <w:r w:rsidRPr="00ED140C">
              <w:rPr>
                <w:color w:val="000000"/>
                <w:sz w:val="20"/>
                <w:szCs w:val="20"/>
                <w:lang w:val="el-GR"/>
              </w:rPr>
              <w:t>Επικαιροποιημένη</w:t>
            </w:r>
            <w:proofErr w:type="spellEnd"/>
            <w:r w:rsidRPr="00ED140C">
              <w:rPr>
                <w:color w:val="000000"/>
                <w:sz w:val="20"/>
                <w:szCs w:val="20"/>
                <w:lang w:val="el-GR"/>
              </w:rPr>
              <w:t xml:space="preserve"> λίστα εξοπλισμού</w:t>
            </w:r>
          </w:p>
        </w:tc>
      </w:tr>
      <w:tr w:rsidR="00ED140C" w:rsidRPr="00DC7A23" w14:paraId="24A86C81" w14:textId="77777777" w:rsidTr="00835D3F">
        <w:trPr>
          <w:trHeight w:val="510"/>
        </w:trPr>
        <w:tc>
          <w:tcPr>
            <w:tcW w:w="1114" w:type="dxa"/>
            <w:tcBorders>
              <w:top w:val="nil"/>
              <w:left w:val="single" w:sz="4" w:space="0" w:color="000000"/>
              <w:bottom w:val="single" w:sz="4" w:space="0" w:color="000000"/>
              <w:right w:val="single" w:sz="4" w:space="0" w:color="000000"/>
            </w:tcBorders>
            <w:shd w:val="clear" w:color="auto" w:fill="F2F2F2"/>
            <w:vAlign w:val="center"/>
          </w:tcPr>
          <w:p w14:paraId="331C6DC0" w14:textId="77777777" w:rsidR="00ED140C" w:rsidRPr="00532C53" w:rsidRDefault="00ED140C" w:rsidP="00835D3F">
            <w:pPr>
              <w:spacing w:after="0"/>
              <w:rPr>
                <w:b/>
                <w:color w:val="000000"/>
                <w:sz w:val="20"/>
                <w:szCs w:val="20"/>
                <w:lang w:val="el-GR"/>
              </w:rPr>
            </w:pPr>
            <w:r w:rsidRPr="00532C53">
              <w:rPr>
                <w:b/>
                <w:color w:val="000000"/>
                <w:sz w:val="20"/>
                <w:szCs w:val="20"/>
                <w:lang w:val="el-GR"/>
              </w:rPr>
              <w:t>ΦΑΣΗ 3</w:t>
            </w:r>
          </w:p>
        </w:tc>
        <w:tc>
          <w:tcPr>
            <w:tcW w:w="2850" w:type="dxa"/>
            <w:tcBorders>
              <w:top w:val="nil"/>
              <w:left w:val="nil"/>
              <w:bottom w:val="single" w:sz="4" w:space="0" w:color="000000"/>
              <w:right w:val="single" w:sz="4" w:space="0" w:color="000000"/>
            </w:tcBorders>
            <w:shd w:val="clear" w:color="auto" w:fill="F2F2F2"/>
            <w:vAlign w:val="center"/>
          </w:tcPr>
          <w:p w14:paraId="64AB31EB" w14:textId="77777777" w:rsidR="00ED140C" w:rsidRPr="00532C53" w:rsidRDefault="00ED140C" w:rsidP="00835D3F">
            <w:pPr>
              <w:spacing w:after="0"/>
              <w:rPr>
                <w:color w:val="000000"/>
                <w:sz w:val="20"/>
                <w:szCs w:val="20"/>
                <w:lang w:val="el-GR"/>
              </w:rPr>
            </w:pPr>
            <w:r w:rsidRPr="00532C53">
              <w:rPr>
                <w:color w:val="000000"/>
                <w:sz w:val="20"/>
                <w:szCs w:val="20"/>
                <w:lang w:val="el-GR"/>
              </w:rPr>
              <w:t xml:space="preserve">Προμήθεια αδειών χρήσης </w:t>
            </w:r>
            <w:proofErr w:type="spellStart"/>
            <w:r w:rsidRPr="00532C53">
              <w:rPr>
                <w:color w:val="000000"/>
                <w:sz w:val="20"/>
                <w:szCs w:val="20"/>
                <w:lang w:val="el-GR"/>
              </w:rPr>
              <w:t>Public</w:t>
            </w:r>
            <w:proofErr w:type="spellEnd"/>
            <w:r w:rsidRPr="00532C53">
              <w:rPr>
                <w:color w:val="000000"/>
                <w:sz w:val="20"/>
                <w:szCs w:val="20"/>
                <w:lang w:val="el-GR"/>
              </w:rPr>
              <w:t xml:space="preserve"> </w:t>
            </w:r>
            <w:proofErr w:type="spellStart"/>
            <w:r w:rsidRPr="00532C53">
              <w:rPr>
                <w:color w:val="000000"/>
                <w:sz w:val="20"/>
                <w:szCs w:val="20"/>
                <w:lang w:val="el-GR"/>
              </w:rPr>
              <w:t>Cloud</w:t>
            </w:r>
            <w:proofErr w:type="spellEnd"/>
            <w:r w:rsidRPr="00532C53">
              <w:rPr>
                <w:color w:val="000000"/>
                <w:sz w:val="20"/>
                <w:szCs w:val="20"/>
                <w:lang w:val="el-GR"/>
              </w:rPr>
              <w:t xml:space="preserve"> υπηρεσιών</w:t>
            </w:r>
          </w:p>
        </w:tc>
        <w:tc>
          <w:tcPr>
            <w:tcW w:w="2977" w:type="dxa"/>
            <w:gridSpan w:val="2"/>
            <w:tcBorders>
              <w:top w:val="nil"/>
              <w:left w:val="nil"/>
              <w:bottom w:val="single" w:sz="4" w:space="0" w:color="000000"/>
              <w:right w:val="single" w:sz="4" w:space="0" w:color="000000"/>
            </w:tcBorders>
            <w:shd w:val="clear" w:color="auto" w:fill="F2F2F2"/>
            <w:vAlign w:val="center"/>
          </w:tcPr>
          <w:p w14:paraId="16A6F60A" w14:textId="77777777" w:rsidR="00ED140C" w:rsidRPr="00ED140C" w:rsidRDefault="00ED140C" w:rsidP="00835D3F">
            <w:pPr>
              <w:spacing w:after="0"/>
              <w:jc w:val="center"/>
              <w:rPr>
                <w:color w:val="000000"/>
                <w:sz w:val="20"/>
                <w:szCs w:val="20"/>
                <w:lang w:val="el-GR"/>
              </w:rPr>
            </w:pPr>
            <w:r w:rsidRPr="00ED140C">
              <w:rPr>
                <w:color w:val="000000"/>
                <w:sz w:val="20"/>
                <w:szCs w:val="20"/>
                <w:lang w:val="el-GR"/>
              </w:rPr>
              <w:t>33</w:t>
            </w:r>
          </w:p>
        </w:tc>
        <w:tc>
          <w:tcPr>
            <w:tcW w:w="2630" w:type="dxa"/>
            <w:tcBorders>
              <w:top w:val="nil"/>
              <w:left w:val="nil"/>
              <w:bottom w:val="single" w:sz="4" w:space="0" w:color="000000"/>
              <w:right w:val="single" w:sz="4" w:space="0" w:color="000000"/>
            </w:tcBorders>
            <w:shd w:val="clear" w:color="auto" w:fill="auto"/>
            <w:vAlign w:val="center"/>
          </w:tcPr>
          <w:p w14:paraId="1E39A62A" w14:textId="77777777" w:rsidR="00ED140C" w:rsidRPr="00ED140C" w:rsidRDefault="00ED140C" w:rsidP="00835D3F">
            <w:pPr>
              <w:spacing w:after="0"/>
              <w:rPr>
                <w:color w:val="000000"/>
                <w:sz w:val="20"/>
                <w:szCs w:val="20"/>
                <w:lang w:val="el-GR"/>
              </w:rPr>
            </w:pPr>
            <w:r w:rsidRPr="00ED140C">
              <w:rPr>
                <w:color w:val="000000"/>
                <w:sz w:val="20"/>
                <w:szCs w:val="20"/>
                <w:lang w:val="el-GR"/>
              </w:rPr>
              <w:t>Έναρξη με την Ολοκλήρωση της Φάσης 1</w:t>
            </w:r>
          </w:p>
        </w:tc>
      </w:tr>
      <w:tr w:rsidR="00ED140C" w:rsidRPr="00DC7A23" w14:paraId="20F52925" w14:textId="77777777" w:rsidTr="00835D3F">
        <w:trPr>
          <w:trHeight w:val="1530"/>
        </w:trPr>
        <w:tc>
          <w:tcPr>
            <w:tcW w:w="1114" w:type="dxa"/>
            <w:tcBorders>
              <w:top w:val="nil"/>
              <w:left w:val="single" w:sz="4" w:space="0" w:color="000000"/>
              <w:bottom w:val="single" w:sz="4" w:space="0" w:color="000000"/>
              <w:right w:val="single" w:sz="4" w:space="0" w:color="000000"/>
            </w:tcBorders>
            <w:shd w:val="clear" w:color="auto" w:fill="F2F2F2"/>
            <w:vAlign w:val="center"/>
          </w:tcPr>
          <w:p w14:paraId="6C576322" w14:textId="77777777" w:rsidR="00ED140C" w:rsidRPr="00532C53" w:rsidRDefault="00ED140C" w:rsidP="00835D3F">
            <w:pPr>
              <w:spacing w:after="0"/>
              <w:rPr>
                <w:b/>
                <w:color w:val="000000"/>
                <w:sz w:val="20"/>
                <w:szCs w:val="20"/>
                <w:lang w:val="el-GR"/>
              </w:rPr>
            </w:pPr>
            <w:r w:rsidRPr="00532C53">
              <w:rPr>
                <w:b/>
                <w:color w:val="000000"/>
                <w:sz w:val="20"/>
                <w:szCs w:val="20"/>
                <w:lang w:val="el-GR"/>
              </w:rPr>
              <w:t>ΦΑΣΗ 4</w:t>
            </w:r>
          </w:p>
        </w:tc>
        <w:tc>
          <w:tcPr>
            <w:tcW w:w="2850" w:type="dxa"/>
            <w:tcBorders>
              <w:top w:val="nil"/>
              <w:left w:val="nil"/>
              <w:bottom w:val="single" w:sz="4" w:space="0" w:color="000000"/>
              <w:right w:val="single" w:sz="4" w:space="0" w:color="000000"/>
            </w:tcBorders>
            <w:shd w:val="clear" w:color="auto" w:fill="F2F2F2"/>
            <w:vAlign w:val="center"/>
          </w:tcPr>
          <w:p w14:paraId="6F82FA1F" w14:textId="77777777" w:rsidR="00ED140C" w:rsidRPr="00532C53" w:rsidRDefault="00ED140C" w:rsidP="00835D3F">
            <w:pPr>
              <w:spacing w:after="0"/>
              <w:rPr>
                <w:color w:val="000000"/>
                <w:sz w:val="20"/>
                <w:szCs w:val="20"/>
                <w:lang w:val="el-GR"/>
              </w:rPr>
            </w:pPr>
            <w:r w:rsidRPr="00532C53">
              <w:rPr>
                <w:color w:val="000000"/>
                <w:sz w:val="20"/>
                <w:szCs w:val="20"/>
                <w:lang w:val="el-GR"/>
              </w:rPr>
              <w:t>Υπηρεσίες Επιτόπιας Υποστήριξης</w:t>
            </w:r>
          </w:p>
        </w:tc>
        <w:tc>
          <w:tcPr>
            <w:tcW w:w="2977" w:type="dxa"/>
            <w:gridSpan w:val="2"/>
            <w:tcBorders>
              <w:top w:val="nil"/>
              <w:left w:val="nil"/>
              <w:bottom w:val="single" w:sz="4" w:space="0" w:color="000000"/>
              <w:right w:val="single" w:sz="4" w:space="0" w:color="000000"/>
            </w:tcBorders>
            <w:shd w:val="clear" w:color="auto" w:fill="F2F2F2"/>
            <w:vAlign w:val="center"/>
          </w:tcPr>
          <w:p w14:paraId="0EC27153" w14:textId="77777777" w:rsidR="00ED140C" w:rsidRPr="00ED140C" w:rsidRDefault="00ED140C" w:rsidP="00835D3F">
            <w:pPr>
              <w:spacing w:after="0"/>
              <w:jc w:val="center"/>
              <w:rPr>
                <w:color w:val="000000"/>
                <w:sz w:val="20"/>
                <w:szCs w:val="20"/>
                <w:lang w:val="el-GR"/>
              </w:rPr>
            </w:pPr>
            <w:r w:rsidRPr="00ED140C">
              <w:rPr>
                <w:color w:val="000000"/>
                <w:sz w:val="20"/>
                <w:szCs w:val="20"/>
                <w:lang w:val="el-GR"/>
              </w:rPr>
              <w:t>33</w:t>
            </w:r>
          </w:p>
        </w:tc>
        <w:tc>
          <w:tcPr>
            <w:tcW w:w="2630" w:type="dxa"/>
            <w:tcBorders>
              <w:top w:val="nil"/>
              <w:left w:val="nil"/>
              <w:bottom w:val="single" w:sz="4" w:space="0" w:color="000000"/>
              <w:right w:val="single" w:sz="4" w:space="0" w:color="000000"/>
            </w:tcBorders>
            <w:shd w:val="clear" w:color="auto" w:fill="auto"/>
            <w:vAlign w:val="center"/>
          </w:tcPr>
          <w:p w14:paraId="54822C95" w14:textId="77777777" w:rsidR="00ED140C" w:rsidRPr="00ED140C" w:rsidRDefault="00ED140C" w:rsidP="00835D3F">
            <w:pPr>
              <w:spacing w:after="0"/>
              <w:rPr>
                <w:color w:val="000000"/>
                <w:sz w:val="20"/>
                <w:szCs w:val="20"/>
                <w:lang w:val="el-GR"/>
              </w:rPr>
            </w:pPr>
            <w:r w:rsidRPr="00ED140C">
              <w:rPr>
                <w:color w:val="000000"/>
                <w:sz w:val="20"/>
                <w:szCs w:val="20"/>
                <w:lang w:val="el-GR"/>
              </w:rPr>
              <w:t>Έναρξη με την Ολοκλήρωση της Φάσης 1</w:t>
            </w:r>
          </w:p>
        </w:tc>
      </w:tr>
      <w:tr w:rsidR="00ED140C" w:rsidRPr="00DC7A23" w14:paraId="29DDE369" w14:textId="77777777" w:rsidTr="00835D3F">
        <w:trPr>
          <w:trHeight w:val="510"/>
        </w:trPr>
        <w:tc>
          <w:tcPr>
            <w:tcW w:w="1114" w:type="dxa"/>
            <w:tcBorders>
              <w:top w:val="nil"/>
              <w:left w:val="single" w:sz="4" w:space="0" w:color="000000"/>
              <w:bottom w:val="single" w:sz="4" w:space="0" w:color="000000"/>
              <w:right w:val="single" w:sz="4" w:space="0" w:color="000000"/>
            </w:tcBorders>
            <w:shd w:val="clear" w:color="auto" w:fill="F2F2F2"/>
            <w:vAlign w:val="center"/>
          </w:tcPr>
          <w:p w14:paraId="7838422F" w14:textId="77777777" w:rsidR="00ED140C" w:rsidRPr="00532C53" w:rsidRDefault="00ED140C" w:rsidP="00835D3F">
            <w:pPr>
              <w:spacing w:after="0"/>
              <w:rPr>
                <w:b/>
                <w:color w:val="000000"/>
                <w:sz w:val="20"/>
                <w:szCs w:val="20"/>
                <w:lang w:val="el-GR"/>
              </w:rPr>
            </w:pPr>
            <w:r w:rsidRPr="00532C53">
              <w:rPr>
                <w:b/>
                <w:color w:val="000000"/>
                <w:sz w:val="20"/>
                <w:szCs w:val="20"/>
                <w:lang w:val="el-GR"/>
              </w:rPr>
              <w:t>ΦΑΣΗ 5</w:t>
            </w:r>
          </w:p>
        </w:tc>
        <w:tc>
          <w:tcPr>
            <w:tcW w:w="2850" w:type="dxa"/>
            <w:tcBorders>
              <w:top w:val="nil"/>
              <w:left w:val="nil"/>
              <w:bottom w:val="single" w:sz="4" w:space="0" w:color="000000"/>
              <w:right w:val="single" w:sz="4" w:space="0" w:color="000000"/>
            </w:tcBorders>
            <w:shd w:val="clear" w:color="auto" w:fill="F2F2F2"/>
            <w:vAlign w:val="center"/>
          </w:tcPr>
          <w:p w14:paraId="21500BCC" w14:textId="77777777" w:rsidR="00ED140C" w:rsidRPr="00532C53" w:rsidRDefault="00ED140C" w:rsidP="00835D3F">
            <w:pPr>
              <w:spacing w:after="0"/>
              <w:rPr>
                <w:color w:val="000000"/>
                <w:sz w:val="20"/>
                <w:szCs w:val="20"/>
                <w:lang w:val="el-GR"/>
              </w:rPr>
            </w:pPr>
            <w:r w:rsidRPr="00532C53">
              <w:rPr>
                <w:color w:val="000000"/>
                <w:sz w:val="20"/>
                <w:szCs w:val="20"/>
                <w:lang w:val="el-GR"/>
              </w:rPr>
              <w:t>Υπηρεσίες Εκπαίδευσης</w:t>
            </w:r>
          </w:p>
        </w:tc>
        <w:tc>
          <w:tcPr>
            <w:tcW w:w="2977" w:type="dxa"/>
            <w:gridSpan w:val="2"/>
            <w:tcBorders>
              <w:top w:val="nil"/>
              <w:left w:val="nil"/>
              <w:bottom w:val="single" w:sz="4" w:space="0" w:color="000000"/>
              <w:right w:val="single" w:sz="4" w:space="0" w:color="000000"/>
            </w:tcBorders>
            <w:shd w:val="clear" w:color="auto" w:fill="F2F2F2"/>
            <w:vAlign w:val="center"/>
          </w:tcPr>
          <w:p w14:paraId="16E15B5E" w14:textId="77777777" w:rsidR="00ED140C" w:rsidRPr="00ED140C" w:rsidRDefault="00ED140C" w:rsidP="00835D3F">
            <w:pPr>
              <w:spacing w:after="0"/>
              <w:jc w:val="center"/>
              <w:rPr>
                <w:color w:val="000000"/>
                <w:sz w:val="20"/>
                <w:szCs w:val="20"/>
                <w:lang w:val="el-GR"/>
              </w:rPr>
            </w:pPr>
            <w:r w:rsidRPr="00ED140C">
              <w:rPr>
                <w:color w:val="000000"/>
                <w:sz w:val="20"/>
                <w:szCs w:val="20"/>
                <w:lang w:val="el-GR"/>
              </w:rPr>
              <w:t>10</w:t>
            </w:r>
          </w:p>
        </w:tc>
        <w:tc>
          <w:tcPr>
            <w:tcW w:w="2630" w:type="dxa"/>
            <w:tcBorders>
              <w:top w:val="nil"/>
              <w:left w:val="nil"/>
              <w:bottom w:val="single" w:sz="4" w:space="0" w:color="000000"/>
              <w:right w:val="single" w:sz="4" w:space="0" w:color="000000"/>
            </w:tcBorders>
            <w:shd w:val="clear" w:color="auto" w:fill="auto"/>
            <w:vAlign w:val="center"/>
          </w:tcPr>
          <w:p w14:paraId="5E7AD8D9" w14:textId="77777777" w:rsidR="00ED140C" w:rsidRPr="00ED140C" w:rsidRDefault="00ED140C" w:rsidP="00835D3F">
            <w:pPr>
              <w:spacing w:after="0"/>
              <w:rPr>
                <w:color w:val="000000"/>
                <w:sz w:val="20"/>
                <w:szCs w:val="20"/>
                <w:lang w:val="el-GR"/>
              </w:rPr>
            </w:pPr>
            <w:r w:rsidRPr="00ED140C">
              <w:rPr>
                <w:color w:val="000000"/>
                <w:sz w:val="20"/>
                <w:szCs w:val="20"/>
                <w:lang w:val="el-GR"/>
              </w:rPr>
              <w:t>Έναρξη με την Ολοκλήρωση της Φάσης 1</w:t>
            </w:r>
          </w:p>
        </w:tc>
      </w:tr>
      <w:tr w:rsidR="00ED140C" w:rsidRPr="00ED140C" w14:paraId="32327056" w14:textId="77777777" w:rsidTr="00532C53">
        <w:trPr>
          <w:trHeight w:val="510"/>
        </w:trPr>
        <w:tc>
          <w:tcPr>
            <w:tcW w:w="1114" w:type="dxa"/>
            <w:tcBorders>
              <w:top w:val="nil"/>
              <w:left w:val="single" w:sz="4" w:space="0" w:color="000000"/>
              <w:bottom w:val="single" w:sz="4" w:space="0" w:color="auto"/>
              <w:right w:val="single" w:sz="4" w:space="0" w:color="000000"/>
            </w:tcBorders>
            <w:shd w:val="clear" w:color="auto" w:fill="F2F2F2"/>
            <w:vAlign w:val="center"/>
          </w:tcPr>
          <w:p w14:paraId="406A002C" w14:textId="77777777" w:rsidR="00ED140C" w:rsidRPr="00532C53" w:rsidRDefault="00ED140C" w:rsidP="00835D3F">
            <w:pPr>
              <w:spacing w:after="0"/>
              <w:rPr>
                <w:b/>
                <w:color w:val="000000"/>
                <w:sz w:val="20"/>
                <w:szCs w:val="20"/>
                <w:lang w:val="el-GR"/>
              </w:rPr>
            </w:pPr>
            <w:r w:rsidRPr="00532C53">
              <w:rPr>
                <w:b/>
                <w:color w:val="000000"/>
                <w:sz w:val="20"/>
                <w:szCs w:val="20"/>
                <w:lang w:val="el-GR"/>
              </w:rPr>
              <w:t>ΦΑΣΗ 6</w:t>
            </w:r>
          </w:p>
        </w:tc>
        <w:tc>
          <w:tcPr>
            <w:tcW w:w="2850" w:type="dxa"/>
            <w:tcBorders>
              <w:top w:val="nil"/>
              <w:left w:val="nil"/>
              <w:bottom w:val="single" w:sz="4" w:space="0" w:color="auto"/>
              <w:right w:val="single" w:sz="4" w:space="0" w:color="000000"/>
            </w:tcBorders>
            <w:shd w:val="clear" w:color="auto" w:fill="F2F2F2"/>
            <w:vAlign w:val="center"/>
          </w:tcPr>
          <w:p w14:paraId="3D956755" w14:textId="77777777" w:rsidR="00ED140C" w:rsidRPr="00532C53" w:rsidRDefault="00ED140C" w:rsidP="00835D3F">
            <w:pPr>
              <w:spacing w:after="0"/>
              <w:rPr>
                <w:color w:val="000000"/>
                <w:sz w:val="20"/>
                <w:szCs w:val="20"/>
                <w:lang w:val="el-GR"/>
              </w:rPr>
            </w:pPr>
            <w:r w:rsidRPr="00532C53">
              <w:rPr>
                <w:color w:val="000000"/>
                <w:sz w:val="20"/>
                <w:szCs w:val="20"/>
                <w:lang w:val="el-GR"/>
              </w:rPr>
              <w:t>Υπηρεσίες Ανάπτυξης και Μετάπτωσης Εφαρμογών</w:t>
            </w:r>
          </w:p>
        </w:tc>
        <w:tc>
          <w:tcPr>
            <w:tcW w:w="2977" w:type="dxa"/>
            <w:gridSpan w:val="2"/>
            <w:tcBorders>
              <w:top w:val="nil"/>
              <w:left w:val="nil"/>
              <w:bottom w:val="single" w:sz="4" w:space="0" w:color="auto"/>
              <w:right w:val="single" w:sz="4" w:space="0" w:color="000000"/>
            </w:tcBorders>
            <w:shd w:val="clear" w:color="auto" w:fill="F2F2F2"/>
            <w:vAlign w:val="center"/>
          </w:tcPr>
          <w:p w14:paraId="27AA0F6E" w14:textId="77777777" w:rsidR="00ED140C" w:rsidRPr="00974369" w:rsidRDefault="00ED140C" w:rsidP="00835D3F">
            <w:pPr>
              <w:spacing w:after="0"/>
              <w:jc w:val="center"/>
              <w:rPr>
                <w:color w:val="000000"/>
                <w:sz w:val="20"/>
                <w:szCs w:val="20"/>
                <w:lang w:val="el-GR"/>
              </w:rPr>
            </w:pPr>
            <w:r w:rsidRPr="00ED140C">
              <w:rPr>
                <w:color w:val="000000"/>
                <w:sz w:val="20"/>
                <w:szCs w:val="20"/>
                <w:lang w:val="el-GR"/>
              </w:rPr>
              <w:t>32</w:t>
            </w:r>
          </w:p>
        </w:tc>
        <w:tc>
          <w:tcPr>
            <w:tcW w:w="2630" w:type="dxa"/>
            <w:tcBorders>
              <w:top w:val="nil"/>
              <w:left w:val="nil"/>
              <w:bottom w:val="single" w:sz="4" w:space="0" w:color="auto"/>
              <w:right w:val="single" w:sz="4" w:space="0" w:color="000000"/>
            </w:tcBorders>
            <w:shd w:val="clear" w:color="auto" w:fill="auto"/>
            <w:vAlign w:val="center"/>
          </w:tcPr>
          <w:p w14:paraId="421EC9D9" w14:textId="77777777" w:rsidR="00ED140C" w:rsidRPr="00ED140C" w:rsidRDefault="00ED140C" w:rsidP="00835D3F">
            <w:pPr>
              <w:spacing w:after="0"/>
              <w:rPr>
                <w:color w:val="000000"/>
                <w:sz w:val="20"/>
                <w:szCs w:val="20"/>
                <w:lang w:val="el-GR"/>
              </w:rPr>
            </w:pPr>
            <w:r w:rsidRPr="00ED140C">
              <w:rPr>
                <w:color w:val="000000"/>
                <w:sz w:val="20"/>
                <w:szCs w:val="20"/>
                <w:lang w:val="el-GR"/>
              </w:rPr>
              <w:t>Ολοκλήρωση της Φάσης 2</w:t>
            </w:r>
          </w:p>
        </w:tc>
      </w:tr>
    </w:tbl>
    <w:p w14:paraId="132C803B" w14:textId="77777777" w:rsidR="00ED140C" w:rsidRPr="00ED140C" w:rsidRDefault="00ED140C" w:rsidP="00ED140C">
      <w:pPr>
        <w:spacing w:after="0"/>
        <w:rPr>
          <w:lang w:val="el-GR"/>
        </w:rPr>
      </w:pPr>
    </w:p>
    <w:p w14:paraId="2D400F8E" w14:textId="77777777" w:rsidR="00ED140C" w:rsidRPr="00ED140C" w:rsidRDefault="00ED140C" w:rsidP="00ED140C">
      <w:pPr>
        <w:spacing w:after="0"/>
        <w:rPr>
          <w:lang w:val="el-GR"/>
        </w:rPr>
        <w:sectPr w:rsidR="00ED140C" w:rsidRPr="00ED140C">
          <w:pgSz w:w="11906" w:h="16838"/>
          <w:pgMar w:top="1440" w:right="1080" w:bottom="1440" w:left="1080" w:header="708" w:footer="708" w:gutter="0"/>
          <w:cols w:space="720"/>
        </w:sectPr>
      </w:pPr>
      <w:r w:rsidRPr="00ED140C">
        <w:rPr>
          <w:lang w:val="el-GR"/>
        </w:rPr>
        <w:t>Στη συνέχεια παρατίθεται το ενδεικτικό χρονοδιάγραμμα του έργου</w:t>
      </w:r>
    </w:p>
    <w:p w14:paraId="0DA1964D" w14:textId="77777777" w:rsidR="00ED140C" w:rsidRPr="00ED140C" w:rsidRDefault="00ED140C" w:rsidP="00ED140C">
      <w:pPr>
        <w:widowControl w:val="0"/>
        <w:pBdr>
          <w:top w:val="nil"/>
          <w:left w:val="nil"/>
          <w:bottom w:val="nil"/>
          <w:right w:val="nil"/>
          <w:between w:val="nil"/>
        </w:pBdr>
        <w:spacing w:after="0" w:line="276" w:lineRule="auto"/>
        <w:jc w:val="left"/>
        <w:rPr>
          <w:lang w:val="el-GR"/>
        </w:rPr>
      </w:pPr>
    </w:p>
    <w:p w14:paraId="0B0FC80A" w14:textId="77777777" w:rsidR="00ED140C" w:rsidRPr="00ED140C" w:rsidRDefault="00ED140C" w:rsidP="00ED140C">
      <w:pPr>
        <w:widowControl w:val="0"/>
        <w:pBdr>
          <w:top w:val="nil"/>
          <w:left w:val="nil"/>
          <w:bottom w:val="nil"/>
          <w:right w:val="nil"/>
          <w:between w:val="nil"/>
        </w:pBdr>
        <w:spacing w:after="0" w:line="276" w:lineRule="auto"/>
        <w:jc w:val="left"/>
        <w:rPr>
          <w:b/>
          <w:bCs/>
          <w:lang w:val="el-GR"/>
        </w:rPr>
      </w:pPr>
      <w:bookmarkStart w:id="343" w:name="_Hlk108546652"/>
      <w:r w:rsidRPr="00ED140C">
        <w:rPr>
          <w:b/>
          <w:bCs/>
          <w:lang w:val="el-GR"/>
        </w:rPr>
        <w:t>Α. Χρονοδιάγραμμα Υλοποίησης</w:t>
      </w:r>
      <w:bookmarkEnd w:id="343"/>
      <w:r w:rsidRPr="00ED140C">
        <w:rPr>
          <w:b/>
          <w:bCs/>
          <w:lang w:val="el-GR"/>
        </w:rPr>
        <w:t xml:space="preserve"> </w:t>
      </w:r>
    </w:p>
    <w:p w14:paraId="7779E6B8" w14:textId="77777777" w:rsidR="00ED140C" w:rsidRPr="00BE4177" w:rsidRDefault="00ED140C" w:rsidP="00ED140C">
      <w:pPr>
        <w:widowControl w:val="0"/>
        <w:pBdr>
          <w:top w:val="nil"/>
          <w:left w:val="nil"/>
          <w:bottom w:val="nil"/>
          <w:right w:val="nil"/>
          <w:between w:val="nil"/>
        </w:pBdr>
        <w:spacing w:after="0" w:line="276" w:lineRule="auto"/>
        <w:jc w:val="left"/>
      </w:pPr>
    </w:p>
    <w:tbl>
      <w:tblPr>
        <w:tblW w:w="13948" w:type="dxa"/>
        <w:tblLook w:val="04A0" w:firstRow="1" w:lastRow="0" w:firstColumn="1" w:lastColumn="0" w:noHBand="0" w:noVBand="1"/>
      </w:tblPr>
      <w:tblGrid>
        <w:gridCol w:w="588"/>
        <w:gridCol w:w="1210"/>
        <w:gridCol w:w="285"/>
        <w:gridCol w:w="285"/>
        <w:gridCol w:w="285"/>
        <w:gridCol w:w="285"/>
        <w:gridCol w:w="285"/>
        <w:gridCol w:w="285"/>
        <w:gridCol w:w="285"/>
        <w:gridCol w:w="285"/>
        <w:gridCol w:w="28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gridCol w:w="355"/>
      </w:tblGrid>
      <w:tr w:rsidR="00DC7A23" w:rsidRPr="00A70214" w14:paraId="1A92FEF7" w14:textId="77777777" w:rsidTr="00835D3F">
        <w:trPr>
          <w:trHeight w:val="300"/>
        </w:trPr>
        <w:tc>
          <w:tcPr>
            <w:tcW w:w="588"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1A951ECD" w14:textId="77777777" w:rsidR="00ED140C" w:rsidRPr="00A70214" w:rsidRDefault="00ED140C" w:rsidP="00835D3F">
            <w:pPr>
              <w:suppressAutoHyphens w:val="0"/>
              <w:spacing w:after="0"/>
              <w:jc w:val="center"/>
              <w:rPr>
                <w:b/>
                <w:bCs/>
                <w:color w:val="000000"/>
                <w:sz w:val="16"/>
                <w:szCs w:val="16"/>
              </w:rPr>
            </w:pPr>
            <w:r w:rsidRPr="00A70214">
              <w:rPr>
                <w:b/>
                <w:bCs/>
                <w:color w:val="000000"/>
                <w:sz w:val="16"/>
                <w:szCs w:val="16"/>
              </w:rPr>
              <w:t>ΦΑΣΗ</w:t>
            </w:r>
          </w:p>
        </w:tc>
        <w:tc>
          <w:tcPr>
            <w:tcW w:w="1210" w:type="dxa"/>
            <w:tcBorders>
              <w:top w:val="single" w:sz="4" w:space="0" w:color="auto"/>
              <w:left w:val="nil"/>
              <w:bottom w:val="single" w:sz="4" w:space="0" w:color="auto"/>
              <w:right w:val="single" w:sz="4" w:space="0" w:color="auto"/>
            </w:tcBorders>
            <w:shd w:val="clear" w:color="000000" w:fill="FFC000"/>
            <w:vAlign w:val="center"/>
            <w:hideMark/>
          </w:tcPr>
          <w:p w14:paraId="65CB5EFC" w14:textId="77777777" w:rsidR="00ED140C" w:rsidRPr="00A70214" w:rsidRDefault="00ED140C" w:rsidP="00835D3F">
            <w:pPr>
              <w:suppressAutoHyphens w:val="0"/>
              <w:spacing w:after="0"/>
              <w:jc w:val="center"/>
              <w:rPr>
                <w:b/>
                <w:bCs/>
                <w:color w:val="000000"/>
                <w:sz w:val="16"/>
                <w:szCs w:val="16"/>
              </w:rPr>
            </w:pPr>
            <w:r w:rsidRPr="00A70214">
              <w:rPr>
                <w:b/>
                <w:bCs/>
                <w:sz w:val="16"/>
                <w:szCs w:val="16"/>
              </w:rPr>
              <w:t>ΠΕΡΙΓΡΑΦΗ</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4607D27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352144A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585330A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0A7D5D4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4</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0670C0B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5</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2E9D13DA"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6</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5B0F6BF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7</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79AD871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8</w:t>
            </w:r>
          </w:p>
        </w:tc>
        <w:tc>
          <w:tcPr>
            <w:tcW w:w="285" w:type="dxa"/>
            <w:tcBorders>
              <w:top w:val="single" w:sz="4" w:space="0" w:color="auto"/>
              <w:left w:val="nil"/>
              <w:bottom w:val="single" w:sz="4" w:space="0" w:color="auto"/>
              <w:right w:val="single" w:sz="4" w:space="0" w:color="auto"/>
            </w:tcBorders>
            <w:shd w:val="clear" w:color="000000" w:fill="FCE4D6"/>
            <w:vAlign w:val="center"/>
            <w:hideMark/>
          </w:tcPr>
          <w:p w14:paraId="11239B0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9</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1E000F9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10</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036249A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11</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6CB1526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12</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69B424F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13</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3EFB243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14</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43A9684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15</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5512A09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16</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46A7CC8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17</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2E5DFA5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18</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66597DE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19</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1240A7E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20</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5576AC6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21</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44C0B09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22</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2F42EA5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23</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3524FDD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24</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672C2DE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25</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24EAB5BD"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26</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5B4AE8ED"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27</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63D6C10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28</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40B94B0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29</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1F80C2B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30</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29BB62B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31</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14C5E33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32</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06AA705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33</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53A3F49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34</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53EB604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35</w:t>
            </w:r>
          </w:p>
        </w:tc>
        <w:tc>
          <w:tcPr>
            <w:tcW w:w="355" w:type="dxa"/>
            <w:tcBorders>
              <w:top w:val="single" w:sz="4" w:space="0" w:color="auto"/>
              <w:left w:val="nil"/>
              <w:bottom w:val="single" w:sz="4" w:space="0" w:color="auto"/>
              <w:right w:val="single" w:sz="4" w:space="0" w:color="auto"/>
            </w:tcBorders>
            <w:shd w:val="clear" w:color="000000" w:fill="FCE4D6"/>
            <w:vAlign w:val="center"/>
            <w:hideMark/>
          </w:tcPr>
          <w:p w14:paraId="07D8932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36</w:t>
            </w:r>
          </w:p>
        </w:tc>
      </w:tr>
      <w:tr w:rsidR="00ED140C" w:rsidRPr="00A70214" w14:paraId="717D314D" w14:textId="77777777" w:rsidTr="00835D3F">
        <w:trPr>
          <w:trHeight w:val="42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144C0680" w14:textId="77777777" w:rsidR="00ED140C" w:rsidRPr="006C075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ΦΑΣΗ 1</w:t>
            </w:r>
          </w:p>
        </w:tc>
        <w:tc>
          <w:tcPr>
            <w:tcW w:w="1210" w:type="dxa"/>
            <w:tcBorders>
              <w:top w:val="nil"/>
              <w:left w:val="nil"/>
              <w:bottom w:val="single" w:sz="4" w:space="0" w:color="auto"/>
              <w:right w:val="single" w:sz="4" w:space="0" w:color="auto"/>
            </w:tcBorders>
            <w:shd w:val="clear" w:color="000000" w:fill="F2F2F2"/>
            <w:vAlign w:val="center"/>
            <w:hideMark/>
          </w:tcPr>
          <w:p w14:paraId="43A21BE4" w14:textId="77777777" w:rsidR="00ED140C" w:rsidRPr="006C0754" w:rsidRDefault="00ED140C" w:rsidP="00835D3F">
            <w:pPr>
              <w:suppressAutoHyphens w:val="0"/>
              <w:spacing w:after="0"/>
              <w:jc w:val="center"/>
              <w:rPr>
                <w:color w:val="000000"/>
                <w:sz w:val="16"/>
                <w:szCs w:val="16"/>
                <w:lang w:val="el-GR"/>
              </w:rPr>
            </w:pPr>
            <w:r w:rsidRPr="006C0754">
              <w:rPr>
                <w:color w:val="000000"/>
                <w:sz w:val="16"/>
                <w:szCs w:val="16"/>
                <w:lang w:val="el-GR"/>
              </w:rPr>
              <w:t>Μελέτη Εφαρμογής</w:t>
            </w:r>
          </w:p>
        </w:tc>
        <w:tc>
          <w:tcPr>
            <w:tcW w:w="285" w:type="dxa"/>
            <w:tcBorders>
              <w:top w:val="nil"/>
              <w:left w:val="nil"/>
              <w:bottom w:val="single" w:sz="4" w:space="0" w:color="auto"/>
              <w:right w:val="single" w:sz="4" w:space="0" w:color="auto"/>
            </w:tcBorders>
            <w:shd w:val="clear" w:color="auto" w:fill="D9D9D9" w:themeFill="background1" w:themeFillShade="D9"/>
            <w:vAlign w:val="center"/>
            <w:hideMark/>
          </w:tcPr>
          <w:p w14:paraId="3D14C6E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D9D9D9" w:themeFill="background1" w:themeFillShade="D9"/>
            <w:vAlign w:val="center"/>
            <w:hideMark/>
          </w:tcPr>
          <w:p w14:paraId="61206EC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D9D9D9" w:themeFill="background1" w:themeFillShade="D9"/>
            <w:vAlign w:val="center"/>
            <w:hideMark/>
          </w:tcPr>
          <w:p w14:paraId="3446ABB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1636B37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4B8FE59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6A67103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0EE609B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2A0E7A8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087E915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A9A6E5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18851E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5BBEC3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561717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649BAC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58ECC5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241147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5BB1FA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6BA1E4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D27CD0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AF1537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71BF8D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726063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8C8D84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C1DD80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FF5AC9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EEBA04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06FD7D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DB776F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25AEBB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511D3ED"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7FBFC0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9002C4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6AE645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B4B8C2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C4CC9BA"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8E3AD5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r>
      <w:tr w:rsidR="00ED140C" w:rsidRPr="00DC7A23" w14:paraId="154DAFEA" w14:textId="77777777" w:rsidTr="00835D3F">
        <w:trPr>
          <w:trHeight w:val="168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6AD9433E" w14:textId="77777777" w:rsidR="00ED140C" w:rsidRPr="006C075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ΦΑΣΗ 2</w:t>
            </w:r>
          </w:p>
        </w:tc>
        <w:tc>
          <w:tcPr>
            <w:tcW w:w="1210" w:type="dxa"/>
            <w:tcBorders>
              <w:top w:val="nil"/>
              <w:left w:val="nil"/>
              <w:bottom w:val="single" w:sz="4" w:space="0" w:color="auto"/>
              <w:right w:val="single" w:sz="4" w:space="0" w:color="auto"/>
            </w:tcBorders>
            <w:shd w:val="clear" w:color="000000" w:fill="F2F2F2"/>
            <w:vAlign w:val="center"/>
            <w:hideMark/>
          </w:tcPr>
          <w:p w14:paraId="2BF58D7F" w14:textId="77777777" w:rsidR="00ED140C" w:rsidRPr="00877E3B" w:rsidRDefault="00ED140C" w:rsidP="00835D3F">
            <w:pPr>
              <w:suppressAutoHyphens w:val="0"/>
              <w:spacing w:after="0"/>
              <w:jc w:val="center"/>
              <w:rPr>
                <w:color w:val="000000"/>
                <w:sz w:val="16"/>
                <w:szCs w:val="16"/>
                <w:lang w:val="el-GR"/>
              </w:rPr>
            </w:pPr>
            <w:r w:rsidRPr="000F2798">
              <w:rPr>
                <w:color w:val="000000"/>
                <w:sz w:val="16"/>
                <w:szCs w:val="16"/>
                <w:lang w:val="el-GR"/>
              </w:rPr>
              <w:t xml:space="preserve">Προμήθεια, εγκατάσταση, παραμετροποίηση και θέση σε πλήρη λειτουργία </w:t>
            </w:r>
            <w:proofErr w:type="spellStart"/>
            <w:r w:rsidRPr="000F2798">
              <w:rPr>
                <w:color w:val="000000"/>
                <w:sz w:val="16"/>
                <w:szCs w:val="16"/>
                <w:lang w:val="el-GR"/>
              </w:rPr>
              <w:t>Hyper-Converged</w:t>
            </w:r>
            <w:proofErr w:type="spellEnd"/>
            <w:r w:rsidRPr="000F2798">
              <w:rPr>
                <w:color w:val="000000"/>
                <w:sz w:val="16"/>
                <w:szCs w:val="16"/>
                <w:lang w:val="el-GR"/>
              </w:rPr>
              <w:t xml:space="preserve"> Τοπικής Υποδομής με επέκταση στο υπολογιστικό νέφος</w:t>
            </w:r>
          </w:p>
        </w:tc>
        <w:tc>
          <w:tcPr>
            <w:tcW w:w="285" w:type="dxa"/>
            <w:tcBorders>
              <w:top w:val="nil"/>
              <w:left w:val="nil"/>
              <w:bottom w:val="single" w:sz="4" w:space="0" w:color="auto"/>
              <w:right w:val="single" w:sz="4" w:space="0" w:color="auto"/>
            </w:tcBorders>
            <w:shd w:val="clear" w:color="auto" w:fill="auto"/>
            <w:vAlign w:val="center"/>
            <w:hideMark/>
          </w:tcPr>
          <w:p w14:paraId="0642113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2F9C0B4E"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106A876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61D8581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auto" w:fill="auto"/>
            <w:vAlign w:val="center"/>
            <w:hideMark/>
          </w:tcPr>
          <w:p w14:paraId="43B98CD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405C8C9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398B3695"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2CB9B9E9"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6C1DF9EE"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50A1AF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FB8769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355" w:type="dxa"/>
            <w:tcBorders>
              <w:top w:val="nil"/>
              <w:left w:val="nil"/>
              <w:bottom w:val="single" w:sz="4" w:space="0" w:color="auto"/>
              <w:right w:val="single" w:sz="4" w:space="0" w:color="auto"/>
            </w:tcBorders>
            <w:shd w:val="clear" w:color="auto" w:fill="auto"/>
            <w:vAlign w:val="center"/>
            <w:hideMark/>
          </w:tcPr>
          <w:p w14:paraId="62A9DC3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lang w:val="el-GR"/>
              </w:rPr>
              <w:t> </w:t>
            </w:r>
          </w:p>
        </w:tc>
        <w:tc>
          <w:tcPr>
            <w:tcW w:w="355" w:type="dxa"/>
            <w:tcBorders>
              <w:top w:val="nil"/>
              <w:left w:val="nil"/>
              <w:bottom w:val="single" w:sz="4" w:space="0" w:color="auto"/>
              <w:right w:val="single" w:sz="4" w:space="0" w:color="auto"/>
            </w:tcBorders>
            <w:shd w:val="clear" w:color="auto" w:fill="auto"/>
            <w:vAlign w:val="center"/>
            <w:hideMark/>
          </w:tcPr>
          <w:p w14:paraId="2972ED4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9064DF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1EA7A10"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B599685"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6F05CF0"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E2A16E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FBCE90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D451806"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EB76D86"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DF1BB9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DB6914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FEF5F0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D1E59E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06BC73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1C649B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F06EF4A"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8169C6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67A45C6"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BD3A58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1821BC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76FDB0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931CD6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6A1643A"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88EB1F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r>
      <w:tr w:rsidR="00396A8C" w:rsidRPr="00DC7A23" w14:paraId="05C45602" w14:textId="77777777" w:rsidTr="00835D3F">
        <w:trPr>
          <w:trHeight w:val="84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60626891" w14:textId="77777777" w:rsidR="00ED140C" w:rsidRPr="006C075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ΦΑΣΗ 3</w:t>
            </w:r>
          </w:p>
        </w:tc>
        <w:tc>
          <w:tcPr>
            <w:tcW w:w="1210" w:type="dxa"/>
            <w:tcBorders>
              <w:top w:val="nil"/>
              <w:left w:val="nil"/>
              <w:bottom w:val="single" w:sz="4" w:space="0" w:color="auto"/>
              <w:right w:val="single" w:sz="4" w:space="0" w:color="auto"/>
            </w:tcBorders>
            <w:shd w:val="clear" w:color="000000" w:fill="F2F2F2"/>
            <w:vAlign w:val="center"/>
            <w:hideMark/>
          </w:tcPr>
          <w:p w14:paraId="3A52643C" w14:textId="77777777" w:rsidR="00ED140C" w:rsidRPr="00877E3B" w:rsidRDefault="00ED140C" w:rsidP="00835D3F">
            <w:pPr>
              <w:suppressAutoHyphens w:val="0"/>
              <w:spacing w:after="0"/>
              <w:jc w:val="center"/>
              <w:rPr>
                <w:color w:val="000000"/>
                <w:sz w:val="16"/>
                <w:szCs w:val="16"/>
                <w:lang w:val="el-GR"/>
              </w:rPr>
            </w:pPr>
            <w:r w:rsidRPr="00877E3B">
              <w:rPr>
                <w:color w:val="000000"/>
                <w:sz w:val="16"/>
                <w:szCs w:val="16"/>
                <w:lang w:val="el-GR"/>
              </w:rPr>
              <w:t xml:space="preserve">Προμήθεια αδειών χρήσης </w:t>
            </w:r>
            <w:r w:rsidRPr="00A70214">
              <w:rPr>
                <w:color w:val="000000"/>
                <w:sz w:val="16"/>
                <w:szCs w:val="16"/>
              </w:rPr>
              <w:t>Public</w:t>
            </w:r>
            <w:r w:rsidRPr="00877E3B">
              <w:rPr>
                <w:color w:val="000000"/>
                <w:sz w:val="16"/>
                <w:szCs w:val="16"/>
                <w:lang w:val="el-GR"/>
              </w:rPr>
              <w:t xml:space="preserve"> </w:t>
            </w:r>
            <w:r w:rsidRPr="00A70214">
              <w:rPr>
                <w:color w:val="000000"/>
                <w:sz w:val="16"/>
                <w:szCs w:val="16"/>
              </w:rPr>
              <w:t>Cloud</w:t>
            </w:r>
            <w:r w:rsidRPr="00877E3B">
              <w:rPr>
                <w:color w:val="000000"/>
                <w:sz w:val="16"/>
                <w:szCs w:val="16"/>
                <w:lang w:val="el-GR"/>
              </w:rPr>
              <w:t xml:space="preserve"> υπηρεσιών</w:t>
            </w:r>
          </w:p>
        </w:tc>
        <w:tc>
          <w:tcPr>
            <w:tcW w:w="285" w:type="dxa"/>
            <w:tcBorders>
              <w:top w:val="nil"/>
              <w:left w:val="nil"/>
              <w:bottom w:val="single" w:sz="4" w:space="0" w:color="auto"/>
              <w:right w:val="single" w:sz="4" w:space="0" w:color="auto"/>
            </w:tcBorders>
            <w:shd w:val="clear" w:color="auto" w:fill="auto"/>
            <w:vAlign w:val="center"/>
            <w:hideMark/>
          </w:tcPr>
          <w:p w14:paraId="05DC184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679D3F40"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16906F1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E01997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5E69769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0EF6A10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268D135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0D2AC89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D5F2619"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645589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D65361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ED9970E"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C84C77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CE599E5"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F4DA25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05A77CA"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9B26E9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D49EB3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7D0FAE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735BDD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3C1BA9A"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A206E5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93551D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D90E62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ADAC34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5827BD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9D4F8E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A5CEEE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A454CC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FA092F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E31F73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DE53C9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E52374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31EC6FA"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EC4432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A51234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r>
      <w:tr w:rsidR="00234806" w:rsidRPr="00A70214" w14:paraId="460E8E27" w14:textId="77777777" w:rsidTr="00835D3F">
        <w:trPr>
          <w:trHeight w:val="63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58244911" w14:textId="77777777" w:rsidR="00ED140C" w:rsidRPr="003A2DF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 xml:space="preserve">ΦΑΣΗ </w:t>
            </w:r>
            <w:r w:rsidRPr="003A2DF4">
              <w:rPr>
                <w:b/>
                <w:bCs/>
                <w:color w:val="000000"/>
                <w:sz w:val="16"/>
                <w:szCs w:val="16"/>
                <w:lang w:val="el-GR"/>
              </w:rPr>
              <w:t>4</w:t>
            </w:r>
          </w:p>
        </w:tc>
        <w:tc>
          <w:tcPr>
            <w:tcW w:w="1210" w:type="dxa"/>
            <w:tcBorders>
              <w:top w:val="nil"/>
              <w:left w:val="nil"/>
              <w:bottom w:val="single" w:sz="4" w:space="0" w:color="auto"/>
              <w:right w:val="single" w:sz="4" w:space="0" w:color="auto"/>
            </w:tcBorders>
            <w:shd w:val="clear" w:color="000000" w:fill="F2F2F2"/>
            <w:vAlign w:val="center"/>
            <w:hideMark/>
          </w:tcPr>
          <w:p w14:paraId="0313EFD0"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Υπηρεσίες Επιτόπιας Υποστήριξης</w:t>
            </w:r>
          </w:p>
        </w:tc>
        <w:tc>
          <w:tcPr>
            <w:tcW w:w="285" w:type="dxa"/>
            <w:tcBorders>
              <w:top w:val="nil"/>
              <w:left w:val="nil"/>
              <w:bottom w:val="single" w:sz="4" w:space="0" w:color="auto"/>
              <w:right w:val="single" w:sz="4" w:space="0" w:color="auto"/>
            </w:tcBorders>
            <w:shd w:val="clear" w:color="auto" w:fill="auto"/>
            <w:vAlign w:val="center"/>
            <w:hideMark/>
          </w:tcPr>
          <w:p w14:paraId="2EE3C1D9"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auto" w:fill="auto"/>
            <w:vAlign w:val="center"/>
            <w:hideMark/>
          </w:tcPr>
          <w:p w14:paraId="72908004"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auto" w:fill="auto"/>
            <w:vAlign w:val="center"/>
            <w:hideMark/>
          </w:tcPr>
          <w:p w14:paraId="2C8C16A9"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154E18F4"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70200E06"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18C6DDAA"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20328260"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4CC05884"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285" w:type="dxa"/>
            <w:tcBorders>
              <w:top w:val="nil"/>
              <w:left w:val="nil"/>
              <w:bottom w:val="single" w:sz="4" w:space="0" w:color="auto"/>
              <w:right w:val="single" w:sz="4" w:space="0" w:color="auto"/>
            </w:tcBorders>
            <w:shd w:val="clear" w:color="000000" w:fill="D9D9D9"/>
            <w:vAlign w:val="center"/>
            <w:hideMark/>
          </w:tcPr>
          <w:p w14:paraId="0A10B046"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355" w:type="dxa"/>
            <w:tcBorders>
              <w:top w:val="nil"/>
              <w:left w:val="nil"/>
              <w:bottom w:val="single" w:sz="4" w:space="0" w:color="auto"/>
              <w:right w:val="single" w:sz="4" w:space="0" w:color="auto"/>
            </w:tcBorders>
            <w:shd w:val="clear" w:color="000000" w:fill="D9D9D9"/>
            <w:vAlign w:val="center"/>
            <w:hideMark/>
          </w:tcPr>
          <w:p w14:paraId="3D472B9F" w14:textId="77777777" w:rsidR="00ED140C" w:rsidRPr="00A70214" w:rsidRDefault="00ED140C" w:rsidP="00835D3F">
            <w:pPr>
              <w:suppressAutoHyphens w:val="0"/>
              <w:spacing w:after="0"/>
              <w:jc w:val="center"/>
              <w:rPr>
                <w:color w:val="000000"/>
                <w:sz w:val="16"/>
                <w:szCs w:val="16"/>
              </w:rPr>
            </w:pPr>
            <w:r w:rsidRPr="00A70214">
              <w:rPr>
                <w:color w:val="000000"/>
                <w:sz w:val="16"/>
                <w:szCs w:val="16"/>
                <w:lang w:val="el-GR"/>
              </w:rPr>
              <w:t> </w:t>
            </w:r>
          </w:p>
        </w:tc>
        <w:tc>
          <w:tcPr>
            <w:tcW w:w="355" w:type="dxa"/>
            <w:tcBorders>
              <w:top w:val="nil"/>
              <w:left w:val="nil"/>
              <w:bottom w:val="single" w:sz="4" w:space="0" w:color="auto"/>
              <w:right w:val="single" w:sz="4" w:space="0" w:color="auto"/>
            </w:tcBorders>
            <w:shd w:val="clear" w:color="000000" w:fill="D9D9D9"/>
            <w:vAlign w:val="center"/>
            <w:hideMark/>
          </w:tcPr>
          <w:p w14:paraId="6E61437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465D16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11EED2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A7BD1D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B2F2B8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BA6D4B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A3BE43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6AF33D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A640CA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B473FA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762F98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B0CCCC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517A78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782042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1E776B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7C2E74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B2F9EF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CF1E2C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69530C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47DF9EC"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FE9973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F5B19EE"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4FEB08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9C708A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3A2DD4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A10EAD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r>
      <w:tr w:rsidR="00ED140C" w:rsidRPr="00A70214" w14:paraId="0FE7E6E2" w14:textId="77777777" w:rsidTr="00835D3F">
        <w:trPr>
          <w:trHeight w:val="42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377049A8" w14:textId="77777777" w:rsidR="00ED140C" w:rsidRPr="003A2DF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 xml:space="preserve">ΦΑΣΗ </w:t>
            </w:r>
            <w:r w:rsidRPr="003A2DF4">
              <w:rPr>
                <w:b/>
                <w:bCs/>
                <w:color w:val="000000"/>
                <w:sz w:val="16"/>
                <w:szCs w:val="16"/>
                <w:lang w:val="el-GR"/>
              </w:rPr>
              <w:t>5</w:t>
            </w:r>
          </w:p>
        </w:tc>
        <w:tc>
          <w:tcPr>
            <w:tcW w:w="1210" w:type="dxa"/>
            <w:tcBorders>
              <w:top w:val="nil"/>
              <w:left w:val="nil"/>
              <w:bottom w:val="single" w:sz="4" w:space="0" w:color="auto"/>
              <w:right w:val="single" w:sz="4" w:space="0" w:color="auto"/>
            </w:tcBorders>
            <w:shd w:val="clear" w:color="000000" w:fill="F2F2F2"/>
            <w:vAlign w:val="center"/>
            <w:hideMark/>
          </w:tcPr>
          <w:p w14:paraId="69C6838D" w14:textId="77777777" w:rsidR="00ED140C" w:rsidRPr="006C0754" w:rsidRDefault="00ED140C" w:rsidP="00835D3F">
            <w:pPr>
              <w:suppressAutoHyphens w:val="0"/>
              <w:spacing w:after="0"/>
              <w:jc w:val="center"/>
              <w:rPr>
                <w:color w:val="000000"/>
                <w:sz w:val="16"/>
                <w:szCs w:val="16"/>
                <w:lang w:val="el-GR"/>
              </w:rPr>
            </w:pPr>
            <w:r w:rsidRPr="006C0754">
              <w:rPr>
                <w:color w:val="000000"/>
                <w:sz w:val="16"/>
                <w:szCs w:val="16"/>
                <w:lang w:val="el-GR"/>
              </w:rPr>
              <w:t>Υπηρεσίες Εκπαίδευσης</w:t>
            </w:r>
          </w:p>
        </w:tc>
        <w:tc>
          <w:tcPr>
            <w:tcW w:w="285" w:type="dxa"/>
            <w:tcBorders>
              <w:top w:val="nil"/>
              <w:left w:val="nil"/>
              <w:bottom w:val="single" w:sz="4" w:space="0" w:color="auto"/>
              <w:right w:val="single" w:sz="4" w:space="0" w:color="auto"/>
            </w:tcBorders>
            <w:shd w:val="clear" w:color="auto" w:fill="auto"/>
            <w:vAlign w:val="center"/>
            <w:hideMark/>
          </w:tcPr>
          <w:p w14:paraId="7FB1AA0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5DD5181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530A6899"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515B968A"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41AB079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5950304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74592BF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1BF8C5ED"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1CDE04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220D83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D9D9D9" w:themeFill="background1" w:themeFillShade="D9"/>
            <w:vAlign w:val="center"/>
            <w:hideMark/>
          </w:tcPr>
          <w:p w14:paraId="011344B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D9D9D9" w:themeFill="background1" w:themeFillShade="D9"/>
            <w:vAlign w:val="center"/>
            <w:hideMark/>
          </w:tcPr>
          <w:p w14:paraId="5B40FE8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D9D9D9" w:themeFill="background1" w:themeFillShade="D9"/>
            <w:vAlign w:val="center"/>
            <w:hideMark/>
          </w:tcPr>
          <w:p w14:paraId="67720C5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D4F3AF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3970BA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4A5BB7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5148802"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FB2AA2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7435F2D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4B1A15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D880117"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59EB1D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541845F6"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240E08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DF3A0E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6704DF5"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D6B5E88"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B167FE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9352AAA"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47B2979F"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296F7CC4"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3512220D"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13B12511"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DE7B693"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0D53DE20"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auto" w:fill="auto"/>
            <w:vAlign w:val="center"/>
            <w:hideMark/>
          </w:tcPr>
          <w:p w14:paraId="657D385B" w14:textId="77777777" w:rsidR="00ED140C" w:rsidRPr="00A70214" w:rsidRDefault="00ED140C" w:rsidP="00835D3F">
            <w:pPr>
              <w:suppressAutoHyphens w:val="0"/>
              <w:spacing w:after="0"/>
              <w:jc w:val="center"/>
              <w:rPr>
                <w:color w:val="000000"/>
                <w:sz w:val="16"/>
                <w:szCs w:val="16"/>
              </w:rPr>
            </w:pPr>
            <w:r w:rsidRPr="00A70214">
              <w:rPr>
                <w:color w:val="000000"/>
                <w:sz w:val="16"/>
                <w:szCs w:val="16"/>
              </w:rPr>
              <w:t> </w:t>
            </w:r>
          </w:p>
        </w:tc>
      </w:tr>
      <w:tr w:rsidR="00DE2F75" w:rsidRPr="00DC7A23" w14:paraId="662D3693" w14:textId="77777777" w:rsidTr="00835D3F">
        <w:trPr>
          <w:trHeight w:val="630"/>
        </w:trPr>
        <w:tc>
          <w:tcPr>
            <w:tcW w:w="588" w:type="dxa"/>
            <w:tcBorders>
              <w:top w:val="nil"/>
              <w:left w:val="single" w:sz="4" w:space="0" w:color="auto"/>
              <w:bottom w:val="single" w:sz="4" w:space="0" w:color="auto"/>
              <w:right w:val="single" w:sz="4" w:space="0" w:color="auto"/>
            </w:tcBorders>
            <w:shd w:val="clear" w:color="000000" w:fill="F2F2F2"/>
            <w:vAlign w:val="center"/>
            <w:hideMark/>
          </w:tcPr>
          <w:p w14:paraId="4E912E30" w14:textId="77777777" w:rsidR="00ED140C" w:rsidRPr="003A2DF4" w:rsidRDefault="00ED140C" w:rsidP="00835D3F">
            <w:pPr>
              <w:suppressAutoHyphens w:val="0"/>
              <w:spacing w:after="0"/>
              <w:jc w:val="center"/>
              <w:rPr>
                <w:b/>
                <w:bCs/>
                <w:color w:val="000000"/>
                <w:sz w:val="16"/>
                <w:szCs w:val="16"/>
                <w:lang w:val="el-GR"/>
              </w:rPr>
            </w:pPr>
            <w:r w:rsidRPr="006C0754">
              <w:rPr>
                <w:b/>
                <w:bCs/>
                <w:color w:val="000000"/>
                <w:sz w:val="16"/>
                <w:szCs w:val="16"/>
                <w:lang w:val="el-GR"/>
              </w:rPr>
              <w:t xml:space="preserve">ΦΑΣΗ </w:t>
            </w:r>
            <w:r w:rsidRPr="003A2DF4">
              <w:rPr>
                <w:b/>
                <w:bCs/>
                <w:color w:val="000000"/>
                <w:sz w:val="16"/>
                <w:szCs w:val="16"/>
                <w:lang w:val="el-GR"/>
              </w:rPr>
              <w:t>6</w:t>
            </w:r>
          </w:p>
        </w:tc>
        <w:tc>
          <w:tcPr>
            <w:tcW w:w="1210" w:type="dxa"/>
            <w:tcBorders>
              <w:top w:val="nil"/>
              <w:left w:val="nil"/>
              <w:bottom w:val="single" w:sz="4" w:space="0" w:color="auto"/>
              <w:right w:val="single" w:sz="4" w:space="0" w:color="auto"/>
            </w:tcBorders>
            <w:shd w:val="clear" w:color="000000" w:fill="F2F2F2"/>
            <w:vAlign w:val="center"/>
            <w:hideMark/>
          </w:tcPr>
          <w:p w14:paraId="32A5C938" w14:textId="77777777" w:rsidR="00ED140C" w:rsidRPr="00877E3B" w:rsidRDefault="00ED140C" w:rsidP="00835D3F">
            <w:pPr>
              <w:suppressAutoHyphens w:val="0"/>
              <w:spacing w:after="0"/>
              <w:jc w:val="center"/>
              <w:rPr>
                <w:color w:val="000000"/>
                <w:sz w:val="16"/>
                <w:szCs w:val="16"/>
                <w:lang w:val="el-GR"/>
              </w:rPr>
            </w:pPr>
            <w:r w:rsidRPr="00AB6D72">
              <w:rPr>
                <w:color w:val="000000"/>
                <w:sz w:val="16"/>
                <w:szCs w:val="16"/>
                <w:lang w:val="el-GR"/>
              </w:rPr>
              <w:t>Υπηρεσίες</w:t>
            </w:r>
            <w:r>
              <w:rPr>
                <w:color w:val="000000"/>
                <w:sz w:val="16"/>
                <w:szCs w:val="16"/>
                <w:lang w:val="el-GR"/>
              </w:rPr>
              <w:t xml:space="preserve"> Ανάπτυξης και </w:t>
            </w:r>
            <w:r w:rsidRPr="00AB6D72">
              <w:rPr>
                <w:color w:val="000000"/>
                <w:sz w:val="16"/>
                <w:szCs w:val="16"/>
                <w:lang w:val="el-GR"/>
              </w:rPr>
              <w:t xml:space="preserve"> Μετάπτωσης Εφαρμογών</w:t>
            </w:r>
          </w:p>
        </w:tc>
        <w:tc>
          <w:tcPr>
            <w:tcW w:w="285" w:type="dxa"/>
            <w:tcBorders>
              <w:top w:val="nil"/>
              <w:left w:val="nil"/>
              <w:bottom w:val="single" w:sz="4" w:space="0" w:color="auto"/>
              <w:right w:val="single" w:sz="4" w:space="0" w:color="auto"/>
            </w:tcBorders>
            <w:shd w:val="clear" w:color="auto" w:fill="auto"/>
            <w:vAlign w:val="center"/>
            <w:hideMark/>
          </w:tcPr>
          <w:p w14:paraId="1D2544C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39CB910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5187AF7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auto" w:fill="auto"/>
            <w:vAlign w:val="center"/>
            <w:hideMark/>
          </w:tcPr>
          <w:p w14:paraId="5D63D7C6"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5A59BBD1"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F87288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F2B8B1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048360A7"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285" w:type="dxa"/>
            <w:tcBorders>
              <w:top w:val="nil"/>
              <w:left w:val="nil"/>
              <w:bottom w:val="single" w:sz="4" w:space="0" w:color="auto"/>
              <w:right w:val="single" w:sz="4" w:space="0" w:color="auto"/>
            </w:tcBorders>
            <w:shd w:val="clear" w:color="000000" w:fill="D9D9D9"/>
            <w:vAlign w:val="center"/>
            <w:hideMark/>
          </w:tcPr>
          <w:p w14:paraId="3F1F86B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780D09C"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3CFC33E"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48201C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A8C2555"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D81247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E61BDE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6C02A4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523B9D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69C6BB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9DCBDF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4719EC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55E5FD0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328FE96"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6BBA2C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676151EF"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B91384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D280E2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4B491C9"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E49CA20"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7FDBFC12"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35624590"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6136514"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11979D9"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49643B8B"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254D28CD"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1C231598"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c>
          <w:tcPr>
            <w:tcW w:w="355" w:type="dxa"/>
            <w:tcBorders>
              <w:top w:val="nil"/>
              <w:left w:val="nil"/>
              <w:bottom w:val="single" w:sz="4" w:space="0" w:color="auto"/>
              <w:right w:val="single" w:sz="4" w:space="0" w:color="auto"/>
            </w:tcBorders>
            <w:shd w:val="clear" w:color="000000" w:fill="D9D9D9"/>
            <w:vAlign w:val="center"/>
            <w:hideMark/>
          </w:tcPr>
          <w:p w14:paraId="090028E3" w14:textId="77777777" w:rsidR="00ED140C" w:rsidRPr="00877E3B" w:rsidRDefault="00ED140C" w:rsidP="00835D3F">
            <w:pPr>
              <w:suppressAutoHyphens w:val="0"/>
              <w:spacing w:after="0"/>
              <w:jc w:val="center"/>
              <w:rPr>
                <w:color w:val="000000"/>
                <w:sz w:val="16"/>
                <w:szCs w:val="16"/>
                <w:lang w:val="el-GR"/>
              </w:rPr>
            </w:pPr>
            <w:r w:rsidRPr="00A70214">
              <w:rPr>
                <w:color w:val="000000"/>
                <w:sz w:val="16"/>
                <w:szCs w:val="16"/>
              </w:rPr>
              <w:t> </w:t>
            </w:r>
          </w:p>
        </w:tc>
      </w:tr>
    </w:tbl>
    <w:p w14:paraId="6560D831" w14:textId="77777777" w:rsidR="00ED140C" w:rsidRPr="00234806" w:rsidRDefault="00ED140C" w:rsidP="00414B41">
      <w:pPr>
        <w:pStyle w:val="aff"/>
        <w:ind w:left="360"/>
        <w:rPr>
          <w:b/>
          <w:color w:val="000000"/>
          <w:sz w:val="24"/>
          <w:lang w:val="el-GR"/>
        </w:rPr>
        <w:sectPr w:rsidR="00ED140C" w:rsidRPr="00234806">
          <w:pgSz w:w="16838" w:h="11906" w:orient="landscape"/>
          <w:pgMar w:top="1080" w:right="1440" w:bottom="1080" w:left="1440" w:header="708" w:footer="708" w:gutter="0"/>
          <w:cols w:space="720"/>
        </w:sectPr>
      </w:pPr>
    </w:p>
    <w:p w14:paraId="0C2323BA" w14:textId="3561FFC1" w:rsidR="00025B9C" w:rsidRPr="00EF2204" w:rsidRDefault="00025B9C" w:rsidP="00EF2204">
      <w:pPr>
        <w:rPr>
          <w:color w:val="0070C0"/>
          <w:lang w:val="el-GR"/>
        </w:rPr>
      </w:pPr>
    </w:p>
    <w:p w14:paraId="3B1E6060" w14:textId="486BA0EE" w:rsidR="00025B9C" w:rsidRDefault="00414B41" w:rsidP="003E46EC">
      <w:pPr>
        <w:pStyle w:val="3"/>
        <w:numPr>
          <w:ilvl w:val="1"/>
          <w:numId w:val="68"/>
        </w:numPr>
        <w:rPr>
          <w:lang w:val="el-GR"/>
        </w:rPr>
      </w:pPr>
      <w:bookmarkStart w:id="344" w:name="_Toc112836383"/>
      <w:r>
        <w:rPr>
          <w:lang w:val="el-GR"/>
        </w:rPr>
        <w:t>Περιγραφή Φάσεων Εκτέλεσης του Έργου</w:t>
      </w:r>
      <w:bookmarkEnd w:id="344"/>
    </w:p>
    <w:p w14:paraId="6409B502" w14:textId="6A9CB00A" w:rsidR="000413E7" w:rsidRDefault="000413E7" w:rsidP="000413E7">
      <w:pPr>
        <w:rPr>
          <w:lang w:val="el-GR"/>
        </w:rPr>
      </w:pPr>
    </w:p>
    <w:p w14:paraId="554252F5" w14:textId="77777777" w:rsidR="000413E7" w:rsidRPr="000413E7"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spacing w:line="360" w:lineRule="auto"/>
        <w:ind w:right="96"/>
        <w:rPr>
          <w:b/>
          <w:color w:val="000000"/>
          <w:lang w:val="el-GR"/>
        </w:rPr>
      </w:pPr>
      <w:r w:rsidRPr="000413E7">
        <w:rPr>
          <w:b/>
          <w:color w:val="000000"/>
          <w:lang w:val="el-GR"/>
        </w:rPr>
        <w:t>ΦΑΣΗ 1: Μελέτη Εφαρμογής</w:t>
      </w:r>
    </w:p>
    <w:p w14:paraId="447AFEF7" w14:textId="77777777" w:rsidR="0025790C" w:rsidRPr="00DF11B9" w:rsidRDefault="000413E7" w:rsidP="00DF11B9">
      <w:pPr>
        <w:rPr>
          <w:lang w:val="el-GR"/>
        </w:rPr>
      </w:pPr>
      <w:r w:rsidRPr="007A6B2A">
        <w:rPr>
          <w:lang w:val="el-GR"/>
        </w:rPr>
        <w:t xml:space="preserve">Στο πλαίσιο της συγκεκριμένης Φάσης ο Ανάδοχος θα </w:t>
      </w:r>
      <w:r>
        <w:rPr>
          <w:lang w:val="el-GR"/>
        </w:rPr>
        <w:t xml:space="preserve">υλοποιήσει όσα αναφέρονται στην </w:t>
      </w:r>
      <w:r w:rsidR="001D161F">
        <w:rPr>
          <w:lang w:val="el-GR"/>
        </w:rPr>
        <w:fldChar w:fldCharType="begin"/>
      </w:r>
      <w:r w:rsidR="001D161F">
        <w:rPr>
          <w:lang w:val="el-GR"/>
        </w:rPr>
        <w:instrText xml:space="preserve"> REF _Ref108547629 \r \h </w:instrText>
      </w:r>
      <w:r w:rsidR="001D161F">
        <w:rPr>
          <w:lang w:val="el-GR"/>
        </w:rPr>
      </w:r>
      <w:r w:rsidR="001D161F">
        <w:rPr>
          <w:lang w:val="el-GR"/>
        </w:rPr>
        <w:fldChar w:fldCharType="separate"/>
      </w:r>
      <w:r w:rsidR="0025790C">
        <w:rPr>
          <w:lang w:val="el-GR"/>
        </w:rPr>
        <w:t>3.3.1</w:t>
      </w:r>
      <w:r w:rsidR="001D161F">
        <w:rPr>
          <w:lang w:val="el-GR"/>
        </w:rPr>
        <w:fldChar w:fldCharType="end"/>
      </w:r>
      <w:r>
        <w:rPr>
          <w:lang w:val="el-GR"/>
        </w:rPr>
        <w:t xml:space="preserve"> </w:t>
      </w:r>
      <w:r>
        <w:rPr>
          <w:lang w:val="el-GR"/>
        </w:rPr>
        <w:fldChar w:fldCharType="begin"/>
      </w:r>
      <w:r>
        <w:rPr>
          <w:lang w:val="el-GR"/>
        </w:rPr>
        <w:instrText xml:space="preserve"> REF _Ref80295483 \h </w:instrText>
      </w:r>
      <w:r>
        <w:rPr>
          <w:lang w:val="el-GR"/>
        </w:rPr>
      </w:r>
      <w:r>
        <w:rPr>
          <w:lang w:val="el-GR"/>
        </w:rPr>
        <w:fldChar w:fldCharType="separate"/>
      </w:r>
    </w:p>
    <w:p w14:paraId="6C75657B" w14:textId="787E5A30" w:rsidR="000413E7" w:rsidRDefault="0025790C" w:rsidP="000413E7">
      <w:pPr>
        <w:rPr>
          <w:b/>
          <w:lang w:val="el-GR"/>
        </w:rPr>
      </w:pPr>
      <w:r w:rsidRPr="00DF11B9">
        <w:rPr>
          <w:rFonts w:eastAsia="Tahoma"/>
          <w:lang w:val="el-GR"/>
        </w:rPr>
        <w:t>Εκπόνηση Μελέτης Εφαρμογής</w:t>
      </w:r>
      <w:r w:rsidR="000413E7">
        <w:rPr>
          <w:lang w:val="el-GR"/>
        </w:rPr>
        <w:fldChar w:fldCharType="end"/>
      </w:r>
    </w:p>
    <w:p w14:paraId="6EC30FC6" w14:textId="77777777" w:rsidR="000413E7" w:rsidRPr="007A6B2A" w:rsidRDefault="000413E7" w:rsidP="000413E7">
      <w:pPr>
        <w:rPr>
          <w:b/>
          <w:lang w:val="el-GR"/>
        </w:rPr>
      </w:pPr>
    </w:p>
    <w:p w14:paraId="4C4114F1" w14:textId="77777777" w:rsidR="000413E7" w:rsidRPr="007A6B2A"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ind w:right="96"/>
        <w:rPr>
          <w:b/>
          <w:color w:val="000000"/>
          <w:lang w:val="el-GR"/>
        </w:rPr>
      </w:pPr>
      <w:bookmarkStart w:id="345" w:name="_i17xr6" w:colFirst="0" w:colLast="0"/>
      <w:bookmarkEnd w:id="345"/>
      <w:r w:rsidRPr="007A6B2A">
        <w:rPr>
          <w:b/>
          <w:color w:val="000000"/>
          <w:lang w:val="el-GR"/>
        </w:rPr>
        <w:t xml:space="preserve">ΦΑΣΗ 2: Προμήθεια, εγκατάσταση, παραμετροποίηση και θέση σε πλήρη λειτουργία </w:t>
      </w:r>
      <w:proofErr w:type="spellStart"/>
      <w:r w:rsidRPr="000F2798">
        <w:rPr>
          <w:b/>
          <w:color w:val="000000"/>
          <w:lang w:val="el-GR"/>
        </w:rPr>
        <w:t>Hyper-Converged</w:t>
      </w:r>
      <w:proofErr w:type="spellEnd"/>
      <w:r w:rsidRPr="000F2798">
        <w:rPr>
          <w:b/>
          <w:color w:val="000000"/>
          <w:lang w:val="el-GR"/>
        </w:rPr>
        <w:t xml:space="preserve"> Τοπικής Υποδομής με επέκταση στο υπολογιστικό νέφος</w:t>
      </w:r>
    </w:p>
    <w:p w14:paraId="77CD3EAF" w14:textId="7F0B0C85" w:rsidR="000413E7" w:rsidRPr="007A6B2A" w:rsidRDefault="000413E7" w:rsidP="000413E7">
      <w:pPr>
        <w:rPr>
          <w:b/>
          <w:lang w:val="el-GR"/>
        </w:rPr>
      </w:pPr>
      <w:r w:rsidRPr="007A6B2A">
        <w:rPr>
          <w:lang w:val="el-GR"/>
        </w:rPr>
        <w:t xml:space="preserve">Στο πλαίσιο της Φάσης 2, θα πραγματοποιηθεί η </w:t>
      </w:r>
      <w:r w:rsidRPr="00F75F1B">
        <w:rPr>
          <w:lang w:val="el-GR"/>
        </w:rPr>
        <w:t xml:space="preserve">Προμήθεια, εγκατάσταση, παραμετροποίηση και θέση σε πλήρη λειτουργία </w:t>
      </w:r>
      <w:proofErr w:type="spellStart"/>
      <w:r w:rsidRPr="00F75F1B">
        <w:rPr>
          <w:lang w:val="el-GR"/>
        </w:rPr>
        <w:t>Hyper-Converged</w:t>
      </w:r>
      <w:proofErr w:type="spellEnd"/>
      <w:r w:rsidRPr="00F75F1B">
        <w:rPr>
          <w:lang w:val="el-GR"/>
        </w:rPr>
        <w:t xml:space="preserve"> Τοπικής Υποδομής με επέκταση στο υπολογιστικό νέφος</w:t>
      </w:r>
      <w:r>
        <w:rPr>
          <w:lang w:val="el-GR"/>
        </w:rPr>
        <w:t xml:space="preserve"> όπως περιγράφεται στην </w:t>
      </w:r>
      <w:r w:rsidRPr="00F75F1B">
        <w:rPr>
          <w:lang w:val="el-GR"/>
        </w:rPr>
        <w:fldChar w:fldCharType="begin"/>
      </w:r>
      <w:r w:rsidRPr="00F75F1B">
        <w:rPr>
          <w:lang w:val="el-GR"/>
        </w:rPr>
        <w:instrText xml:space="preserve"> REF _Ref80474057 \r \h  \* MERGEFORMAT </w:instrText>
      </w:r>
      <w:r w:rsidRPr="00F75F1B">
        <w:rPr>
          <w:lang w:val="el-GR"/>
        </w:rPr>
      </w:r>
      <w:r w:rsidRPr="00F75F1B">
        <w:rPr>
          <w:lang w:val="el-GR"/>
        </w:rPr>
        <w:fldChar w:fldCharType="separate"/>
      </w:r>
      <w:r w:rsidR="0025790C">
        <w:rPr>
          <w:lang w:val="el-GR"/>
        </w:rPr>
        <w:t>3.2</w:t>
      </w:r>
      <w:r w:rsidRPr="00F75F1B">
        <w:rPr>
          <w:lang w:val="el-GR"/>
        </w:rPr>
        <w:fldChar w:fldCharType="end"/>
      </w:r>
      <w:r w:rsidRPr="00F75F1B">
        <w:rPr>
          <w:lang w:val="el-GR"/>
        </w:rPr>
        <w:t xml:space="preserve"> </w:t>
      </w:r>
      <w:r w:rsidRPr="00F75F1B">
        <w:rPr>
          <w:lang w:val="el-GR"/>
        </w:rPr>
        <w:fldChar w:fldCharType="begin"/>
      </w:r>
      <w:r w:rsidRPr="00F75F1B">
        <w:rPr>
          <w:lang w:val="el-GR"/>
        </w:rPr>
        <w:instrText xml:space="preserve"> REF _Ref80474057 \h  \* MERGEFORMAT </w:instrText>
      </w:r>
      <w:r w:rsidRPr="00F75F1B">
        <w:rPr>
          <w:lang w:val="el-GR"/>
        </w:rPr>
      </w:r>
      <w:r w:rsidRPr="00F75F1B">
        <w:rPr>
          <w:lang w:val="el-GR"/>
        </w:rPr>
        <w:fldChar w:fldCharType="separate"/>
      </w:r>
      <w:r w:rsidR="0025790C" w:rsidRPr="0025790C">
        <w:rPr>
          <w:lang w:val="el-GR"/>
        </w:rPr>
        <w:t xml:space="preserve">Προμήθεια </w:t>
      </w:r>
      <w:proofErr w:type="spellStart"/>
      <w:r w:rsidR="0025790C" w:rsidRPr="0025790C">
        <w:rPr>
          <w:rFonts w:cs="Times New Roman"/>
          <w:szCs w:val="26"/>
          <w:lang w:val="el-GR"/>
        </w:rPr>
        <w:t>Hyper-Converged</w:t>
      </w:r>
      <w:proofErr w:type="spellEnd"/>
      <w:r w:rsidR="0025790C" w:rsidRPr="0025790C">
        <w:rPr>
          <w:rFonts w:cs="Times New Roman"/>
          <w:szCs w:val="26"/>
          <w:lang w:val="el-GR"/>
        </w:rPr>
        <w:t xml:space="preserve"> Τοπικής Υποδομής με επέκταση στο υπολογιστικό νέφος</w:t>
      </w:r>
      <w:r w:rsidRPr="00F75F1B">
        <w:rPr>
          <w:lang w:val="el-GR"/>
        </w:rPr>
        <w:fldChar w:fldCharType="end"/>
      </w:r>
      <w:r>
        <w:rPr>
          <w:lang w:val="el-GR"/>
        </w:rPr>
        <w:t>. Με την ολοκλήρωση της 2</w:t>
      </w:r>
      <w:r w:rsidRPr="008A36A9">
        <w:rPr>
          <w:vertAlign w:val="superscript"/>
          <w:lang w:val="el-GR"/>
        </w:rPr>
        <w:t>ης</w:t>
      </w:r>
      <w:r>
        <w:rPr>
          <w:lang w:val="el-GR"/>
        </w:rPr>
        <w:t xml:space="preserve"> Φάσης ξεκινάει η περίοδος δωρεάν εγγύησης της </w:t>
      </w:r>
      <w:proofErr w:type="spellStart"/>
      <w:r w:rsidRPr="00F75F1B">
        <w:rPr>
          <w:lang w:val="el-GR"/>
        </w:rPr>
        <w:t>Hyper-Converged</w:t>
      </w:r>
      <w:proofErr w:type="spellEnd"/>
      <w:r w:rsidRPr="00F75F1B">
        <w:rPr>
          <w:lang w:val="el-GR"/>
        </w:rPr>
        <w:t xml:space="preserve"> Τοπικής Υποδομής</w:t>
      </w:r>
      <w:r>
        <w:rPr>
          <w:lang w:val="el-GR"/>
        </w:rPr>
        <w:t xml:space="preserve"> η οποία θα διαρκέσει για τέσσερα (4) έτη.</w:t>
      </w:r>
    </w:p>
    <w:p w14:paraId="17EAB750" w14:textId="77777777" w:rsidR="000413E7" w:rsidRPr="007A6B2A" w:rsidRDefault="000413E7" w:rsidP="000413E7">
      <w:pPr>
        <w:widowControl w:val="0"/>
        <w:spacing w:before="120"/>
        <w:ind w:left="357"/>
        <w:rPr>
          <w:lang w:val="el-GR"/>
        </w:rPr>
      </w:pPr>
    </w:p>
    <w:p w14:paraId="228735BB" w14:textId="77777777" w:rsidR="000413E7" w:rsidRPr="007A6B2A"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spacing w:line="360" w:lineRule="auto"/>
        <w:ind w:right="96"/>
        <w:rPr>
          <w:b/>
          <w:color w:val="000000"/>
          <w:lang w:val="el-GR"/>
        </w:rPr>
      </w:pPr>
      <w:r w:rsidRPr="002A2756">
        <w:rPr>
          <w:b/>
          <w:color w:val="000000"/>
          <w:lang w:val="el-GR"/>
        </w:rPr>
        <w:t xml:space="preserve">ΦΑΣΗ 3: Προμήθεια αδειών χρήσης </w:t>
      </w:r>
      <w:proofErr w:type="spellStart"/>
      <w:r w:rsidRPr="002A2756">
        <w:rPr>
          <w:b/>
          <w:color w:val="000000"/>
          <w:lang w:val="el-GR"/>
        </w:rPr>
        <w:t>Public</w:t>
      </w:r>
      <w:proofErr w:type="spellEnd"/>
      <w:r w:rsidRPr="002A2756">
        <w:rPr>
          <w:b/>
          <w:color w:val="000000"/>
          <w:lang w:val="el-GR"/>
        </w:rPr>
        <w:t xml:space="preserve"> </w:t>
      </w:r>
      <w:proofErr w:type="spellStart"/>
      <w:r w:rsidRPr="002A2756">
        <w:rPr>
          <w:b/>
          <w:color w:val="000000"/>
          <w:lang w:val="el-GR"/>
        </w:rPr>
        <w:t>Cloud</w:t>
      </w:r>
      <w:proofErr w:type="spellEnd"/>
      <w:r w:rsidRPr="002A2756">
        <w:rPr>
          <w:b/>
          <w:color w:val="000000"/>
          <w:lang w:val="el-GR"/>
        </w:rPr>
        <w:t xml:space="preserve"> υπηρεσιών</w:t>
      </w:r>
    </w:p>
    <w:p w14:paraId="38250D38" w14:textId="77777777" w:rsidR="000413E7" w:rsidRDefault="000413E7" w:rsidP="000413E7">
      <w:pPr>
        <w:widowControl w:val="0"/>
        <w:spacing w:before="120"/>
        <w:rPr>
          <w:lang w:val="el-GR"/>
        </w:rPr>
      </w:pPr>
      <w:r w:rsidRPr="007A6B2A">
        <w:rPr>
          <w:lang w:val="el-GR"/>
        </w:rPr>
        <w:t>Στο πλαίσιο της Φάσης 3</w:t>
      </w:r>
      <w:r>
        <w:rPr>
          <w:lang w:val="el-GR"/>
        </w:rPr>
        <w:t xml:space="preserve"> θα γίνει η ε</w:t>
      </w:r>
      <w:r w:rsidRPr="00AB6D72">
        <w:rPr>
          <w:lang w:val="el-GR"/>
        </w:rPr>
        <w:t xml:space="preserve">νεργοποίηση των υπηρεσιών </w:t>
      </w:r>
      <w:r>
        <w:t>Public</w:t>
      </w:r>
      <w:r w:rsidRPr="00AB6D72">
        <w:rPr>
          <w:lang w:val="el-GR"/>
        </w:rPr>
        <w:t xml:space="preserve"> </w:t>
      </w:r>
      <w:r>
        <w:t>Cloud</w:t>
      </w:r>
      <w:r>
        <w:rPr>
          <w:lang w:val="el-GR"/>
        </w:rPr>
        <w:t xml:space="preserve"> για τους 2 Φορείς Λειτουργίας από τους Διαχειριστές που παρέχουν της Υπηρεσίες </w:t>
      </w:r>
      <w:r w:rsidRPr="007D7941">
        <w:rPr>
          <w:lang w:val="el-GR"/>
        </w:rPr>
        <w:t>Επιτόπιας Υποστήριξης</w:t>
      </w:r>
      <w:r>
        <w:rPr>
          <w:lang w:val="el-GR"/>
        </w:rPr>
        <w:t xml:space="preserve">. Επίσης θα γίνει </w:t>
      </w:r>
      <w:r>
        <w:t>o</w:t>
      </w:r>
      <w:r w:rsidRPr="008A36A9">
        <w:rPr>
          <w:lang w:val="el-GR"/>
        </w:rPr>
        <w:t xml:space="preserve"> </w:t>
      </w:r>
      <w:r>
        <w:rPr>
          <w:lang w:val="el-GR"/>
        </w:rPr>
        <w:t xml:space="preserve">σχεδιασμός και η αρχικοποίηση των </w:t>
      </w:r>
      <w:r>
        <w:t>tenants</w:t>
      </w:r>
      <w:r w:rsidRPr="008A36A9">
        <w:rPr>
          <w:lang w:val="el-GR"/>
        </w:rPr>
        <w:t xml:space="preserve"> </w:t>
      </w:r>
      <w:r>
        <w:rPr>
          <w:lang w:val="el-GR"/>
        </w:rPr>
        <w:t xml:space="preserve">των Φορέων Λειτουργίας. </w:t>
      </w:r>
    </w:p>
    <w:p w14:paraId="0078DF5C" w14:textId="77777777" w:rsidR="000413E7" w:rsidRPr="00611E49" w:rsidRDefault="000413E7" w:rsidP="000413E7">
      <w:pPr>
        <w:widowControl w:val="0"/>
        <w:spacing w:before="120"/>
        <w:rPr>
          <w:lang w:val="el-GR"/>
        </w:rPr>
      </w:pPr>
    </w:p>
    <w:p w14:paraId="381D80DF" w14:textId="77777777" w:rsidR="000413E7" w:rsidRPr="007A6B2A"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spacing w:line="360" w:lineRule="auto"/>
        <w:ind w:right="96"/>
        <w:rPr>
          <w:b/>
          <w:color w:val="000000"/>
          <w:lang w:val="el-GR"/>
        </w:rPr>
      </w:pPr>
      <w:bookmarkStart w:id="346" w:name="_320vgez" w:colFirst="0" w:colLast="0"/>
      <w:bookmarkEnd w:id="346"/>
      <w:r w:rsidRPr="002A2756">
        <w:rPr>
          <w:b/>
          <w:color w:val="000000"/>
          <w:lang w:val="el-GR"/>
        </w:rPr>
        <w:t xml:space="preserve">ΦΑΣΗ 4: Υπηρεσίες Επιτόπιας Υποστήριξης </w:t>
      </w:r>
    </w:p>
    <w:p w14:paraId="5EE5CA8B" w14:textId="653660EC" w:rsidR="000413E7" w:rsidRDefault="000413E7" w:rsidP="000413E7">
      <w:pPr>
        <w:pBdr>
          <w:top w:val="nil"/>
          <w:left w:val="nil"/>
          <w:bottom w:val="nil"/>
          <w:right w:val="nil"/>
          <w:between w:val="nil"/>
        </w:pBdr>
        <w:spacing w:before="120"/>
        <w:rPr>
          <w:lang w:val="el-GR"/>
        </w:rPr>
      </w:pPr>
      <w:r w:rsidRPr="007A6B2A">
        <w:rPr>
          <w:lang w:val="el-GR"/>
        </w:rPr>
        <w:t xml:space="preserve">Στο πλαίσιο της </w:t>
      </w:r>
      <w:r w:rsidRPr="00DB6E88">
        <w:rPr>
          <w:lang w:val="el-GR"/>
        </w:rPr>
        <w:t xml:space="preserve">Φάσης </w:t>
      </w:r>
      <w:r w:rsidR="00DB6E88" w:rsidRPr="0029319A">
        <w:rPr>
          <w:lang w:val="el-GR"/>
        </w:rPr>
        <w:t>4</w:t>
      </w:r>
      <w:r w:rsidR="00DB6E88" w:rsidRPr="00DB6E88">
        <w:rPr>
          <w:lang w:val="el-GR"/>
        </w:rPr>
        <w:t xml:space="preserve"> </w:t>
      </w:r>
      <w:r w:rsidRPr="00DB6E88">
        <w:rPr>
          <w:lang w:val="el-GR"/>
        </w:rPr>
        <w:t>παρέ</w:t>
      </w:r>
      <w:r>
        <w:rPr>
          <w:lang w:val="el-GR"/>
        </w:rPr>
        <w:t xml:space="preserve">χονται οι υπηρεσίες οι οποίες αναφέρονται στην </w:t>
      </w:r>
      <w:r>
        <w:rPr>
          <w:lang w:val="el-GR"/>
        </w:rPr>
        <w:fldChar w:fldCharType="begin"/>
      </w:r>
      <w:r>
        <w:rPr>
          <w:lang w:val="el-GR"/>
        </w:rPr>
        <w:instrText xml:space="preserve"> REF _Ref80473849 \r \h </w:instrText>
      </w:r>
      <w:r>
        <w:rPr>
          <w:lang w:val="el-GR"/>
        </w:rPr>
      </w:r>
      <w:r>
        <w:rPr>
          <w:lang w:val="el-GR"/>
        </w:rPr>
        <w:fldChar w:fldCharType="separate"/>
      </w:r>
      <w:r w:rsidR="0025790C">
        <w:rPr>
          <w:lang w:val="el-GR"/>
        </w:rPr>
        <w:t>3.3.2</w:t>
      </w:r>
      <w:r>
        <w:rPr>
          <w:lang w:val="el-GR"/>
        </w:rPr>
        <w:fldChar w:fldCharType="end"/>
      </w:r>
      <w:r>
        <w:rPr>
          <w:lang w:val="el-GR"/>
        </w:rPr>
        <w:t xml:space="preserve"> </w:t>
      </w:r>
      <w:r>
        <w:rPr>
          <w:lang w:val="el-GR"/>
        </w:rPr>
        <w:fldChar w:fldCharType="begin"/>
      </w:r>
      <w:r>
        <w:rPr>
          <w:lang w:val="el-GR"/>
        </w:rPr>
        <w:instrText xml:space="preserve"> REF _Ref80473869 \h </w:instrText>
      </w:r>
      <w:r>
        <w:rPr>
          <w:lang w:val="el-GR"/>
        </w:rPr>
      </w:r>
      <w:r>
        <w:rPr>
          <w:lang w:val="el-GR"/>
        </w:rPr>
        <w:fldChar w:fldCharType="separate"/>
      </w:r>
      <w:r w:rsidR="0025790C" w:rsidRPr="00DF11B9">
        <w:rPr>
          <w:rFonts w:eastAsia="Tahoma"/>
          <w:lang w:val="el-GR"/>
        </w:rPr>
        <w:t>Υπηρεσίες Επιτόπιας Υποστήριξης</w:t>
      </w:r>
      <w:r>
        <w:rPr>
          <w:lang w:val="el-GR"/>
        </w:rPr>
        <w:fldChar w:fldCharType="end"/>
      </w:r>
    </w:p>
    <w:p w14:paraId="30983281" w14:textId="77777777" w:rsidR="000413E7" w:rsidRPr="007A6B2A" w:rsidRDefault="000413E7" w:rsidP="000413E7">
      <w:pPr>
        <w:pBdr>
          <w:top w:val="nil"/>
          <w:left w:val="nil"/>
          <w:bottom w:val="nil"/>
          <w:right w:val="nil"/>
          <w:between w:val="nil"/>
        </w:pBdr>
        <w:spacing w:before="120"/>
        <w:rPr>
          <w:color w:val="000000"/>
          <w:lang w:val="el-GR"/>
        </w:rPr>
      </w:pPr>
    </w:p>
    <w:p w14:paraId="59D649F1" w14:textId="77777777" w:rsidR="000413E7" w:rsidRPr="007A6B2A"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spacing w:line="360" w:lineRule="auto"/>
        <w:ind w:right="96"/>
        <w:rPr>
          <w:b/>
          <w:color w:val="000000"/>
          <w:lang w:val="el-GR"/>
        </w:rPr>
      </w:pPr>
      <w:r w:rsidRPr="002A2756">
        <w:rPr>
          <w:b/>
          <w:color w:val="000000"/>
          <w:lang w:val="el-GR"/>
        </w:rPr>
        <w:t>ΦΑΣΗ 5: Υπηρεσίες Εκπαίδευσης</w:t>
      </w:r>
    </w:p>
    <w:p w14:paraId="0CDF7C8B" w14:textId="243A030E" w:rsidR="000413E7" w:rsidRDefault="000413E7" w:rsidP="000413E7">
      <w:pPr>
        <w:rPr>
          <w:lang w:val="el-GR"/>
        </w:rPr>
      </w:pPr>
      <w:r w:rsidRPr="007A6B2A">
        <w:rPr>
          <w:lang w:val="el-GR"/>
        </w:rPr>
        <w:t xml:space="preserve">Στο πλαίσιο της Φάσης </w:t>
      </w:r>
      <w:r>
        <w:rPr>
          <w:lang w:val="el-GR"/>
        </w:rPr>
        <w:t xml:space="preserve">5 παρέχονται οι υπηρεσίες οι οποίες αναφέρονται στην </w:t>
      </w:r>
      <w:r>
        <w:rPr>
          <w:lang w:val="el-GR"/>
        </w:rPr>
        <w:fldChar w:fldCharType="begin"/>
      </w:r>
      <w:r>
        <w:rPr>
          <w:lang w:val="el-GR"/>
        </w:rPr>
        <w:instrText xml:space="preserve"> REF _Ref80406126 \r \h </w:instrText>
      </w:r>
      <w:r>
        <w:rPr>
          <w:lang w:val="el-GR"/>
        </w:rPr>
      </w:r>
      <w:r>
        <w:rPr>
          <w:lang w:val="el-GR"/>
        </w:rPr>
        <w:fldChar w:fldCharType="separate"/>
      </w:r>
      <w:r w:rsidR="0025790C">
        <w:rPr>
          <w:lang w:val="el-GR"/>
        </w:rPr>
        <w:t>3.3.3</w:t>
      </w:r>
      <w:r>
        <w:rPr>
          <w:lang w:val="el-GR"/>
        </w:rPr>
        <w:fldChar w:fldCharType="end"/>
      </w:r>
      <w:r>
        <w:rPr>
          <w:lang w:val="el-GR"/>
        </w:rPr>
        <w:t xml:space="preserve"> </w:t>
      </w:r>
      <w:r>
        <w:rPr>
          <w:lang w:val="el-GR"/>
        </w:rPr>
        <w:fldChar w:fldCharType="begin"/>
      </w:r>
      <w:r>
        <w:rPr>
          <w:lang w:val="el-GR"/>
        </w:rPr>
        <w:instrText xml:space="preserve"> REF _Ref80406126 \h </w:instrText>
      </w:r>
      <w:r>
        <w:rPr>
          <w:lang w:val="el-GR"/>
        </w:rPr>
      </w:r>
      <w:r>
        <w:rPr>
          <w:lang w:val="el-GR"/>
        </w:rPr>
        <w:fldChar w:fldCharType="separate"/>
      </w:r>
      <w:r w:rsidR="0025790C" w:rsidRPr="00DF11B9">
        <w:rPr>
          <w:rFonts w:eastAsia="Tahoma"/>
          <w:lang w:val="el-GR"/>
        </w:rPr>
        <w:t>Υπηρεσίες Εκπαίδευσης</w:t>
      </w:r>
      <w:r>
        <w:rPr>
          <w:lang w:val="el-GR"/>
        </w:rPr>
        <w:fldChar w:fldCharType="end"/>
      </w:r>
    </w:p>
    <w:p w14:paraId="74B999BD" w14:textId="77777777" w:rsidR="000413E7" w:rsidRDefault="000413E7" w:rsidP="000413E7">
      <w:pPr>
        <w:rPr>
          <w:lang w:val="el-GR"/>
        </w:rPr>
      </w:pPr>
    </w:p>
    <w:p w14:paraId="0F4BDF2D" w14:textId="77777777" w:rsidR="000413E7" w:rsidRPr="007A6B2A" w:rsidRDefault="000413E7" w:rsidP="000413E7">
      <w:pPr>
        <w:widowControl w:val="0"/>
        <w:pBdr>
          <w:top w:val="single" w:sz="4" w:space="1" w:color="000000"/>
          <w:left w:val="single" w:sz="4" w:space="4" w:color="000000"/>
          <w:bottom w:val="single" w:sz="4" w:space="1" w:color="000000"/>
          <w:right w:val="single" w:sz="4" w:space="4" w:color="000000"/>
        </w:pBdr>
        <w:shd w:val="clear" w:color="auto" w:fill="F7CBAC"/>
        <w:tabs>
          <w:tab w:val="left" w:pos="520"/>
        </w:tabs>
        <w:spacing w:line="360" w:lineRule="auto"/>
        <w:ind w:right="96"/>
        <w:rPr>
          <w:b/>
          <w:color w:val="000000"/>
          <w:lang w:val="el-GR"/>
        </w:rPr>
      </w:pPr>
      <w:r w:rsidRPr="002A2756">
        <w:rPr>
          <w:b/>
          <w:color w:val="000000"/>
          <w:lang w:val="el-GR"/>
        </w:rPr>
        <w:t xml:space="preserve">ΦΑΣΗ 6: Υπηρεσίες Ανάπτυξης </w:t>
      </w:r>
      <w:r>
        <w:rPr>
          <w:b/>
          <w:color w:val="000000"/>
          <w:lang w:val="el-GR"/>
        </w:rPr>
        <w:t xml:space="preserve">και </w:t>
      </w:r>
      <w:r w:rsidRPr="002A2756">
        <w:rPr>
          <w:b/>
          <w:color w:val="000000"/>
          <w:lang w:val="el-GR"/>
        </w:rPr>
        <w:t>Μετάπτωσης Εφαρμογών</w:t>
      </w:r>
    </w:p>
    <w:p w14:paraId="6CBD6A08" w14:textId="6AB171F0" w:rsidR="000413E7" w:rsidRDefault="000413E7" w:rsidP="000413E7">
      <w:pPr>
        <w:rPr>
          <w:lang w:val="el-GR"/>
        </w:rPr>
      </w:pPr>
      <w:r w:rsidRPr="007A6B2A">
        <w:rPr>
          <w:lang w:val="el-GR"/>
        </w:rPr>
        <w:t xml:space="preserve">Στο πλαίσιο της Φάσης </w:t>
      </w:r>
      <w:r>
        <w:rPr>
          <w:lang w:val="el-GR"/>
        </w:rPr>
        <w:t xml:space="preserve">6 παρέχονται οι υπηρεσίες οι οποίες αναφέρονται στην </w:t>
      </w:r>
      <w:r>
        <w:rPr>
          <w:lang w:val="el-GR"/>
        </w:rPr>
        <w:fldChar w:fldCharType="begin"/>
      </w:r>
      <w:r>
        <w:rPr>
          <w:lang w:val="el-GR"/>
        </w:rPr>
        <w:instrText xml:space="preserve"> REF _Ref80406051 \r \h </w:instrText>
      </w:r>
      <w:r>
        <w:rPr>
          <w:lang w:val="el-GR"/>
        </w:rPr>
      </w:r>
      <w:r>
        <w:rPr>
          <w:lang w:val="el-GR"/>
        </w:rPr>
        <w:fldChar w:fldCharType="separate"/>
      </w:r>
      <w:r w:rsidR="0025790C">
        <w:rPr>
          <w:lang w:val="el-GR"/>
        </w:rPr>
        <w:t>3.3.4</w:t>
      </w:r>
      <w:r>
        <w:rPr>
          <w:lang w:val="el-GR"/>
        </w:rPr>
        <w:fldChar w:fldCharType="end"/>
      </w:r>
      <w:r>
        <w:rPr>
          <w:lang w:val="el-GR"/>
        </w:rPr>
        <w:t xml:space="preserve"> </w:t>
      </w:r>
      <w:r>
        <w:rPr>
          <w:lang w:val="el-GR"/>
        </w:rPr>
        <w:fldChar w:fldCharType="begin"/>
      </w:r>
      <w:r>
        <w:rPr>
          <w:lang w:val="el-GR"/>
        </w:rPr>
        <w:instrText xml:space="preserve"> REF _Ref80406051 \h </w:instrText>
      </w:r>
      <w:r>
        <w:rPr>
          <w:lang w:val="el-GR"/>
        </w:rPr>
      </w:r>
      <w:r>
        <w:rPr>
          <w:lang w:val="el-GR"/>
        </w:rPr>
        <w:fldChar w:fldCharType="separate"/>
      </w:r>
      <w:r w:rsidR="0025790C" w:rsidRPr="00DF11B9">
        <w:rPr>
          <w:rFonts w:eastAsia="Tahoma"/>
          <w:lang w:val="el-GR"/>
        </w:rPr>
        <w:t>Υπηρεσίες Ανάπτυξης και Μετάπτωσης Εφαρμογών</w:t>
      </w:r>
      <w:r>
        <w:rPr>
          <w:lang w:val="el-GR"/>
        </w:rPr>
        <w:fldChar w:fldCharType="end"/>
      </w:r>
      <w:r>
        <w:rPr>
          <w:lang w:val="el-GR"/>
        </w:rPr>
        <w:t>.</w:t>
      </w:r>
    </w:p>
    <w:p w14:paraId="181A7169" w14:textId="77777777" w:rsidR="000413E7" w:rsidRPr="000413E7" w:rsidRDefault="000413E7" w:rsidP="000413E7">
      <w:pPr>
        <w:rPr>
          <w:lang w:val="el-GR"/>
        </w:rPr>
      </w:pPr>
    </w:p>
    <w:p w14:paraId="06A0D955" w14:textId="4D019770" w:rsidR="00025B9C" w:rsidRPr="000413E7" w:rsidRDefault="00025B9C" w:rsidP="003E46EC">
      <w:pPr>
        <w:pStyle w:val="3"/>
        <w:numPr>
          <w:ilvl w:val="1"/>
          <w:numId w:val="68"/>
        </w:numPr>
        <w:rPr>
          <w:lang w:val="el-GR"/>
        </w:rPr>
      </w:pPr>
      <w:bookmarkStart w:id="347" w:name="_Toc112836384"/>
      <w:r w:rsidRPr="000413E7">
        <w:rPr>
          <w:lang w:val="el-GR"/>
        </w:rPr>
        <w:lastRenderedPageBreak/>
        <w:t>Παραδοτέα</w:t>
      </w:r>
      <w:r w:rsidR="000413E7">
        <w:rPr>
          <w:lang w:val="el-GR"/>
        </w:rPr>
        <w:t xml:space="preserve"> του Έργου</w:t>
      </w:r>
      <w:bookmarkEnd w:id="347"/>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0413E7" w14:paraId="5C2C3F37" w14:textId="77777777" w:rsidTr="00835D3F">
        <w:trPr>
          <w:trHeight w:val="283"/>
          <w:jc w:val="center"/>
        </w:trPr>
        <w:tc>
          <w:tcPr>
            <w:tcW w:w="9854" w:type="dxa"/>
            <w:shd w:val="clear" w:color="auto" w:fill="E6E6E6"/>
            <w:vAlign w:val="center"/>
          </w:tcPr>
          <w:p w14:paraId="1B8BC5B4" w14:textId="77777777" w:rsidR="000413E7" w:rsidRPr="006C0754" w:rsidRDefault="000413E7" w:rsidP="00835D3F">
            <w:pPr>
              <w:rPr>
                <w:b/>
                <w:i/>
                <w:lang w:val="el-GR"/>
              </w:rPr>
            </w:pPr>
            <w:r w:rsidRPr="006C0754">
              <w:rPr>
                <w:b/>
                <w:lang w:val="el-GR"/>
              </w:rPr>
              <w:t xml:space="preserve">ΦΑΣΗ 1: Μελέτη Εφαρμογής </w:t>
            </w:r>
          </w:p>
        </w:tc>
      </w:tr>
      <w:tr w:rsidR="000413E7" w:rsidRPr="00DC7A23" w14:paraId="54B78496" w14:textId="77777777" w:rsidTr="00835D3F">
        <w:trPr>
          <w:trHeight w:val="399"/>
          <w:jc w:val="center"/>
        </w:trPr>
        <w:tc>
          <w:tcPr>
            <w:tcW w:w="9854" w:type="dxa"/>
            <w:vAlign w:val="center"/>
          </w:tcPr>
          <w:p w14:paraId="2881FCFF" w14:textId="050E1DCB" w:rsidR="000413E7" w:rsidRDefault="000413E7" w:rsidP="00835D3F">
            <w:pPr>
              <w:widowControl w:val="0"/>
              <w:pBdr>
                <w:top w:val="nil"/>
                <w:left w:val="nil"/>
                <w:bottom w:val="nil"/>
                <w:right w:val="nil"/>
                <w:between w:val="nil"/>
              </w:pBdr>
              <w:spacing w:before="120"/>
              <w:rPr>
                <w:color w:val="000000"/>
                <w:lang w:val="el-GR"/>
              </w:rPr>
            </w:pPr>
            <w:r>
              <w:rPr>
                <w:color w:val="000000"/>
                <w:lang w:val="el-GR"/>
              </w:rPr>
              <w:t xml:space="preserve">Π1. Ενδιάμεση </w:t>
            </w:r>
            <w:r w:rsidRPr="009A6C7F">
              <w:rPr>
                <w:color w:val="000000"/>
                <w:lang w:val="el-GR"/>
              </w:rPr>
              <w:t>Μελέτη Εφαρμογής</w:t>
            </w:r>
            <w:r w:rsidR="004A52C8">
              <w:rPr>
                <w:color w:val="000000"/>
                <w:lang w:val="el-GR"/>
              </w:rPr>
              <w:t xml:space="preserve"> </w:t>
            </w:r>
            <w:r>
              <w:rPr>
                <w:color w:val="000000"/>
                <w:lang w:val="el-GR"/>
              </w:rPr>
              <w:t xml:space="preserve">και </w:t>
            </w:r>
            <w:proofErr w:type="spellStart"/>
            <w:r w:rsidRPr="007A6B2A">
              <w:rPr>
                <w:color w:val="000000"/>
                <w:lang w:val="el-GR"/>
              </w:rPr>
              <w:t>Επικαιροποιημένη</w:t>
            </w:r>
            <w:proofErr w:type="spellEnd"/>
            <w:r>
              <w:rPr>
                <w:color w:val="000000"/>
                <w:lang w:val="el-GR"/>
              </w:rPr>
              <w:t xml:space="preserve"> </w:t>
            </w:r>
            <w:r w:rsidRPr="007A6B2A">
              <w:rPr>
                <w:color w:val="000000"/>
                <w:lang w:val="el-GR"/>
              </w:rPr>
              <w:t>λίστα εξοπλισμού</w:t>
            </w:r>
          </w:p>
          <w:p w14:paraId="1DD37836" w14:textId="77777777" w:rsidR="000413E7" w:rsidRPr="009A6C7F" w:rsidRDefault="000413E7" w:rsidP="00835D3F">
            <w:pPr>
              <w:widowControl w:val="0"/>
              <w:pBdr>
                <w:top w:val="nil"/>
                <w:left w:val="nil"/>
                <w:bottom w:val="nil"/>
                <w:right w:val="nil"/>
                <w:between w:val="nil"/>
              </w:pBdr>
              <w:spacing w:before="120"/>
              <w:rPr>
                <w:color w:val="000000"/>
                <w:lang w:val="el-GR"/>
              </w:rPr>
            </w:pPr>
            <w:r>
              <w:rPr>
                <w:color w:val="000000"/>
                <w:lang w:val="el-GR"/>
              </w:rPr>
              <w:t>Παραδίδεται τον 1</w:t>
            </w:r>
            <w:r w:rsidRPr="009A6C7F">
              <w:rPr>
                <w:color w:val="000000"/>
                <w:vertAlign w:val="superscript"/>
                <w:lang w:val="el-GR"/>
              </w:rPr>
              <w:t>ο</w:t>
            </w:r>
            <w:r>
              <w:rPr>
                <w:color w:val="000000"/>
                <w:lang w:val="el-GR"/>
              </w:rPr>
              <w:t xml:space="preserve"> μήνα από την έναρξη του έργου</w:t>
            </w:r>
          </w:p>
        </w:tc>
      </w:tr>
      <w:tr w:rsidR="000413E7" w:rsidRPr="00DC7A23" w14:paraId="5234F5B4" w14:textId="77777777" w:rsidTr="00835D3F">
        <w:trPr>
          <w:trHeight w:val="399"/>
          <w:jc w:val="center"/>
        </w:trPr>
        <w:tc>
          <w:tcPr>
            <w:tcW w:w="9854" w:type="dxa"/>
            <w:vAlign w:val="center"/>
          </w:tcPr>
          <w:p w14:paraId="1F664796" w14:textId="77777777" w:rsidR="000413E7" w:rsidRPr="009A6C7F" w:rsidRDefault="000413E7" w:rsidP="00835D3F">
            <w:pPr>
              <w:widowControl w:val="0"/>
              <w:pBdr>
                <w:top w:val="nil"/>
                <w:left w:val="nil"/>
                <w:bottom w:val="nil"/>
                <w:right w:val="nil"/>
                <w:between w:val="nil"/>
              </w:pBdr>
              <w:spacing w:before="120"/>
              <w:rPr>
                <w:color w:val="000000"/>
                <w:lang w:val="el-GR"/>
              </w:rPr>
            </w:pPr>
            <w:r>
              <w:rPr>
                <w:color w:val="000000"/>
                <w:lang w:val="el-GR"/>
              </w:rPr>
              <w:t xml:space="preserve">Π2. Τελική </w:t>
            </w:r>
            <w:r w:rsidRPr="009A6C7F">
              <w:rPr>
                <w:color w:val="000000"/>
                <w:lang w:val="el-GR"/>
              </w:rPr>
              <w:t>Μελέτη Εφαρμογής</w:t>
            </w:r>
          </w:p>
          <w:p w14:paraId="31D4F7D8" w14:textId="77777777" w:rsidR="000413E7" w:rsidRPr="00364B2F" w:rsidRDefault="000413E7" w:rsidP="00835D3F">
            <w:pPr>
              <w:widowControl w:val="0"/>
              <w:pBdr>
                <w:top w:val="nil"/>
                <w:left w:val="nil"/>
                <w:bottom w:val="nil"/>
                <w:right w:val="nil"/>
                <w:between w:val="nil"/>
              </w:pBdr>
              <w:spacing w:before="120"/>
              <w:rPr>
                <w:color w:val="000000"/>
                <w:lang w:val="el-GR"/>
              </w:rPr>
            </w:pPr>
            <w:r>
              <w:rPr>
                <w:color w:val="000000"/>
                <w:lang w:val="el-GR"/>
              </w:rPr>
              <w:t>Παραδίδεται στο τέλος της Φάσης 1</w:t>
            </w:r>
          </w:p>
        </w:tc>
      </w:tr>
      <w:tr w:rsidR="000413E7" w:rsidRPr="00DC7A23" w14:paraId="54C72567" w14:textId="77777777" w:rsidTr="00835D3F">
        <w:trPr>
          <w:trHeight w:val="283"/>
          <w:jc w:val="center"/>
        </w:trPr>
        <w:tc>
          <w:tcPr>
            <w:tcW w:w="9854" w:type="dxa"/>
            <w:shd w:val="clear" w:color="auto" w:fill="E6E6E6"/>
            <w:vAlign w:val="center"/>
          </w:tcPr>
          <w:p w14:paraId="54C2EB3B" w14:textId="77777777" w:rsidR="000413E7" w:rsidRPr="000F2798" w:rsidRDefault="000413E7" w:rsidP="00835D3F">
            <w:pPr>
              <w:rPr>
                <w:b/>
                <w:iCs/>
                <w:lang w:val="el-GR"/>
              </w:rPr>
            </w:pPr>
            <w:r w:rsidRPr="00AB6D72">
              <w:rPr>
                <w:b/>
                <w:lang w:val="el-GR"/>
              </w:rPr>
              <w:t xml:space="preserve">ΦΑΣΗ </w:t>
            </w:r>
            <w:r>
              <w:rPr>
                <w:b/>
                <w:lang w:val="el-GR"/>
              </w:rPr>
              <w:t>2</w:t>
            </w:r>
            <w:r w:rsidRPr="00AB6D72">
              <w:rPr>
                <w:b/>
                <w:lang w:val="el-GR"/>
              </w:rPr>
              <w:t xml:space="preserve">: Προμήθεια, εγκατάσταση, παραμετροποίηση και θέση σε πλήρη λειτουργία </w:t>
            </w:r>
            <w:r w:rsidRPr="000F2798">
              <w:rPr>
                <w:b/>
              </w:rPr>
              <w:t>Hyper</w:t>
            </w:r>
            <w:r w:rsidRPr="00AB6D72">
              <w:rPr>
                <w:b/>
                <w:lang w:val="el-GR"/>
              </w:rPr>
              <w:t>-</w:t>
            </w:r>
            <w:r w:rsidRPr="000F2798">
              <w:rPr>
                <w:b/>
              </w:rPr>
              <w:t>Converged</w:t>
            </w:r>
            <w:r w:rsidRPr="00AB6D72">
              <w:rPr>
                <w:b/>
                <w:lang w:val="el-GR"/>
              </w:rPr>
              <w:t xml:space="preserve"> Τοπικής Υποδομής με επέκταση στο υπολογιστικό νέφος</w:t>
            </w:r>
          </w:p>
        </w:tc>
      </w:tr>
      <w:tr w:rsidR="000413E7" w:rsidRPr="00DC7A23" w14:paraId="56899639" w14:textId="77777777" w:rsidTr="00835D3F">
        <w:trPr>
          <w:trHeight w:val="390"/>
          <w:jc w:val="center"/>
        </w:trPr>
        <w:tc>
          <w:tcPr>
            <w:tcW w:w="9854" w:type="dxa"/>
            <w:vAlign w:val="center"/>
          </w:tcPr>
          <w:p w14:paraId="76F2BAA1"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Π3. Εγκατεστημένος ο εξοπλισμός και παραγωγική Λειτουργία της </w:t>
            </w:r>
            <w:proofErr w:type="spellStart"/>
            <w:r w:rsidRPr="000F2798">
              <w:rPr>
                <w:color w:val="000000"/>
                <w:lang w:val="el-GR"/>
              </w:rPr>
              <w:t>Hyper-Converged</w:t>
            </w:r>
            <w:proofErr w:type="spellEnd"/>
            <w:r w:rsidRPr="000F2798">
              <w:rPr>
                <w:color w:val="000000"/>
                <w:lang w:val="el-GR"/>
              </w:rPr>
              <w:t xml:space="preserve"> Τοπικής Υποδομής με επέκταση στο υπολογιστικό νέφος</w:t>
            </w:r>
          </w:p>
          <w:p w14:paraId="58EEA700" w14:textId="77777777" w:rsidR="000413E7" w:rsidRPr="007A6B2A"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Παραδίδεται στο τέλος της Φάσης 2</w:t>
            </w:r>
          </w:p>
        </w:tc>
      </w:tr>
      <w:tr w:rsidR="000413E7" w:rsidRPr="00DC7A23" w14:paraId="05027AEC" w14:textId="77777777" w:rsidTr="00835D3F">
        <w:trPr>
          <w:trHeight w:val="390"/>
          <w:jc w:val="center"/>
        </w:trPr>
        <w:tc>
          <w:tcPr>
            <w:tcW w:w="9854" w:type="dxa"/>
            <w:vAlign w:val="center"/>
          </w:tcPr>
          <w:p w14:paraId="7754DFC5"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Π4. </w:t>
            </w:r>
            <w:r w:rsidRPr="007A1221">
              <w:rPr>
                <w:color w:val="000000"/>
                <w:lang w:val="el-GR"/>
              </w:rPr>
              <w:t xml:space="preserve">Έκθεση αποτελεσμάτων διενέργειας ελέγχων </w:t>
            </w:r>
          </w:p>
          <w:p w14:paraId="0E198B52" w14:textId="77777777" w:rsidR="000413E7" w:rsidRPr="007A1221"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Παραδίδεται στο τέλος της Φάσης 2</w:t>
            </w:r>
          </w:p>
        </w:tc>
      </w:tr>
      <w:tr w:rsidR="000413E7" w:rsidRPr="00DC7A23" w14:paraId="40FD2547" w14:textId="77777777" w:rsidTr="00835D3F">
        <w:trPr>
          <w:trHeight w:val="390"/>
          <w:jc w:val="center"/>
        </w:trPr>
        <w:tc>
          <w:tcPr>
            <w:tcW w:w="9854" w:type="dxa"/>
          </w:tcPr>
          <w:p w14:paraId="4B3250B4"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Π5. </w:t>
            </w:r>
            <w:r w:rsidRPr="007A6B2A">
              <w:rPr>
                <w:color w:val="000000"/>
                <w:lang w:val="el-GR"/>
              </w:rPr>
              <w:t>Σειρά Εγχειριδίων Τεκμηρίωσης (λειτουργικής &amp; υποστηρικτικής)</w:t>
            </w:r>
          </w:p>
          <w:p w14:paraId="644EE03B" w14:textId="77777777" w:rsidR="000413E7" w:rsidRPr="007A6B2A"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Παραδίδεται στο τέλος της Φάσης 2</w:t>
            </w:r>
          </w:p>
        </w:tc>
      </w:tr>
      <w:tr w:rsidR="000413E7" w:rsidRPr="00DC7A23" w14:paraId="45E6E81B" w14:textId="77777777" w:rsidTr="00835D3F">
        <w:trPr>
          <w:trHeight w:val="390"/>
          <w:jc w:val="center"/>
        </w:trPr>
        <w:tc>
          <w:tcPr>
            <w:tcW w:w="9854" w:type="dxa"/>
          </w:tcPr>
          <w:p w14:paraId="4A8BF992"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Π6. Δημιουργία </w:t>
            </w:r>
            <w:proofErr w:type="spellStart"/>
            <w:r>
              <w:rPr>
                <w:color w:val="000000"/>
                <w:lang w:val="el-GR"/>
              </w:rPr>
              <w:t>Landing</w:t>
            </w:r>
            <w:proofErr w:type="spellEnd"/>
            <w:r>
              <w:rPr>
                <w:color w:val="000000"/>
                <w:lang w:val="el-GR"/>
              </w:rPr>
              <w:t xml:space="preserve"> </w:t>
            </w:r>
            <w:proofErr w:type="spellStart"/>
            <w:r>
              <w:rPr>
                <w:color w:val="000000"/>
                <w:lang w:val="el-GR"/>
              </w:rPr>
              <w:t>Zone</w:t>
            </w:r>
            <w:proofErr w:type="spellEnd"/>
            <w:r>
              <w:rPr>
                <w:color w:val="000000"/>
                <w:lang w:val="el-GR"/>
              </w:rPr>
              <w:t xml:space="preserve"> </w:t>
            </w:r>
          </w:p>
          <w:p w14:paraId="76F23BA4"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Παραδίδεται 2 μήνες μετά την έναρξη της Φάσης 2</w:t>
            </w:r>
          </w:p>
        </w:tc>
      </w:tr>
      <w:tr w:rsidR="000413E7" w:rsidRPr="00DC7A23" w14:paraId="669302B3" w14:textId="77777777" w:rsidTr="00835D3F">
        <w:trPr>
          <w:trHeight w:val="283"/>
          <w:jc w:val="center"/>
        </w:trPr>
        <w:tc>
          <w:tcPr>
            <w:tcW w:w="9854" w:type="dxa"/>
            <w:shd w:val="clear" w:color="auto" w:fill="E6E6E6"/>
            <w:vAlign w:val="center"/>
          </w:tcPr>
          <w:p w14:paraId="46633271" w14:textId="77777777" w:rsidR="000413E7" w:rsidRPr="007A6B2A" w:rsidRDefault="000413E7" w:rsidP="00835D3F">
            <w:pPr>
              <w:rPr>
                <w:b/>
                <w:i/>
                <w:lang w:val="el-GR"/>
              </w:rPr>
            </w:pPr>
            <w:r w:rsidRPr="007A6B2A">
              <w:rPr>
                <w:b/>
                <w:lang w:val="el-GR"/>
              </w:rPr>
              <w:t xml:space="preserve">ΦΑΣΗ 3: </w:t>
            </w:r>
            <w:r w:rsidRPr="000F2798">
              <w:rPr>
                <w:b/>
                <w:lang w:val="el-GR"/>
              </w:rPr>
              <w:t xml:space="preserve">Προμήθεια αδειών χρήσης </w:t>
            </w:r>
            <w:proofErr w:type="spellStart"/>
            <w:r w:rsidRPr="000F2798">
              <w:rPr>
                <w:b/>
                <w:lang w:val="el-GR"/>
              </w:rPr>
              <w:t>Public</w:t>
            </w:r>
            <w:proofErr w:type="spellEnd"/>
            <w:r w:rsidRPr="000F2798">
              <w:rPr>
                <w:b/>
                <w:lang w:val="el-GR"/>
              </w:rPr>
              <w:t xml:space="preserve"> </w:t>
            </w:r>
            <w:proofErr w:type="spellStart"/>
            <w:r w:rsidRPr="000F2798">
              <w:rPr>
                <w:b/>
                <w:lang w:val="el-GR"/>
              </w:rPr>
              <w:t>Cloud</w:t>
            </w:r>
            <w:proofErr w:type="spellEnd"/>
            <w:r w:rsidRPr="000F2798">
              <w:rPr>
                <w:b/>
                <w:lang w:val="el-GR"/>
              </w:rPr>
              <w:t xml:space="preserve"> υπηρεσιών</w:t>
            </w:r>
          </w:p>
        </w:tc>
      </w:tr>
      <w:tr w:rsidR="000413E7" w:rsidRPr="00DC7A23" w14:paraId="6CACDCD1" w14:textId="77777777" w:rsidTr="00835D3F">
        <w:trPr>
          <w:trHeight w:val="283"/>
          <w:jc w:val="center"/>
        </w:trPr>
        <w:tc>
          <w:tcPr>
            <w:tcW w:w="9854" w:type="dxa"/>
            <w:tcBorders>
              <w:top w:val="single" w:sz="4" w:space="0" w:color="000000"/>
              <w:left w:val="single" w:sz="4" w:space="0" w:color="000000"/>
              <w:bottom w:val="single" w:sz="4" w:space="0" w:color="000000"/>
              <w:right w:val="single" w:sz="4" w:space="0" w:color="000000"/>
            </w:tcBorders>
            <w:shd w:val="clear" w:color="auto" w:fill="auto"/>
          </w:tcPr>
          <w:p w14:paraId="30DB6B37" w14:textId="77777777" w:rsidR="000413E7" w:rsidRPr="0029319A" w:rsidRDefault="000413E7" w:rsidP="00835D3F">
            <w:pPr>
              <w:pBdr>
                <w:top w:val="nil"/>
                <w:left w:val="nil"/>
                <w:bottom w:val="nil"/>
                <w:right w:val="nil"/>
                <w:between w:val="nil"/>
              </w:pBdr>
              <w:spacing w:before="120"/>
              <w:rPr>
                <w:color w:val="000000"/>
                <w:highlight w:val="yellow"/>
                <w:lang w:val="el-GR"/>
              </w:rPr>
            </w:pPr>
            <w:r w:rsidRPr="005F3F16">
              <w:rPr>
                <w:color w:val="000000"/>
                <w:lang w:val="el-GR"/>
              </w:rPr>
              <w:t xml:space="preserve">Π7. Υπηρεσίες </w:t>
            </w:r>
            <w:r w:rsidRPr="005F3F16">
              <w:rPr>
                <w:color w:val="000000"/>
              </w:rPr>
              <w:t>Public</w:t>
            </w:r>
            <w:r w:rsidRPr="005F3F16">
              <w:rPr>
                <w:color w:val="000000"/>
                <w:lang w:val="el-GR"/>
              </w:rPr>
              <w:t xml:space="preserve"> </w:t>
            </w:r>
            <w:r w:rsidRPr="005F3F16">
              <w:rPr>
                <w:color w:val="000000"/>
              </w:rPr>
              <w:t>Cloud</w:t>
            </w:r>
            <w:r w:rsidRPr="005F3F16">
              <w:rPr>
                <w:color w:val="000000"/>
                <w:lang w:val="el-GR"/>
              </w:rPr>
              <w:t xml:space="preserve"> ενεργοποιημένες και σε λειτουργική ετοιμότητα </w:t>
            </w:r>
          </w:p>
        </w:tc>
      </w:tr>
      <w:tr w:rsidR="000413E7" w14:paraId="2317D9C6" w14:textId="77777777" w:rsidTr="00835D3F">
        <w:trPr>
          <w:trHeight w:val="283"/>
          <w:jc w:val="center"/>
        </w:trPr>
        <w:tc>
          <w:tcPr>
            <w:tcW w:w="9854" w:type="dxa"/>
            <w:shd w:val="clear" w:color="auto" w:fill="E6E6E6"/>
            <w:vAlign w:val="center"/>
          </w:tcPr>
          <w:p w14:paraId="3EA034D6" w14:textId="77777777" w:rsidR="000413E7" w:rsidRPr="006C0754" w:rsidRDefault="000413E7" w:rsidP="00835D3F">
            <w:pPr>
              <w:rPr>
                <w:b/>
                <w:i/>
                <w:lang w:val="el-GR"/>
              </w:rPr>
            </w:pPr>
            <w:r w:rsidRPr="006C0754">
              <w:rPr>
                <w:b/>
                <w:lang w:val="el-GR"/>
              </w:rPr>
              <w:t>ΦΑΣΗ 4: Υπηρεσίες Επιτόπιας Υποστήριξης</w:t>
            </w:r>
          </w:p>
        </w:tc>
      </w:tr>
      <w:tr w:rsidR="000413E7" w:rsidRPr="00DC7A23" w14:paraId="565ACAFE" w14:textId="77777777" w:rsidTr="00835D3F">
        <w:trPr>
          <w:trHeight w:val="283"/>
          <w:jc w:val="center"/>
        </w:trPr>
        <w:tc>
          <w:tcPr>
            <w:tcW w:w="9854" w:type="dxa"/>
            <w:shd w:val="clear" w:color="auto" w:fill="auto"/>
            <w:vAlign w:val="center"/>
          </w:tcPr>
          <w:p w14:paraId="650A4736" w14:textId="77777777" w:rsidR="000413E7" w:rsidRPr="007A1221"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Π8. Πλάνο Υπηρεσιών Επιτόπιας Υποστήριξης</w:t>
            </w:r>
          </w:p>
        </w:tc>
      </w:tr>
      <w:tr w:rsidR="000413E7" w:rsidRPr="00DC7A23" w14:paraId="15DC2487" w14:textId="77777777" w:rsidTr="00835D3F">
        <w:trPr>
          <w:trHeight w:val="283"/>
          <w:jc w:val="center"/>
        </w:trPr>
        <w:tc>
          <w:tcPr>
            <w:tcW w:w="9854" w:type="dxa"/>
            <w:shd w:val="clear" w:color="auto" w:fill="auto"/>
            <w:vAlign w:val="center"/>
          </w:tcPr>
          <w:p w14:paraId="742A4D15" w14:textId="58BF05C9" w:rsidR="000413E7" w:rsidRPr="002A2756" w:rsidRDefault="000413E7" w:rsidP="00835D3F">
            <w:pPr>
              <w:widowControl w:val="0"/>
              <w:pBdr>
                <w:top w:val="nil"/>
                <w:left w:val="nil"/>
                <w:bottom w:val="nil"/>
                <w:right w:val="nil"/>
                <w:between w:val="nil"/>
              </w:pBdr>
              <w:spacing w:before="120"/>
              <w:jc w:val="left"/>
              <w:rPr>
                <w:color w:val="000000"/>
                <w:lang w:val="el-GR"/>
              </w:rPr>
            </w:pPr>
            <w:r>
              <w:rPr>
                <w:color w:val="000000"/>
                <w:lang w:val="el-GR"/>
              </w:rPr>
              <w:t>Π9. Εξαμηνιαίες αναφορές Υπηρεσιών Επιτόπιας Υποστήριξης</w:t>
            </w:r>
            <w:r w:rsidRPr="00364B2F">
              <w:rPr>
                <w:color w:val="000000"/>
                <w:lang w:val="el-GR"/>
              </w:rPr>
              <w:t xml:space="preserve"> (</w:t>
            </w:r>
            <w:r>
              <w:rPr>
                <w:color w:val="000000"/>
                <w:lang w:val="el-GR"/>
              </w:rPr>
              <w:t>6</w:t>
            </w:r>
            <w:r w:rsidRPr="00364B2F">
              <w:rPr>
                <w:color w:val="000000"/>
                <w:lang w:val="el-GR"/>
              </w:rPr>
              <w:t xml:space="preserve"> </w:t>
            </w:r>
            <w:r>
              <w:rPr>
                <w:color w:val="000000"/>
                <w:lang w:val="el-GR"/>
              </w:rPr>
              <w:t>παραδοτέα συνολικά)</w:t>
            </w:r>
          </w:p>
        </w:tc>
      </w:tr>
      <w:tr w:rsidR="000413E7" w14:paraId="694152AC" w14:textId="77777777" w:rsidTr="00835D3F">
        <w:trPr>
          <w:trHeight w:val="283"/>
          <w:jc w:val="center"/>
        </w:trPr>
        <w:tc>
          <w:tcPr>
            <w:tcW w:w="9854" w:type="dxa"/>
            <w:shd w:val="clear" w:color="auto" w:fill="E6E6E6"/>
            <w:vAlign w:val="center"/>
          </w:tcPr>
          <w:p w14:paraId="3972194C" w14:textId="77777777" w:rsidR="000413E7" w:rsidRPr="006C0754" w:rsidRDefault="000413E7" w:rsidP="00835D3F">
            <w:pPr>
              <w:rPr>
                <w:b/>
                <w:i/>
                <w:lang w:val="el-GR"/>
              </w:rPr>
            </w:pPr>
            <w:r w:rsidRPr="006C0754">
              <w:rPr>
                <w:b/>
                <w:lang w:val="el-GR"/>
              </w:rPr>
              <w:t>ΦΑΣΗ 5: Υπηρεσίες Εκπαίδευσης</w:t>
            </w:r>
          </w:p>
        </w:tc>
      </w:tr>
      <w:tr w:rsidR="000413E7" w:rsidRPr="007A1221" w14:paraId="419D6DD7" w14:textId="77777777" w:rsidTr="00835D3F">
        <w:trPr>
          <w:trHeight w:val="283"/>
          <w:jc w:val="center"/>
        </w:trPr>
        <w:tc>
          <w:tcPr>
            <w:tcW w:w="9854" w:type="dxa"/>
            <w:shd w:val="clear" w:color="auto" w:fill="auto"/>
            <w:vAlign w:val="center"/>
          </w:tcPr>
          <w:p w14:paraId="0A0D7711" w14:textId="77777777" w:rsidR="000413E7" w:rsidRPr="007A1221"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Π10. Πλάνο Εκπαίδευσης </w:t>
            </w:r>
          </w:p>
        </w:tc>
      </w:tr>
      <w:tr w:rsidR="000413E7" w:rsidRPr="00DC7A23" w14:paraId="3A9769B1" w14:textId="77777777" w:rsidTr="00835D3F">
        <w:trPr>
          <w:trHeight w:val="283"/>
          <w:jc w:val="center"/>
        </w:trPr>
        <w:tc>
          <w:tcPr>
            <w:tcW w:w="9854" w:type="dxa"/>
            <w:shd w:val="clear" w:color="auto" w:fill="auto"/>
            <w:vAlign w:val="center"/>
          </w:tcPr>
          <w:p w14:paraId="4F8BA074" w14:textId="77777777" w:rsidR="000413E7" w:rsidRDefault="000413E7" w:rsidP="00835D3F">
            <w:pPr>
              <w:widowControl w:val="0"/>
              <w:pBdr>
                <w:top w:val="nil"/>
                <w:left w:val="nil"/>
                <w:bottom w:val="nil"/>
                <w:right w:val="nil"/>
                <w:between w:val="nil"/>
              </w:pBdr>
              <w:spacing w:before="120"/>
              <w:jc w:val="left"/>
              <w:rPr>
                <w:color w:val="000000"/>
                <w:lang w:val="el-GR"/>
              </w:rPr>
            </w:pPr>
            <w:r>
              <w:rPr>
                <w:color w:val="000000"/>
                <w:lang w:val="el-GR"/>
              </w:rPr>
              <w:t xml:space="preserve">Π11. Αναφορά Ολοκλήρωσης των </w:t>
            </w:r>
            <w:r w:rsidRPr="007A6B2A">
              <w:rPr>
                <w:color w:val="000000"/>
                <w:lang w:val="el-GR"/>
              </w:rPr>
              <w:t>Υπηρεσ</w:t>
            </w:r>
            <w:r>
              <w:rPr>
                <w:color w:val="000000"/>
                <w:lang w:val="el-GR"/>
              </w:rPr>
              <w:t>ιών</w:t>
            </w:r>
            <w:r w:rsidRPr="007A6B2A">
              <w:rPr>
                <w:color w:val="000000"/>
                <w:lang w:val="el-GR"/>
              </w:rPr>
              <w:t xml:space="preserve"> </w:t>
            </w:r>
            <w:r>
              <w:rPr>
                <w:color w:val="000000"/>
                <w:lang w:val="el-GR"/>
              </w:rPr>
              <w:t>Εκπαίδευσης</w:t>
            </w:r>
          </w:p>
        </w:tc>
      </w:tr>
      <w:tr w:rsidR="000413E7" w:rsidRPr="00DC7A23" w14:paraId="712EC5F0" w14:textId="77777777" w:rsidTr="00835D3F">
        <w:trPr>
          <w:trHeight w:val="283"/>
          <w:jc w:val="center"/>
        </w:trPr>
        <w:tc>
          <w:tcPr>
            <w:tcW w:w="9854" w:type="dxa"/>
            <w:shd w:val="clear" w:color="auto" w:fill="E6E6E6"/>
            <w:vAlign w:val="center"/>
          </w:tcPr>
          <w:p w14:paraId="5DBE8630" w14:textId="77777777" w:rsidR="000413E7" w:rsidRPr="00AB6D72" w:rsidRDefault="000413E7" w:rsidP="00835D3F">
            <w:pPr>
              <w:rPr>
                <w:b/>
                <w:i/>
                <w:lang w:val="el-GR"/>
              </w:rPr>
            </w:pPr>
            <w:r w:rsidRPr="000C2286">
              <w:rPr>
                <w:b/>
                <w:lang w:val="el-GR"/>
              </w:rPr>
              <w:t>ΦΑΣΗ 6: Υπηρεσίες Ανάπτυξης και Μετάπτωσης Εφαρμογών</w:t>
            </w:r>
          </w:p>
        </w:tc>
      </w:tr>
      <w:tr w:rsidR="000413E7" w:rsidRPr="00DC7A23" w14:paraId="1DC25838" w14:textId="77777777" w:rsidTr="00835D3F">
        <w:trPr>
          <w:trHeight w:val="283"/>
          <w:jc w:val="center"/>
        </w:trPr>
        <w:tc>
          <w:tcPr>
            <w:tcW w:w="9854" w:type="dxa"/>
            <w:shd w:val="clear" w:color="auto" w:fill="auto"/>
            <w:vAlign w:val="center"/>
          </w:tcPr>
          <w:p w14:paraId="2A6C749C" w14:textId="52856212" w:rsidR="000413E7" w:rsidRPr="009A6C7F" w:rsidRDefault="000413E7" w:rsidP="00835D3F">
            <w:pPr>
              <w:widowControl w:val="0"/>
              <w:pBdr>
                <w:top w:val="nil"/>
                <w:left w:val="nil"/>
                <w:bottom w:val="nil"/>
                <w:right w:val="nil"/>
                <w:between w:val="nil"/>
              </w:pBdr>
              <w:spacing w:before="120"/>
              <w:jc w:val="left"/>
              <w:rPr>
                <w:color w:val="000000"/>
                <w:lang w:val="el-GR"/>
              </w:rPr>
            </w:pPr>
            <w:r w:rsidRPr="009A6C7F">
              <w:rPr>
                <w:color w:val="000000"/>
                <w:lang w:val="el-GR"/>
              </w:rPr>
              <w:t xml:space="preserve">Σύμφωνα με την παρ. </w:t>
            </w:r>
            <w:r w:rsidRPr="009A6C7F">
              <w:rPr>
                <w:color w:val="000000"/>
                <w:lang w:val="el-GR"/>
              </w:rPr>
              <w:fldChar w:fldCharType="begin"/>
            </w:r>
            <w:r w:rsidRPr="009A6C7F">
              <w:rPr>
                <w:color w:val="000000"/>
                <w:lang w:val="el-GR"/>
              </w:rPr>
              <w:instrText xml:space="preserve"> REF _Ref80406051 \w \h  \* MERGEFORMAT </w:instrText>
            </w:r>
            <w:r w:rsidRPr="009A6C7F">
              <w:rPr>
                <w:color w:val="000000"/>
                <w:lang w:val="el-GR"/>
              </w:rPr>
            </w:r>
            <w:r w:rsidRPr="009A6C7F">
              <w:rPr>
                <w:color w:val="000000"/>
                <w:lang w:val="el-GR"/>
              </w:rPr>
              <w:fldChar w:fldCharType="separate"/>
            </w:r>
            <w:r w:rsidR="0025790C">
              <w:rPr>
                <w:color w:val="000000"/>
                <w:lang w:val="el-GR"/>
              </w:rPr>
              <w:t>3.3.4</w:t>
            </w:r>
            <w:r w:rsidRPr="009A6C7F">
              <w:rPr>
                <w:color w:val="000000"/>
                <w:lang w:val="el-GR"/>
              </w:rPr>
              <w:fldChar w:fldCharType="end"/>
            </w:r>
            <w:r w:rsidRPr="009A6C7F">
              <w:rPr>
                <w:color w:val="000000"/>
                <w:lang w:val="el-GR"/>
              </w:rPr>
              <w:t xml:space="preserve"> του Παραρτήματος Ι, για κάθε </w:t>
            </w:r>
            <w:proofErr w:type="spellStart"/>
            <w:r w:rsidRPr="009A6C7F">
              <w:rPr>
                <w:color w:val="000000"/>
                <w:lang w:val="el-GR"/>
              </w:rPr>
              <w:t>μικρο</w:t>
            </w:r>
            <w:proofErr w:type="spellEnd"/>
            <w:r w:rsidRPr="009A6C7F">
              <w:rPr>
                <w:color w:val="000000"/>
                <w:lang w:val="el-GR"/>
              </w:rPr>
              <w:t>-εφαρμογή η οποία θα γίνεται εκτίμηση και θα μεταπίπτει στο νέο περιβάλλον θα παραδίδονται οι παρακάτω αναφορές</w:t>
            </w:r>
          </w:p>
        </w:tc>
      </w:tr>
      <w:tr w:rsidR="000413E7" w:rsidRPr="00DC7A23" w14:paraId="16D9B9EB" w14:textId="77777777" w:rsidTr="00835D3F">
        <w:trPr>
          <w:trHeight w:val="283"/>
          <w:jc w:val="center"/>
        </w:trPr>
        <w:tc>
          <w:tcPr>
            <w:tcW w:w="9854" w:type="dxa"/>
            <w:shd w:val="clear" w:color="auto" w:fill="auto"/>
            <w:vAlign w:val="center"/>
          </w:tcPr>
          <w:p w14:paraId="43BF2420" w14:textId="4A12A06C"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 xml:space="preserve">Π12.1 Αρχική Έκθεση του Αναδόχου σύμφωνα με όσα αναφέρονται στην </w:t>
            </w:r>
            <w:r w:rsidRPr="009A6C7F">
              <w:rPr>
                <w:color w:val="000000"/>
                <w:lang w:val="el-GR"/>
              </w:rPr>
              <w:fldChar w:fldCharType="begin"/>
            </w:r>
            <w:r w:rsidRPr="00364B2F">
              <w:rPr>
                <w:color w:val="000000"/>
                <w:lang w:val="el-GR"/>
              </w:rPr>
              <w:instrText xml:space="preserve"> REF _Ref80406051 \r \h </w:instrText>
            </w:r>
            <w:r>
              <w:rPr>
                <w:color w:val="000000"/>
                <w:lang w:val="el-GR"/>
              </w:rPr>
              <w:instrText xml:space="preserve"> \* MERGEFORMAT </w:instrText>
            </w:r>
            <w:r w:rsidRPr="009A6C7F">
              <w:rPr>
                <w:color w:val="000000"/>
                <w:lang w:val="el-GR"/>
              </w:rPr>
            </w:r>
            <w:r w:rsidRPr="009A6C7F">
              <w:rPr>
                <w:color w:val="000000"/>
                <w:lang w:val="el-GR"/>
              </w:rPr>
              <w:fldChar w:fldCharType="separate"/>
            </w:r>
            <w:r w:rsidR="0025790C">
              <w:rPr>
                <w:color w:val="000000"/>
                <w:lang w:val="el-GR"/>
              </w:rPr>
              <w:t>3.3.4</w:t>
            </w:r>
            <w:r w:rsidRPr="009A6C7F">
              <w:rPr>
                <w:color w:val="000000"/>
                <w:lang w:val="el-GR"/>
              </w:rPr>
              <w:fldChar w:fldCharType="end"/>
            </w:r>
            <w:r w:rsidRPr="00364B2F">
              <w:rPr>
                <w:color w:val="000000"/>
                <w:lang w:val="el-GR"/>
              </w:rPr>
              <w:t xml:space="preserve"> </w:t>
            </w:r>
            <w:r w:rsidRPr="009A6C7F">
              <w:rPr>
                <w:color w:val="000000"/>
                <w:lang w:val="el-GR"/>
              </w:rPr>
              <w:fldChar w:fldCharType="begin"/>
            </w:r>
            <w:r w:rsidRPr="00364B2F">
              <w:rPr>
                <w:color w:val="000000"/>
                <w:lang w:val="el-GR"/>
              </w:rPr>
              <w:instrText xml:space="preserve"> REF _Ref80406051 \h </w:instrText>
            </w:r>
            <w:r>
              <w:rPr>
                <w:color w:val="000000"/>
                <w:lang w:val="el-GR"/>
              </w:rPr>
              <w:instrText xml:space="preserve"> \* MERGEFORMAT </w:instrText>
            </w:r>
            <w:r w:rsidRPr="009A6C7F">
              <w:rPr>
                <w:color w:val="000000"/>
                <w:lang w:val="el-GR"/>
              </w:rPr>
            </w:r>
            <w:r w:rsidRPr="009A6C7F">
              <w:rPr>
                <w:color w:val="000000"/>
                <w:lang w:val="el-GR"/>
              </w:rPr>
              <w:fldChar w:fldCharType="separate"/>
            </w:r>
            <w:r w:rsidR="0025790C" w:rsidRPr="0025790C">
              <w:rPr>
                <w:lang w:val="el-GR"/>
              </w:rPr>
              <w:t>Υπηρεσίες Ανάπτυξης και Μετάπτωσης Εφαρμογών</w:t>
            </w:r>
            <w:r w:rsidRPr="009A6C7F">
              <w:rPr>
                <w:color w:val="000000"/>
                <w:lang w:val="el-GR"/>
              </w:rPr>
              <w:fldChar w:fldCharType="end"/>
            </w:r>
            <w:r w:rsidRPr="00364B2F">
              <w:rPr>
                <w:color w:val="000000"/>
                <w:lang w:val="el-GR"/>
              </w:rPr>
              <w:t xml:space="preserve"> στην παράγραφο 2.</w:t>
            </w:r>
          </w:p>
        </w:tc>
      </w:tr>
      <w:tr w:rsidR="000413E7" w:rsidRPr="00DC7A23" w14:paraId="4D2381A7" w14:textId="77777777" w:rsidTr="00835D3F">
        <w:trPr>
          <w:trHeight w:val="283"/>
          <w:jc w:val="center"/>
        </w:trPr>
        <w:tc>
          <w:tcPr>
            <w:tcW w:w="9854" w:type="dxa"/>
            <w:shd w:val="clear" w:color="auto" w:fill="auto"/>
            <w:vAlign w:val="center"/>
          </w:tcPr>
          <w:p w14:paraId="39BE1B21"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lastRenderedPageBreak/>
              <w:t xml:space="preserve">Εφόσον η υλοποίηση του </w:t>
            </w:r>
            <w:proofErr w:type="spellStart"/>
            <w:r w:rsidRPr="00364B2F">
              <w:rPr>
                <w:color w:val="000000"/>
                <w:lang w:val="el-GR"/>
              </w:rPr>
              <w:t>μικρο</w:t>
            </w:r>
            <w:proofErr w:type="spellEnd"/>
            <w:r w:rsidRPr="00364B2F">
              <w:rPr>
                <w:color w:val="000000"/>
                <w:lang w:val="el-GR"/>
              </w:rPr>
              <w:t>-έργου συμφωνηθεί υποβάλλονται τα παρακάτω παραδοτέα:</w:t>
            </w:r>
          </w:p>
        </w:tc>
      </w:tr>
      <w:tr w:rsidR="000413E7" w:rsidRPr="00DC7A23" w14:paraId="1BD8A611" w14:textId="77777777" w:rsidTr="00835D3F">
        <w:trPr>
          <w:trHeight w:val="283"/>
          <w:jc w:val="center"/>
        </w:trPr>
        <w:tc>
          <w:tcPr>
            <w:tcW w:w="9854" w:type="dxa"/>
            <w:shd w:val="clear" w:color="auto" w:fill="auto"/>
            <w:vAlign w:val="center"/>
          </w:tcPr>
          <w:p w14:paraId="6631B424"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Π12.2 Έντυπο Ανάλυσης Απαιτήσεων ( μόνο εφόσον πρόκειται για ανάπτυξη νέου έργου )</w:t>
            </w:r>
          </w:p>
        </w:tc>
      </w:tr>
      <w:tr w:rsidR="000413E7" w:rsidRPr="00364B2F" w14:paraId="5F1655CB" w14:textId="77777777" w:rsidTr="00835D3F">
        <w:trPr>
          <w:trHeight w:val="283"/>
          <w:jc w:val="center"/>
        </w:trPr>
        <w:tc>
          <w:tcPr>
            <w:tcW w:w="9854" w:type="dxa"/>
            <w:shd w:val="clear" w:color="auto" w:fill="auto"/>
            <w:vAlign w:val="center"/>
          </w:tcPr>
          <w:p w14:paraId="61679D9C"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Π12.3 Αρχιτεκτονική Σχεδίαση</w:t>
            </w:r>
          </w:p>
        </w:tc>
      </w:tr>
      <w:tr w:rsidR="000413E7" w:rsidRPr="00DC7A23" w14:paraId="7701330C" w14:textId="77777777" w:rsidTr="00835D3F">
        <w:trPr>
          <w:trHeight w:val="283"/>
          <w:jc w:val="center"/>
        </w:trPr>
        <w:tc>
          <w:tcPr>
            <w:tcW w:w="9854" w:type="dxa"/>
            <w:shd w:val="clear" w:color="auto" w:fill="auto"/>
            <w:vAlign w:val="center"/>
          </w:tcPr>
          <w:p w14:paraId="76E62AB4"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Π12.4  Εγχειρίδια Εγκατάστασης – Λειτουργίας – Χρήσης ( μόνο εφόσον πρόκειται για ανάπτυξη νέου έργου )</w:t>
            </w:r>
          </w:p>
        </w:tc>
      </w:tr>
      <w:tr w:rsidR="000413E7" w:rsidRPr="00DC7A23" w14:paraId="01DB47A2" w14:textId="77777777" w:rsidTr="00835D3F">
        <w:trPr>
          <w:trHeight w:val="283"/>
          <w:jc w:val="center"/>
        </w:trPr>
        <w:tc>
          <w:tcPr>
            <w:tcW w:w="9854" w:type="dxa"/>
            <w:shd w:val="clear" w:color="auto" w:fill="auto"/>
            <w:vAlign w:val="center"/>
          </w:tcPr>
          <w:p w14:paraId="041056B6"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Π12.5 Αναφορά Μετάπτωσης ( μόνο εφόσον πρόκειται για μετάπτωση εφαρμογής )</w:t>
            </w:r>
          </w:p>
        </w:tc>
      </w:tr>
      <w:tr w:rsidR="000413E7" w:rsidRPr="00DC7A23" w14:paraId="4442EFD2" w14:textId="77777777" w:rsidTr="00835D3F">
        <w:trPr>
          <w:trHeight w:val="283"/>
          <w:jc w:val="center"/>
        </w:trPr>
        <w:tc>
          <w:tcPr>
            <w:tcW w:w="9854" w:type="dxa"/>
            <w:shd w:val="clear" w:color="auto" w:fill="auto"/>
            <w:vAlign w:val="center"/>
          </w:tcPr>
          <w:p w14:paraId="5457B837"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Π12.6 Περιβάλλοντα Ανάπτυξης και Δοκιμών και Αναφορά Ελέγχου</w:t>
            </w:r>
          </w:p>
        </w:tc>
      </w:tr>
      <w:tr w:rsidR="000413E7" w:rsidRPr="00DC7A23" w14:paraId="64915B0D" w14:textId="77777777" w:rsidTr="00835D3F">
        <w:trPr>
          <w:trHeight w:val="283"/>
          <w:jc w:val="center"/>
        </w:trPr>
        <w:tc>
          <w:tcPr>
            <w:tcW w:w="9854" w:type="dxa"/>
            <w:shd w:val="clear" w:color="auto" w:fill="auto"/>
            <w:vAlign w:val="center"/>
          </w:tcPr>
          <w:p w14:paraId="56F733F6"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 xml:space="preserve">Π12.7 Software </w:t>
            </w:r>
            <w:proofErr w:type="spellStart"/>
            <w:r w:rsidRPr="00364B2F">
              <w:rPr>
                <w:color w:val="000000"/>
                <w:lang w:val="el-GR"/>
              </w:rPr>
              <w:t>Kit</w:t>
            </w:r>
            <w:proofErr w:type="spellEnd"/>
            <w:r w:rsidRPr="00364B2F">
              <w:rPr>
                <w:color w:val="000000"/>
                <w:lang w:val="el-GR"/>
              </w:rPr>
              <w:t xml:space="preserve"> (Τα πακέτα λογισμικού όπως αναπτύχθηκαν ή </w:t>
            </w:r>
            <w:proofErr w:type="spellStart"/>
            <w:r w:rsidRPr="00364B2F">
              <w:rPr>
                <w:color w:val="000000"/>
                <w:lang w:val="el-GR"/>
              </w:rPr>
              <w:t>παραμετροποιήθηκαν</w:t>
            </w:r>
            <w:proofErr w:type="spellEnd"/>
            <w:r w:rsidRPr="00364B2F">
              <w:rPr>
                <w:color w:val="000000"/>
                <w:lang w:val="el-GR"/>
              </w:rPr>
              <w:t xml:space="preserve"> και τέθηκαν σε παραγωγική λειτουργία )</w:t>
            </w:r>
          </w:p>
        </w:tc>
      </w:tr>
      <w:tr w:rsidR="000413E7" w:rsidRPr="00364B2F" w14:paraId="513BC564" w14:textId="77777777" w:rsidTr="00835D3F">
        <w:trPr>
          <w:trHeight w:val="283"/>
          <w:jc w:val="center"/>
        </w:trPr>
        <w:tc>
          <w:tcPr>
            <w:tcW w:w="9854" w:type="dxa"/>
            <w:shd w:val="clear" w:color="auto" w:fill="auto"/>
            <w:vAlign w:val="center"/>
          </w:tcPr>
          <w:p w14:paraId="375EF723" w14:textId="77777777" w:rsidR="000413E7" w:rsidRPr="00364B2F" w:rsidRDefault="000413E7" w:rsidP="00835D3F">
            <w:pPr>
              <w:widowControl w:val="0"/>
              <w:pBdr>
                <w:top w:val="nil"/>
                <w:left w:val="nil"/>
                <w:bottom w:val="nil"/>
                <w:right w:val="nil"/>
                <w:between w:val="nil"/>
              </w:pBdr>
              <w:spacing w:before="120"/>
              <w:jc w:val="left"/>
              <w:rPr>
                <w:color w:val="000000"/>
                <w:lang w:val="el-GR"/>
              </w:rPr>
            </w:pPr>
            <w:r w:rsidRPr="00364B2F">
              <w:rPr>
                <w:color w:val="000000"/>
                <w:lang w:val="el-GR"/>
              </w:rPr>
              <w:t>Π12.8 Τελική Αναφορά</w:t>
            </w:r>
          </w:p>
        </w:tc>
      </w:tr>
    </w:tbl>
    <w:p w14:paraId="2DBFFD9B" w14:textId="77777777" w:rsidR="000413E7" w:rsidRDefault="000413E7" w:rsidP="003C2BEF">
      <w:pPr>
        <w:rPr>
          <w:rFonts w:eastAsia="SimSun"/>
          <w:lang w:val="el-GR"/>
        </w:rPr>
      </w:pPr>
    </w:p>
    <w:p w14:paraId="0C25C040" w14:textId="0AEB6403"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25790C">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Pr="00C40250" w:rsidRDefault="00025B9C" w:rsidP="003E46EC">
      <w:pPr>
        <w:pStyle w:val="3"/>
        <w:numPr>
          <w:ilvl w:val="1"/>
          <w:numId w:val="68"/>
        </w:numPr>
        <w:rPr>
          <w:lang w:val="el-GR"/>
        </w:rPr>
      </w:pPr>
      <w:bookmarkStart w:id="348" w:name="_Toc112836385"/>
      <w:r w:rsidRPr="00C40250">
        <w:rPr>
          <w:lang w:val="el-GR"/>
        </w:rPr>
        <w:t>Ομάδα Έργου/Σχήμα Διοίκησης Έργου</w:t>
      </w:r>
      <w:bookmarkEnd w:id="348"/>
      <w:r w:rsidRPr="00C40250">
        <w:rPr>
          <w:lang w:val="el-GR"/>
        </w:rPr>
        <w:tab/>
      </w:r>
    </w:p>
    <w:p w14:paraId="446DDF07" w14:textId="36A8AF1D" w:rsidR="003C2BEF" w:rsidRPr="00954A27"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r w:rsidR="00954A27">
        <w:rPr>
          <w:lang w:val="en-US"/>
        </w:rPr>
        <w:t>E</w:t>
      </w:r>
      <w:r w:rsidR="00954A27">
        <w:rPr>
          <w:lang w:val="el-GR"/>
        </w:rPr>
        <w:t>ιδικά για τα στελέχη που θα εμπλακούν στην Φάση 6 του Έργου αυτά θα πρέπει μόνον να αναφερθούν χωρίς να προσδιοριστεί ο βαθμός εμπλοκής τους.</w:t>
      </w:r>
      <w:r w:rsidR="0021647B">
        <w:rPr>
          <w:lang w:val="el-GR"/>
        </w:rPr>
        <w:t xml:space="preserve"> Επιπρόσθετα των ρόλων που περιγράφονται στην </w:t>
      </w:r>
      <w:r w:rsidR="0021647B">
        <w:rPr>
          <w:lang w:val="el-GR"/>
        </w:rPr>
        <w:fldChar w:fldCharType="begin"/>
      </w:r>
      <w:r w:rsidR="0021647B">
        <w:rPr>
          <w:lang w:val="el-GR"/>
        </w:rPr>
        <w:instrText xml:space="preserve"> REF _Ref87458161 \r \h </w:instrText>
      </w:r>
      <w:r w:rsidR="0021647B">
        <w:rPr>
          <w:lang w:val="el-GR"/>
        </w:rPr>
      </w:r>
      <w:r w:rsidR="0021647B">
        <w:rPr>
          <w:lang w:val="el-GR"/>
        </w:rPr>
        <w:fldChar w:fldCharType="separate"/>
      </w:r>
      <w:r w:rsidR="0025790C">
        <w:rPr>
          <w:lang w:val="el-GR"/>
        </w:rPr>
        <w:t>2.2.6.2</w:t>
      </w:r>
      <w:r w:rsidR="0021647B">
        <w:rPr>
          <w:lang w:val="el-GR"/>
        </w:rPr>
        <w:fldChar w:fldCharType="end"/>
      </w:r>
      <w:r w:rsidR="0021647B">
        <w:rPr>
          <w:lang w:val="el-GR"/>
        </w:rPr>
        <w:t xml:space="preserve"> «</w:t>
      </w:r>
      <w:r w:rsidR="0021647B">
        <w:rPr>
          <w:lang w:val="el-GR"/>
        </w:rPr>
        <w:fldChar w:fldCharType="begin"/>
      </w:r>
      <w:r w:rsidR="0021647B">
        <w:rPr>
          <w:lang w:val="el-GR"/>
        </w:rPr>
        <w:instrText xml:space="preserve"> REF _Ref87458161 \h </w:instrText>
      </w:r>
      <w:r w:rsidR="0021647B">
        <w:rPr>
          <w:lang w:val="el-GR"/>
        </w:rPr>
      </w:r>
      <w:r w:rsidR="0021647B">
        <w:rPr>
          <w:lang w:val="el-GR"/>
        </w:rPr>
        <w:fldChar w:fldCharType="separate"/>
      </w:r>
      <w:r w:rsidR="0025790C" w:rsidRPr="00CC2818">
        <w:rPr>
          <w:lang w:val="el-GR" w:eastAsia="en-US"/>
        </w:rPr>
        <w:t>Επαγγελματική Ικανότητα – Ομάδα Έργου</w:t>
      </w:r>
      <w:r w:rsidR="0021647B">
        <w:rPr>
          <w:lang w:val="el-GR"/>
        </w:rPr>
        <w:fldChar w:fldCharType="end"/>
      </w:r>
      <w:r w:rsidR="0021647B">
        <w:rPr>
          <w:lang w:val="el-GR"/>
        </w:rPr>
        <w:t>» ο υποψήφιος Ανάδοχος υποχρεούται στην Προσφορά του να παράσχει συμπληρωματικά</w:t>
      </w:r>
      <w:r w:rsidR="00D82184">
        <w:rPr>
          <w:lang w:val="el-GR"/>
        </w:rPr>
        <w:t>,</w:t>
      </w:r>
      <w:r w:rsidR="0021647B">
        <w:rPr>
          <w:lang w:val="el-GR"/>
        </w:rPr>
        <w:t xml:space="preserve"> </w:t>
      </w:r>
      <w:r w:rsidR="00CE5666">
        <w:rPr>
          <w:lang w:val="el-GR"/>
        </w:rPr>
        <w:t xml:space="preserve">μέλη για τις ομάδες Ανάλυσης Απαιτήσεων, </w:t>
      </w:r>
      <w:r w:rsidR="00CE5666" w:rsidRPr="00CE5666">
        <w:rPr>
          <w:lang w:val="el-GR"/>
        </w:rPr>
        <w:t>Αρχιτεκτόνων Λύσεων Πληροφορικής</w:t>
      </w:r>
      <w:r w:rsidR="00CE5666">
        <w:rPr>
          <w:lang w:val="el-GR"/>
        </w:rPr>
        <w:t xml:space="preserve">, </w:t>
      </w:r>
      <w:r w:rsidR="00CE5666" w:rsidRPr="00CE5666">
        <w:rPr>
          <w:lang w:val="el-GR"/>
        </w:rPr>
        <w:t xml:space="preserve">Διαχείρισης </w:t>
      </w:r>
      <w:proofErr w:type="spellStart"/>
      <w:r w:rsidR="00CE5666" w:rsidRPr="00CE5666">
        <w:rPr>
          <w:lang w:val="el-GR"/>
        </w:rPr>
        <w:t>Cloud</w:t>
      </w:r>
      <w:proofErr w:type="spellEnd"/>
      <w:r w:rsidR="00CE5666" w:rsidRPr="00CE5666">
        <w:rPr>
          <w:lang w:val="el-GR"/>
        </w:rPr>
        <w:t xml:space="preserve"> Υποδομών</w:t>
      </w:r>
      <w:r w:rsidR="00CE5666">
        <w:rPr>
          <w:lang w:val="el-GR"/>
        </w:rPr>
        <w:t>,</w:t>
      </w:r>
      <w:r w:rsidR="00CE5666" w:rsidRPr="00862851">
        <w:rPr>
          <w:lang w:val="el-GR"/>
        </w:rPr>
        <w:t xml:space="preserve"> </w:t>
      </w:r>
      <w:r w:rsidR="00CE5666">
        <w:rPr>
          <w:lang w:val="el-GR"/>
        </w:rPr>
        <w:t>Σ</w:t>
      </w:r>
      <w:r w:rsidR="00CE5666" w:rsidRPr="00CE5666">
        <w:rPr>
          <w:lang w:val="el-GR"/>
        </w:rPr>
        <w:t xml:space="preserve">χεδιασμού, </w:t>
      </w:r>
      <w:r w:rsidR="00CE5666">
        <w:rPr>
          <w:lang w:val="el-GR"/>
        </w:rPr>
        <w:t>Α</w:t>
      </w:r>
      <w:r w:rsidR="00CE5666" w:rsidRPr="00CE5666">
        <w:rPr>
          <w:lang w:val="el-GR"/>
        </w:rPr>
        <w:t>νάπτυξης</w:t>
      </w:r>
      <w:r w:rsidR="00CE5666">
        <w:rPr>
          <w:lang w:val="el-GR"/>
        </w:rPr>
        <w:t xml:space="preserve"> και</w:t>
      </w:r>
      <w:r w:rsidR="00CE5666" w:rsidRPr="00CE5666">
        <w:rPr>
          <w:lang w:val="el-GR"/>
        </w:rPr>
        <w:t xml:space="preserve"> </w:t>
      </w:r>
      <w:r w:rsidR="00CE5666">
        <w:rPr>
          <w:lang w:val="el-GR"/>
        </w:rPr>
        <w:t>Μ</w:t>
      </w:r>
      <w:r w:rsidR="00CE5666" w:rsidRPr="00CE5666">
        <w:rPr>
          <w:lang w:val="el-GR"/>
        </w:rPr>
        <w:t xml:space="preserve">ετάπτωσης </w:t>
      </w:r>
      <w:r w:rsidR="00CE5666">
        <w:rPr>
          <w:lang w:val="el-GR"/>
        </w:rPr>
        <w:t>Ε</w:t>
      </w:r>
      <w:r w:rsidR="00CE5666" w:rsidRPr="00CE5666">
        <w:rPr>
          <w:lang w:val="el-GR"/>
        </w:rPr>
        <w:t xml:space="preserve">φαρμογών σε υποδομές </w:t>
      </w:r>
      <w:proofErr w:type="spellStart"/>
      <w:r w:rsidR="00CE5666" w:rsidRPr="00CE5666">
        <w:rPr>
          <w:lang w:val="el-GR"/>
        </w:rPr>
        <w:t>ΙaaS</w:t>
      </w:r>
      <w:proofErr w:type="spellEnd"/>
      <w:r w:rsidR="00CE5666">
        <w:rPr>
          <w:lang w:val="el-GR"/>
        </w:rPr>
        <w:t xml:space="preserve"> και </w:t>
      </w:r>
      <w:r w:rsidR="00CE5666">
        <w:rPr>
          <w:lang w:val="en-US"/>
        </w:rPr>
        <w:t>PaaS</w:t>
      </w:r>
      <w:r w:rsidR="00CE5666">
        <w:rPr>
          <w:lang w:val="el-GR"/>
        </w:rPr>
        <w:t>, Σ</w:t>
      </w:r>
      <w:r w:rsidR="00CE5666" w:rsidRPr="00CE5666">
        <w:rPr>
          <w:lang w:val="el-GR"/>
        </w:rPr>
        <w:t xml:space="preserve">χεδιασμού, ανάπτυξης,  εφαρμογής συστημάτων </w:t>
      </w:r>
      <w:r w:rsidR="00CE5666">
        <w:rPr>
          <w:lang w:val="el-GR"/>
        </w:rPr>
        <w:t>Δ</w:t>
      </w:r>
      <w:r w:rsidR="00CE5666" w:rsidRPr="00CE5666">
        <w:rPr>
          <w:lang w:val="el-GR"/>
        </w:rPr>
        <w:t xml:space="preserve">ιαχείρισης </w:t>
      </w:r>
      <w:r w:rsidR="00CE5666">
        <w:rPr>
          <w:lang w:val="el-GR"/>
        </w:rPr>
        <w:t>Β</w:t>
      </w:r>
      <w:r w:rsidR="00CE5666" w:rsidRPr="00CE5666">
        <w:rPr>
          <w:lang w:val="el-GR"/>
        </w:rPr>
        <w:t xml:space="preserve">άσεων </w:t>
      </w:r>
      <w:r w:rsidR="00CE5666">
        <w:rPr>
          <w:lang w:val="el-GR"/>
        </w:rPr>
        <w:t>Δ</w:t>
      </w:r>
      <w:r w:rsidR="00CE5666" w:rsidRPr="00CE5666">
        <w:rPr>
          <w:lang w:val="el-GR"/>
        </w:rPr>
        <w:t xml:space="preserve">εδομένων, </w:t>
      </w:r>
      <w:r w:rsidR="00CE5666">
        <w:rPr>
          <w:lang w:val="el-GR"/>
        </w:rPr>
        <w:t>Σ</w:t>
      </w:r>
      <w:r w:rsidR="00CE5666" w:rsidRPr="00CE5666">
        <w:rPr>
          <w:lang w:val="el-GR"/>
        </w:rPr>
        <w:t xml:space="preserve">υστημάτων ανάλυσης δεδομένων και </w:t>
      </w:r>
      <w:r w:rsidR="00CE5666">
        <w:rPr>
          <w:lang w:val="el-GR"/>
        </w:rPr>
        <w:t>Ε</w:t>
      </w:r>
      <w:r w:rsidR="00CE5666" w:rsidRPr="00CE5666">
        <w:rPr>
          <w:lang w:val="el-GR"/>
        </w:rPr>
        <w:t xml:space="preserve">πιχειρησιακής </w:t>
      </w:r>
      <w:r w:rsidR="00CE5666">
        <w:rPr>
          <w:lang w:val="el-GR"/>
        </w:rPr>
        <w:t>Ε</w:t>
      </w:r>
      <w:r w:rsidR="00CE5666" w:rsidRPr="00CE5666">
        <w:rPr>
          <w:lang w:val="el-GR"/>
        </w:rPr>
        <w:t>υφυίας</w:t>
      </w:r>
      <w:r w:rsidR="00CE5666">
        <w:rPr>
          <w:lang w:val="el-GR"/>
        </w:rPr>
        <w:t>, Ασφάλειας και Εκπαίδευσης.</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77777777" w:rsidR="00025B9C" w:rsidRPr="00C40250" w:rsidRDefault="00025B9C" w:rsidP="003E46EC">
      <w:pPr>
        <w:pStyle w:val="3"/>
        <w:numPr>
          <w:ilvl w:val="1"/>
          <w:numId w:val="68"/>
        </w:numPr>
        <w:rPr>
          <w:lang w:val="el-GR"/>
        </w:rPr>
      </w:pPr>
      <w:bookmarkStart w:id="349" w:name="_Toc112836386"/>
      <w:r w:rsidRPr="00C40250">
        <w:rPr>
          <w:lang w:val="el-GR"/>
        </w:rPr>
        <w:t>Μεθοδολογία διοίκησης και διασφάλισης ποιότητας</w:t>
      </w:r>
      <w:bookmarkEnd w:id="349"/>
      <w:r w:rsidRPr="00C40250">
        <w:rPr>
          <w:lang w:val="el-GR"/>
        </w:rPr>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3E46EC">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3E46EC">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Pr="00C40250" w:rsidRDefault="00025B9C" w:rsidP="003E46EC">
      <w:pPr>
        <w:pStyle w:val="3"/>
        <w:numPr>
          <w:ilvl w:val="1"/>
          <w:numId w:val="68"/>
        </w:numPr>
        <w:rPr>
          <w:lang w:val="el-GR"/>
        </w:rPr>
      </w:pPr>
      <w:bookmarkStart w:id="350" w:name="_Toc112836387"/>
      <w:r w:rsidRPr="00C40250">
        <w:rPr>
          <w:lang w:val="el-GR"/>
        </w:rPr>
        <w:t>Τόπος υλοποίησης/ παροχής των υπηρεσιών</w:t>
      </w:r>
      <w:bookmarkEnd w:id="350"/>
      <w:r w:rsidRPr="00C40250">
        <w:rPr>
          <w:lang w:val="el-GR"/>
        </w:rPr>
        <w:tab/>
      </w:r>
    </w:p>
    <w:p w14:paraId="5B530AE2" w14:textId="013F7C24"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w:t>
      </w:r>
      <w:r w:rsidR="00C40250">
        <w:rPr>
          <w:lang w:val="el-GR"/>
        </w:rPr>
        <w:t xml:space="preserve">της </w:t>
      </w:r>
      <w:r w:rsidR="006E589E">
        <w:rPr>
          <w:lang w:val="el-GR"/>
        </w:rPr>
        <w:t>Αναθέτουσας</w:t>
      </w:r>
      <w:r w:rsidR="00C40250">
        <w:rPr>
          <w:lang w:val="el-GR"/>
        </w:rPr>
        <w:t xml:space="preserve"> Αρχής και των Φορέων Λειτουργίας</w:t>
      </w:r>
      <w:r w:rsidRPr="003C2BEF">
        <w:rPr>
          <w:lang w:val="el-GR"/>
        </w:rPr>
        <w:t xml:space="preserve"> αλλά και σε όποια άλλα σημεία προκύψουν από τις απαιτήσεις του Έργου</w:t>
      </w:r>
      <w:r w:rsidR="00C40250">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EEF0B8A" w14:textId="77777777" w:rsidR="00C40250" w:rsidRPr="007A6B2A" w:rsidRDefault="00C40250" w:rsidP="00C40250">
      <w:pPr>
        <w:rPr>
          <w:lang w:val="el-GR"/>
        </w:rPr>
      </w:pPr>
      <w:r w:rsidRPr="007A6B2A">
        <w:rPr>
          <w:lang w:val="el-GR"/>
        </w:rPr>
        <w:t xml:space="preserve">Τόπος υποβολής των παραδοτέων είναι η έδρα της </w:t>
      </w:r>
      <w:proofErr w:type="spellStart"/>
      <w:r w:rsidRPr="007A6B2A">
        <w:rPr>
          <w:lang w:val="el-GR"/>
        </w:rPr>
        <w:t>ΚτΠ</w:t>
      </w:r>
      <w:proofErr w:type="spellEnd"/>
      <w:r w:rsidRPr="007A6B2A">
        <w:rPr>
          <w:lang w:val="el-GR"/>
        </w:rPr>
        <w:t xml:space="preserve"> </w:t>
      </w:r>
      <w:r>
        <w:rPr>
          <w:lang w:val="el-GR"/>
        </w:rPr>
        <w:t>Μ.</w:t>
      </w:r>
      <w:r w:rsidRPr="007A6B2A">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351" w:name="_Ref510087011"/>
      <w:bookmarkStart w:id="352" w:name="_Ref40980421"/>
      <w:bookmarkStart w:id="353" w:name="_Toc112836388"/>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351"/>
      <w:bookmarkEnd w:id="352"/>
      <w:bookmarkEnd w:id="353"/>
      <w:r w:rsidR="007A3AC0" w:rsidRPr="00603221">
        <w:rPr>
          <w:rFonts w:cs="Tahoma"/>
          <w:lang w:val="el-GR"/>
        </w:rPr>
        <w:t xml:space="preserve"> </w:t>
      </w:r>
    </w:p>
    <w:p w14:paraId="4F99E399" w14:textId="77777777" w:rsidR="00A01511" w:rsidRPr="00A01511" w:rsidRDefault="00A01511" w:rsidP="003E46EC">
      <w:pPr>
        <w:pStyle w:val="3"/>
        <w:numPr>
          <w:ilvl w:val="0"/>
          <w:numId w:val="79"/>
        </w:numPr>
        <w:rPr>
          <w:lang w:val="el-GR"/>
        </w:rPr>
      </w:pPr>
      <w:bookmarkStart w:id="354" w:name="_Toc79526353"/>
      <w:bookmarkStart w:id="355" w:name="_Toc87230699"/>
      <w:bookmarkStart w:id="356" w:name="_Toc112836389"/>
      <w:bookmarkStart w:id="357" w:name="_Ref496624736"/>
      <w:bookmarkStart w:id="358" w:name="_Ref496624788"/>
      <w:r w:rsidRPr="00A01511">
        <w:rPr>
          <w:lang w:val="el-GR"/>
        </w:rPr>
        <w:t>Γενικές Απαιτήσεις του Έργου.</w:t>
      </w:r>
      <w:bookmarkEnd w:id="354"/>
      <w:bookmarkEnd w:id="355"/>
      <w:bookmarkEnd w:id="356"/>
    </w:p>
    <w:p w14:paraId="5DBD416B" w14:textId="77777777" w:rsidR="00A01511" w:rsidRPr="00A01511" w:rsidRDefault="00A01511" w:rsidP="003E46EC">
      <w:pPr>
        <w:pStyle w:val="3"/>
        <w:numPr>
          <w:ilvl w:val="1"/>
          <w:numId w:val="79"/>
        </w:numPr>
        <w:rPr>
          <w:lang w:val="el-GR"/>
        </w:rPr>
      </w:pPr>
      <w:bookmarkStart w:id="359" w:name="_Toc80137433"/>
      <w:bookmarkStart w:id="360" w:name="_Toc80137585"/>
      <w:bookmarkStart w:id="361" w:name="_Toc79526354"/>
      <w:bookmarkStart w:id="362" w:name="_Toc87230700"/>
      <w:bookmarkStart w:id="363" w:name="_Toc112836390"/>
      <w:bookmarkEnd w:id="359"/>
      <w:bookmarkEnd w:id="360"/>
      <w:r w:rsidRPr="00A01511">
        <w:rPr>
          <w:lang w:val="el-GR"/>
        </w:rPr>
        <w:t>Γενικές Απαιτήσεις</w:t>
      </w:r>
      <w:bookmarkEnd w:id="361"/>
      <w:bookmarkEnd w:id="362"/>
      <w:bookmarkEnd w:id="363"/>
    </w:p>
    <w:p w14:paraId="408381BC" w14:textId="77777777" w:rsidR="00A01511" w:rsidRPr="00A01511" w:rsidRDefault="00A01511" w:rsidP="00A01511">
      <w:pPr>
        <w:rPr>
          <w:lang w:val="el-GR"/>
        </w:rPr>
      </w:pPr>
    </w:p>
    <w:tbl>
      <w:tblPr>
        <w:tblW w:w="9854" w:type="dxa"/>
        <w:tblLayout w:type="fixed"/>
        <w:tblLook w:val="0000" w:firstRow="0" w:lastRow="0" w:firstColumn="0" w:lastColumn="0" w:noHBand="0" w:noVBand="0"/>
      </w:tblPr>
      <w:tblGrid>
        <w:gridCol w:w="707"/>
        <w:gridCol w:w="3676"/>
        <w:gridCol w:w="2339"/>
        <w:gridCol w:w="1380"/>
        <w:gridCol w:w="1752"/>
      </w:tblGrid>
      <w:tr w:rsidR="00A01511" w:rsidRPr="006E589E" w14:paraId="2D3264EF" w14:textId="77777777" w:rsidTr="00835D3F">
        <w:tc>
          <w:tcPr>
            <w:tcW w:w="707" w:type="dxa"/>
            <w:tcBorders>
              <w:top w:val="single" w:sz="4" w:space="0" w:color="000000"/>
              <w:left w:val="single" w:sz="4" w:space="0" w:color="000000"/>
              <w:bottom w:val="single" w:sz="4" w:space="0" w:color="000000"/>
            </w:tcBorders>
            <w:shd w:val="clear" w:color="auto" w:fill="D8D8D8"/>
            <w:vAlign w:val="center"/>
          </w:tcPr>
          <w:p w14:paraId="1014D74D" w14:textId="77777777" w:rsidR="00A01511" w:rsidRPr="00234806" w:rsidRDefault="00A01511" w:rsidP="00A01511">
            <w:pPr>
              <w:rPr>
                <w:lang w:val="el-GR"/>
              </w:rPr>
            </w:pPr>
            <w:r w:rsidRPr="00234806">
              <w:rPr>
                <w:lang w:val="el-GR"/>
              </w:rPr>
              <w:t>Α/Α</w:t>
            </w:r>
          </w:p>
        </w:tc>
        <w:tc>
          <w:tcPr>
            <w:tcW w:w="3676" w:type="dxa"/>
            <w:tcBorders>
              <w:top w:val="single" w:sz="4" w:space="0" w:color="000000"/>
              <w:left w:val="single" w:sz="4" w:space="0" w:color="000000"/>
              <w:bottom w:val="single" w:sz="4" w:space="0" w:color="000000"/>
            </w:tcBorders>
            <w:shd w:val="clear" w:color="auto" w:fill="D8D8D8"/>
            <w:vAlign w:val="center"/>
          </w:tcPr>
          <w:p w14:paraId="0A945BD3" w14:textId="77777777" w:rsidR="00A01511" w:rsidRPr="00234806" w:rsidRDefault="00A01511" w:rsidP="00A01511">
            <w:pPr>
              <w:rPr>
                <w:lang w:val="el-GR"/>
              </w:rPr>
            </w:pPr>
            <w:r w:rsidRPr="00234806">
              <w:rPr>
                <w:lang w:val="el-GR"/>
              </w:rPr>
              <w:t>ΠΡΟΔΙΑΓΡΑΦΗ</w:t>
            </w:r>
          </w:p>
        </w:tc>
        <w:tc>
          <w:tcPr>
            <w:tcW w:w="2339" w:type="dxa"/>
            <w:tcBorders>
              <w:top w:val="single" w:sz="4" w:space="0" w:color="000000"/>
              <w:left w:val="single" w:sz="4" w:space="0" w:color="000000"/>
              <w:bottom w:val="single" w:sz="4" w:space="0" w:color="000000"/>
            </w:tcBorders>
            <w:shd w:val="clear" w:color="auto" w:fill="D8D8D8"/>
            <w:vAlign w:val="center"/>
          </w:tcPr>
          <w:p w14:paraId="78935FA0" w14:textId="77777777" w:rsidR="00A01511" w:rsidRPr="00234806" w:rsidRDefault="00A01511" w:rsidP="00A01511">
            <w:pPr>
              <w:rPr>
                <w:lang w:val="el-GR"/>
              </w:rPr>
            </w:pPr>
            <w:r w:rsidRPr="00234806">
              <w:rPr>
                <w:lang w:val="el-GR"/>
              </w:rPr>
              <w:t>ΑΠΑΙΤΗΣΗ</w:t>
            </w:r>
          </w:p>
        </w:tc>
        <w:tc>
          <w:tcPr>
            <w:tcW w:w="1380" w:type="dxa"/>
            <w:tcBorders>
              <w:top w:val="single" w:sz="4" w:space="0" w:color="000000"/>
              <w:left w:val="single" w:sz="4" w:space="0" w:color="000000"/>
              <w:bottom w:val="single" w:sz="4" w:space="0" w:color="000000"/>
            </w:tcBorders>
            <w:shd w:val="clear" w:color="auto" w:fill="D8D8D8"/>
            <w:vAlign w:val="center"/>
          </w:tcPr>
          <w:p w14:paraId="48C8833F" w14:textId="77777777" w:rsidR="00A01511" w:rsidRPr="00234806" w:rsidRDefault="00A01511" w:rsidP="00A01511">
            <w:pPr>
              <w:rPr>
                <w:lang w:val="el-GR"/>
              </w:rPr>
            </w:pPr>
            <w:r w:rsidRPr="00234806">
              <w:rPr>
                <w:lang w:val="el-GR"/>
              </w:rPr>
              <w:t>ΑΠΑΝΤΗΣΗ</w:t>
            </w:r>
          </w:p>
        </w:tc>
        <w:tc>
          <w:tcPr>
            <w:tcW w:w="1752"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4F5FE71F" w14:textId="77777777" w:rsidR="00A01511" w:rsidRPr="00234806" w:rsidRDefault="00A01511" w:rsidP="00A01511">
            <w:pPr>
              <w:rPr>
                <w:lang w:val="el-GR"/>
              </w:rPr>
            </w:pPr>
            <w:r w:rsidRPr="00234806">
              <w:rPr>
                <w:lang w:val="el-GR"/>
              </w:rPr>
              <w:t>ΠΑΡΑΠΟΜΠΗ ΤΕΚΜΗΡΙΩΣΗΣ</w:t>
            </w:r>
          </w:p>
        </w:tc>
      </w:tr>
      <w:tr w:rsidR="00A01511" w:rsidRPr="00A01511" w14:paraId="7B80D72D"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0156E20B"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7D2A82D4" w14:textId="77777777" w:rsidR="00A01511" w:rsidRPr="00A01511" w:rsidRDefault="00A01511" w:rsidP="00A01511">
            <w:pPr>
              <w:rPr>
                <w:lang w:val="el-GR"/>
              </w:rPr>
            </w:pPr>
            <w:r w:rsidRPr="00A01511">
              <w:rPr>
                <w:lang w:val="el-GR"/>
              </w:rPr>
              <w:t>‘Όλος ο προσφερόμενος εξοπλισμός θα είναι καινούργιος και αμεταχείριστος.</w:t>
            </w:r>
          </w:p>
        </w:tc>
        <w:tc>
          <w:tcPr>
            <w:tcW w:w="2339" w:type="dxa"/>
            <w:tcBorders>
              <w:top w:val="single" w:sz="4" w:space="0" w:color="000000"/>
              <w:left w:val="single" w:sz="4" w:space="0" w:color="000000"/>
              <w:bottom w:val="single" w:sz="4" w:space="0" w:color="000000"/>
            </w:tcBorders>
            <w:shd w:val="clear" w:color="auto" w:fill="auto"/>
            <w:vAlign w:val="center"/>
          </w:tcPr>
          <w:p w14:paraId="62EA001E"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46136314"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CCA7B" w14:textId="77777777" w:rsidR="00A01511" w:rsidRPr="00A01511" w:rsidRDefault="00A01511" w:rsidP="00A01511"/>
        </w:tc>
      </w:tr>
      <w:tr w:rsidR="00A01511" w:rsidRPr="00A01511" w14:paraId="00E505AB"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18CBDB5A"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5FAAC4DD" w14:textId="77777777" w:rsidR="00A01511" w:rsidRPr="00A01511" w:rsidRDefault="00A01511" w:rsidP="00A01511">
            <w:pPr>
              <w:rPr>
                <w:lang w:val="el-GR"/>
              </w:rPr>
            </w:pPr>
            <w:r w:rsidRPr="00A01511">
              <w:rPr>
                <w:lang w:val="el-GR"/>
              </w:rPr>
              <w:t xml:space="preserve">Όλος ο προσφερόμενος θα είναι </w:t>
            </w:r>
            <w:r w:rsidRPr="00A01511">
              <w:t>rack</w:t>
            </w:r>
            <w:r w:rsidRPr="00A01511">
              <w:rPr>
                <w:lang w:val="el-GR"/>
              </w:rPr>
              <w:t xml:space="preserve"> </w:t>
            </w:r>
            <w:r w:rsidRPr="00A01511">
              <w:t>mounted</w:t>
            </w:r>
            <w:r w:rsidRPr="00A01511">
              <w:rPr>
                <w:lang w:val="el-GR"/>
              </w:rPr>
              <w:t xml:space="preserve"> σε </w:t>
            </w:r>
            <w:r w:rsidRPr="00A01511">
              <w:t>rack</w:t>
            </w:r>
            <w:r w:rsidRPr="00A01511">
              <w:rPr>
                <w:lang w:val="el-GR"/>
              </w:rPr>
              <w:t xml:space="preserve"> 19 </w:t>
            </w:r>
            <w:r w:rsidRPr="00A01511">
              <w:t>inch</w:t>
            </w:r>
            <w:r w:rsidRPr="00A01511">
              <w:rPr>
                <w:lang w:val="el-GR"/>
              </w:rPr>
              <w:t>.</w:t>
            </w:r>
          </w:p>
        </w:tc>
        <w:tc>
          <w:tcPr>
            <w:tcW w:w="2339" w:type="dxa"/>
            <w:tcBorders>
              <w:top w:val="single" w:sz="4" w:space="0" w:color="000000"/>
              <w:left w:val="single" w:sz="4" w:space="0" w:color="000000"/>
              <w:bottom w:val="single" w:sz="4" w:space="0" w:color="000000"/>
            </w:tcBorders>
            <w:shd w:val="clear" w:color="auto" w:fill="auto"/>
            <w:vAlign w:val="center"/>
          </w:tcPr>
          <w:p w14:paraId="354F42D4"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3CC3921D"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926DF" w14:textId="77777777" w:rsidR="00A01511" w:rsidRPr="00A01511" w:rsidRDefault="00A01511" w:rsidP="00A01511"/>
        </w:tc>
      </w:tr>
      <w:tr w:rsidR="00A01511" w:rsidRPr="00A01511" w14:paraId="45B573C7"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6D171DA0"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2AD87F49" w14:textId="77777777" w:rsidR="00A01511" w:rsidRPr="00A01511" w:rsidRDefault="00A01511" w:rsidP="00A01511">
            <w:pPr>
              <w:rPr>
                <w:lang w:val="el-GR"/>
              </w:rPr>
            </w:pPr>
            <w:r w:rsidRPr="00A01511">
              <w:rPr>
                <w:lang w:val="el-GR"/>
              </w:rPr>
              <w:t xml:space="preserve">Όλος ο προσφερόμενος εξοπλισμός να διαθέτει </w:t>
            </w:r>
            <w:r w:rsidRPr="00A01511">
              <w:t>n</w:t>
            </w:r>
            <w:r w:rsidRPr="00A01511">
              <w:rPr>
                <w:lang w:val="el-GR"/>
              </w:rPr>
              <w:t xml:space="preserve">+1 </w:t>
            </w:r>
            <w:r w:rsidRPr="00A01511">
              <w:t>hot</w:t>
            </w:r>
            <w:r w:rsidRPr="00A01511">
              <w:rPr>
                <w:lang w:val="el-GR"/>
              </w:rPr>
              <w:t xml:space="preserve"> </w:t>
            </w:r>
            <w:r w:rsidRPr="00A01511">
              <w:t>swappable</w:t>
            </w:r>
            <w:r w:rsidRPr="00A01511">
              <w:rPr>
                <w:lang w:val="el-GR"/>
              </w:rPr>
              <w:t xml:space="preserve"> τροφοδοτικά</w:t>
            </w:r>
          </w:p>
        </w:tc>
        <w:tc>
          <w:tcPr>
            <w:tcW w:w="2339" w:type="dxa"/>
            <w:tcBorders>
              <w:top w:val="single" w:sz="4" w:space="0" w:color="000000"/>
              <w:left w:val="single" w:sz="4" w:space="0" w:color="000000"/>
              <w:bottom w:val="single" w:sz="4" w:space="0" w:color="000000"/>
            </w:tcBorders>
            <w:shd w:val="clear" w:color="auto" w:fill="auto"/>
            <w:vAlign w:val="center"/>
          </w:tcPr>
          <w:p w14:paraId="4E97D1C9"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3157E3B0"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9E59" w14:textId="77777777" w:rsidR="00A01511" w:rsidRPr="00A01511" w:rsidRDefault="00A01511" w:rsidP="00A01511"/>
        </w:tc>
      </w:tr>
      <w:tr w:rsidR="00A01511" w:rsidRPr="00A01511" w14:paraId="56AF50F7"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5D278304"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4FDA159B" w14:textId="77777777" w:rsidR="00A01511" w:rsidRPr="00A01511" w:rsidRDefault="00A01511" w:rsidP="00A01511">
            <w:pPr>
              <w:rPr>
                <w:lang w:val="el-GR"/>
              </w:rPr>
            </w:pPr>
            <w:r w:rsidRPr="00A01511">
              <w:rPr>
                <w:lang w:val="el-GR"/>
              </w:rPr>
              <w:t xml:space="preserve">Όλος ο προσφερόμενος εξοπλισμός και το έτοιμο λογισμικό, πρέπει να βρίσκεται σε παραγωγή από τον κατασκευαστή την χρονική στιγμή υποβολής της προσφοράς. </w:t>
            </w:r>
          </w:p>
          <w:p w14:paraId="7C7BBD63" w14:textId="77777777" w:rsidR="00A01511" w:rsidRPr="00A01511" w:rsidRDefault="00A01511" w:rsidP="00A01511">
            <w:pPr>
              <w:rPr>
                <w:lang w:val="el-GR"/>
              </w:rPr>
            </w:pPr>
            <w:r w:rsidRPr="00A01511">
              <w:rPr>
                <w:lang w:val="el-GR"/>
              </w:rPr>
              <w:t>Επίσης την χρονική στιγμή υποβολής της προσφοράς, δεν πρέπει να έχει βγει ανακοίνωση από τον κατασκευαστή για την ημερομηνία παύσης πώλησης (</w:t>
            </w:r>
            <w:proofErr w:type="spellStart"/>
            <w:r w:rsidRPr="00A01511">
              <w:rPr>
                <w:lang w:val="el-GR"/>
              </w:rPr>
              <w:t>End</w:t>
            </w:r>
            <w:proofErr w:type="spellEnd"/>
            <w:r w:rsidRPr="00A01511">
              <w:rPr>
                <w:lang w:val="el-GR"/>
              </w:rPr>
              <w:t xml:space="preserve"> of </w:t>
            </w:r>
            <w:proofErr w:type="spellStart"/>
            <w:r w:rsidRPr="00A01511">
              <w:rPr>
                <w:lang w:val="el-GR"/>
              </w:rPr>
              <w:t>Sale</w:t>
            </w:r>
            <w:proofErr w:type="spellEnd"/>
            <w:r w:rsidRPr="00A01511">
              <w:rPr>
                <w:lang w:val="el-GR"/>
              </w:rPr>
              <w:t xml:space="preserve">) των προσφερόμενων προϊόντων (εξοπλισμός και έτοιμο λογισμικό). </w:t>
            </w:r>
          </w:p>
          <w:p w14:paraId="321D7640" w14:textId="77777777" w:rsidR="00A01511" w:rsidRPr="00A01511" w:rsidRDefault="00A01511" w:rsidP="00A01511">
            <w:pPr>
              <w:rPr>
                <w:lang w:val="el-GR"/>
              </w:rPr>
            </w:pPr>
            <w:r w:rsidRPr="00A01511">
              <w:rPr>
                <w:lang w:val="el-GR"/>
              </w:rPr>
              <w:t>Να προσκομιστούν σχετικά στοιχεία από τον κατασκευαστή.</w:t>
            </w:r>
          </w:p>
        </w:tc>
        <w:tc>
          <w:tcPr>
            <w:tcW w:w="2339" w:type="dxa"/>
            <w:tcBorders>
              <w:top w:val="single" w:sz="4" w:space="0" w:color="000000"/>
              <w:left w:val="single" w:sz="4" w:space="0" w:color="000000"/>
              <w:bottom w:val="single" w:sz="4" w:space="0" w:color="000000"/>
            </w:tcBorders>
            <w:shd w:val="clear" w:color="auto" w:fill="auto"/>
            <w:vAlign w:val="center"/>
          </w:tcPr>
          <w:p w14:paraId="2F4E55AF"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6B39EBA5"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20750" w14:textId="77777777" w:rsidR="00A01511" w:rsidRPr="00A01511" w:rsidRDefault="00A01511" w:rsidP="00A01511"/>
        </w:tc>
      </w:tr>
      <w:tr w:rsidR="00A01511" w:rsidRPr="00A01511" w14:paraId="6D3E608A"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1EC209D2"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14FF7AF5" w14:textId="77777777" w:rsidR="00A01511" w:rsidRPr="00A01511" w:rsidRDefault="00A01511" w:rsidP="00A01511">
            <w:pPr>
              <w:rPr>
                <w:lang w:val="el-GR"/>
              </w:rPr>
            </w:pPr>
            <w:r w:rsidRPr="00A01511">
              <w:rPr>
                <w:lang w:val="el-GR"/>
              </w:rPr>
              <w:t xml:space="preserve">Κατά την διάρκεια του πρώτου παραδοτέου της Μελέτης Εφαρμογής θα γίνει </w:t>
            </w:r>
            <w:proofErr w:type="spellStart"/>
            <w:r w:rsidRPr="00A01511">
              <w:rPr>
                <w:lang w:val="el-GR"/>
              </w:rPr>
              <w:t>επικαιροποίηση</w:t>
            </w:r>
            <w:proofErr w:type="spellEnd"/>
            <w:r w:rsidRPr="00A01511">
              <w:rPr>
                <w:lang w:val="el-GR"/>
              </w:rPr>
              <w:t xml:space="preserve"> του προσφερόμενου εξοπλισμού και έτοιμου λογισμικού.</w:t>
            </w:r>
          </w:p>
          <w:p w14:paraId="281CCF4A" w14:textId="77777777" w:rsidR="00A01511" w:rsidRPr="00A01511" w:rsidRDefault="00A01511" w:rsidP="00A01511">
            <w:pPr>
              <w:rPr>
                <w:lang w:val="el-GR"/>
              </w:rPr>
            </w:pPr>
            <w:r w:rsidRPr="00A01511">
              <w:rPr>
                <w:lang w:val="el-GR"/>
              </w:rPr>
              <w:t xml:space="preserve">Εφόσον για κάποιο από τα προσφερόμενα προϊόντα (εξοπλισμός ή /και έτοιμο λογισμικό) έχει ανακοινωθεί από τον κατασκευαστή του η παύση πώλησης του, τότε θα πρέπει να γίνει </w:t>
            </w:r>
            <w:proofErr w:type="spellStart"/>
            <w:r w:rsidRPr="00A01511">
              <w:rPr>
                <w:lang w:val="el-GR"/>
              </w:rPr>
              <w:t>επικαιροποίηση</w:t>
            </w:r>
            <w:proofErr w:type="spellEnd"/>
            <w:r w:rsidRPr="00A01511">
              <w:rPr>
                <w:lang w:val="el-GR"/>
              </w:rPr>
              <w:t xml:space="preserve"> του με νεότερο </w:t>
            </w:r>
            <w:r w:rsidRPr="00A01511">
              <w:rPr>
                <w:lang w:val="el-GR"/>
              </w:rPr>
              <w:lastRenderedPageBreak/>
              <w:t>ισοδύναμο ή ανώτερο προϊόν για το οποίο δεν θα έχει ανακοινωθεί η παύση πώλησής του από τον κατασκευαστή του.</w:t>
            </w:r>
          </w:p>
          <w:p w14:paraId="74490BE4" w14:textId="77777777" w:rsidR="00A01511" w:rsidRPr="00A01511" w:rsidRDefault="00A01511" w:rsidP="00A01511">
            <w:pPr>
              <w:rPr>
                <w:lang w:val="el-GR"/>
              </w:rPr>
            </w:pPr>
            <w:r w:rsidRPr="00A01511">
              <w:rPr>
                <w:lang w:val="el-GR"/>
              </w:rPr>
              <w:t>Να προσκομιστούν σχετικά στοιχεία από τον κατασκευαστή.</w:t>
            </w:r>
          </w:p>
        </w:tc>
        <w:tc>
          <w:tcPr>
            <w:tcW w:w="2339" w:type="dxa"/>
            <w:tcBorders>
              <w:top w:val="single" w:sz="4" w:space="0" w:color="000000"/>
              <w:left w:val="single" w:sz="4" w:space="0" w:color="000000"/>
              <w:bottom w:val="single" w:sz="4" w:space="0" w:color="000000"/>
            </w:tcBorders>
            <w:shd w:val="clear" w:color="auto" w:fill="auto"/>
            <w:vAlign w:val="center"/>
          </w:tcPr>
          <w:p w14:paraId="315A2B01" w14:textId="77777777" w:rsidR="00A01511" w:rsidRPr="00A01511" w:rsidRDefault="00A01511" w:rsidP="00A01511">
            <w:r w:rsidRPr="00A01511">
              <w:lastRenderedPageBreak/>
              <w:t>ΝΑΙ</w:t>
            </w:r>
          </w:p>
        </w:tc>
        <w:tc>
          <w:tcPr>
            <w:tcW w:w="1380" w:type="dxa"/>
            <w:tcBorders>
              <w:top w:val="single" w:sz="4" w:space="0" w:color="000000"/>
              <w:left w:val="single" w:sz="4" w:space="0" w:color="000000"/>
              <w:bottom w:val="single" w:sz="4" w:space="0" w:color="000000"/>
            </w:tcBorders>
            <w:shd w:val="clear" w:color="auto" w:fill="auto"/>
            <w:vAlign w:val="center"/>
          </w:tcPr>
          <w:p w14:paraId="6B30A4E5"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2D5BC" w14:textId="77777777" w:rsidR="00A01511" w:rsidRPr="00A01511" w:rsidRDefault="00A01511" w:rsidP="00A01511"/>
        </w:tc>
      </w:tr>
      <w:tr w:rsidR="00A01511" w:rsidRPr="00A01511" w14:paraId="01CB84F0"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0D0A86C5"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67E0F820" w14:textId="7EC8B752" w:rsidR="00A01511" w:rsidRPr="00A01511" w:rsidRDefault="00A01511" w:rsidP="00A01511">
            <w:pPr>
              <w:rPr>
                <w:lang w:val="el-GR"/>
              </w:rPr>
            </w:pPr>
            <w:r w:rsidRPr="00A01511">
              <w:rPr>
                <w:lang w:val="el-GR"/>
              </w:rPr>
              <w:t xml:space="preserve">Το σύνολο των προσφερόμενων προϊόντων (εξοπλισμό και έτοιμο λογισμικό) θα  συνοδεύεται από 4ετή εγγύηση με ορόσημο έναρξης την ημερομηνία οριστικής παραλαβής </w:t>
            </w:r>
            <w:r w:rsidR="00954A27">
              <w:rPr>
                <w:lang w:val="el-GR"/>
              </w:rPr>
              <w:t>της Φάσης 2</w:t>
            </w:r>
            <w:r w:rsidRPr="00A01511">
              <w:rPr>
                <w:lang w:val="el-GR"/>
              </w:rPr>
              <w:t xml:space="preserve">. </w:t>
            </w:r>
          </w:p>
          <w:p w14:paraId="3C9BC52F" w14:textId="77777777" w:rsidR="00A01511" w:rsidRPr="00A01511" w:rsidRDefault="00A01511" w:rsidP="00A01511">
            <w:pPr>
              <w:rPr>
                <w:lang w:val="el-GR"/>
              </w:rPr>
            </w:pPr>
            <w:r w:rsidRPr="00A01511">
              <w:rPr>
                <w:lang w:val="el-GR"/>
              </w:rPr>
              <w:t>Σε όλη την διάρκεια της εγγυητικής περιόδου ή/και συντήρησης του έργου, εφόσον απαιτούνται συνδρομητικές υπηρεσίες από τον κατασκευαστή για την ενημέρωση του εξοπλισμού και έτοιμου λογισμικού καθώς και επιμέρους χαρακτηριστικά που έχουν αξιολογηθεί και συμμετέχουν στην προσφερόμενη λύση του έργου, τότε το κόστος των συνδρομητικών υπηρεσιών παρέχονται δωρεάν από τον ανάδοχο.</w:t>
            </w:r>
          </w:p>
        </w:tc>
        <w:tc>
          <w:tcPr>
            <w:tcW w:w="2339" w:type="dxa"/>
            <w:tcBorders>
              <w:top w:val="single" w:sz="4" w:space="0" w:color="000000"/>
              <w:left w:val="single" w:sz="4" w:space="0" w:color="000000"/>
              <w:bottom w:val="single" w:sz="4" w:space="0" w:color="000000"/>
            </w:tcBorders>
            <w:shd w:val="clear" w:color="auto" w:fill="auto"/>
            <w:vAlign w:val="center"/>
          </w:tcPr>
          <w:p w14:paraId="3EE86295"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741AC50B"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62BCF" w14:textId="77777777" w:rsidR="00A01511" w:rsidRPr="00A01511" w:rsidRDefault="00A01511" w:rsidP="00A01511"/>
        </w:tc>
      </w:tr>
      <w:tr w:rsidR="00A01511" w:rsidRPr="00A01511" w14:paraId="5245B3AE"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77B78B67"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576BF2AB" w14:textId="77777777" w:rsidR="00A01511" w:rsidRPr="00A01511" w:rsidRDefault="00A01511" w:rsidP="00A01511">
            <w:pPr>
              <w:rPr>
                <w:lang w:val="el-GR"/>
              </w:rPr>
            </w:pPr>
            <w:r w:rsidRPr="00A01511">
              <w:rPr>
                <w:lang w:val="el-GR"/>
              </w:rPr>
              <w:t xml:space="preserve">Ο ανάδοχος θα παραδώσει όλα τα εγχειρίδια χρήσης των προσφερόμενων προϊόντων </w:t>
            </w:r>
            <w:proofErr w:type="spellStart"/>
            <w:r w:rsidRPr="00A01511">
              <w:rPr>
                <w:lang w:val="el-GR"/>
              </w:rPr>
              <w:t>εσε</w:t>
            </w:r>
            <w:proofErr w:type="spellEnd"/>
            <w:r w:rsidRPr="00A01511">
              <w:rPr>
                <w:lang w:val="el-GR"/>
              </w:rPr>
              <w:t xml:space="preserve"> ηλεκτρονική μορφή. Επισημαίνεται ότι εάν δεν είναι στην Ελληνική γλώσσα τότε θα πρέπει να είναι στην Αγγλική γλώσσα.</w:t>
            </w:r>
          </w:p>
        </w:tc>
        <w:tc>
          <w:tcPr>
            <w:tcW w:w="2339" w:type="dxa"/>
            <w:tcBorders>
              <w:top w:val="single" w:sz="4" w:space="0" w:color="000000"/>
              <w:left w:val="single" w:sz="4" w:space="0" w:color="000000"/>
              <w:bottom w:val="single" w:sz="4" w:space="0" w:color="000000"/>
            </w:tcBorders>
            <w:shd w:val="clear" w:color="auto" w:fill="auto"/>
          </w:tcPr>
          <w:p w14:paraId="63496B73"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12AC191C"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C0416" w14:textId="77777777" w:rsidR="00A01511" w:rsidRPr="00A01511" w:rsidRDefault="00A01511" w:rsidP="00A01511"/>
        </w:tc>
      </w:tr>
      <w:tr w:rsidR="00A01511" w:rsidRPr="00A01511" w14:paraId="483C1355"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570B056F"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5CDC4A64" w14:textId="77777777" w:rsidR="00A01511" w:rsidRPr="00A01511" w:rsidRDefault="00A01511" w:rsidP="00A01511">
            <w:pPr>
              <w:rPr>
                <w:lang w:val="el-GR"/>
              </w:rPr>
            </w:pPr>
            <w:r w:rsidRPr="00A01511">
              <w:t>N</w:t>
            </w:r>
            <w:r w:rsidRPr="00A01511">
              <w:rPr>
                <w:lang w:val="el-GR"/>
              </w:rPr>
              <w:t xml:space="preserve">α αναφερθούν τα </w:t>
            </w:r>
            <w:proofErr w:type="gramStart"/>
            <w:r w:rsidRPr="00A01511">
              <w:rPr>
                <w:lang w:val="el-GR"/>
              </w:rPr>
              <w:t>χαρακτηριστικά  κατανάλωσης</w:t>
            </w:r>
            <w:proofErr w:type="gramEnd"/>
            <w:r w:rsidRPr="00A01511">
              <w:rPr>
                <w:lang w:val="el-GR"/>
              </w:rPr>
              <w:t xml:space="preserve"> ισχύος  και των απαιτήσεων </w:t>
            </w:r>
            <w:proofErr w:type="spellStart"/>
            <w:r w:rsidRPr="00A01511">
              <w:rPr>
                <w:lang w:val="el-GR"/>
              </w:rPr>
              <w:t>θερμοαπαγωγής</w:t>
            </w:r>
            <w:proofErr w:type="spellEnd"/>
            <w:r w:rsidRPr="00A01511">
              <w:rPr>
                <w:lang w:val="el-GR"/>
              </w:rPr>
              <w:t xml:space="preserve"> (</w:t>
            </w:r>
            <w:r w:rsidRPr="00A01511">
              <w:t>BTUs</w:t>
            </w:r>
            <w:r w:rsidRPr="00A01511">
              <w:rPr>
                <w:lang w:val="el-GR"/>
              </w:rPr>
              <w:t>/</w:t>
            </w:r>
            <w:r w:rsidRPr="00A01511">
              <w:t>hr</w:t>
            </w:r>
            <w:r w:rsidRPr="00A01511">
              <w:rPr>
                <w:lang w:val="el-GR"/>
              </w:rPr>
              <w:t>) σε κατάσταση πλήρους φορτίου του κάθε προσφερόμενου συστήματος.</w:t>
            </w:r>
          </w:p>
        </w:tc>
        <w:tc>
          <w:tcPr>
            <w:tcW w:w="2339" w:type="dxa"/>
            <w:tcBorders>
              <w:top w:val="single" w:sz="4" w:space="0" w:color="000000"/>
              <w:left w:val="single" w:sz="4" w:space="0" w:color="000000"/>
              <w:bottom w:val="single" w:sz="4" w:space="0" w:color="000000"/>
            </w:tcBorders>
            <w:shd w:val="clear" w:color="auto" w:fill="auto"/>
          </w:tcPr>
          <w:p w14:paraId="0A1EBAB8"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57EDD6E5"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9F5EB" w14:textId="77777777" w:rsidR="00A01511" w:rsidRPr="00A01511" w:rsidRDefault="00A01511" w:rsidP="00A01511"/>
        </w:tc>
      </w:tr>
      <w:tr w:rsidR="00A01511" w:rsidRPr="00A01511" w14:paraId="2516FBA2"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43BE9159"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00DAEBA3" w14:textId="77777777" w:rsidR="00A01511" w:rsidRPr="00A01511" w:rsidRDefault="00A01511" w:rsidP="00A01511">
            <w:pPr>
              <w:rPr>
                <w:lang w:val="el-GR"/>
              </w:rPr>
            </w:pPr>
            <w:r w:rsidRPr="00A01511">
              <w:rPr>
                <w:lang w:val="el-GR"/>
              </w:rPr>
              <w:t xml:space="preserve">Όποια καλωδίωση απαιτηθεί καθώς και παρελκόμενα αυτής (π.χ. οδηγοί καλωδίων, </w:t>
            </w:r>
            <w:r w:rsidRPr="00A01511">
              <w:t>patch</w:t>
            </w:r>
            <w:r w:rsidRPr="00A01511">
              <w:rPr>
                <w:lang w:val="el-GR"/>
              </w:rPr>
              <w:t xml:space="preserve"> </w:t>
            </w:r>
            <w:r w:rsidRPr="00A01511">
              <w:t>panels</w:t>
            </w:r>
            <w:r w:rsidRPr="00A01511">
              <w:rPr>
                <w:lang w:val="el-GR"/>
              </w:rPr>
              <w:t xml:space="preserve">, </w:t>
            </w:r>
            <w:r w:rsidRPr="00A01511">
              <w:t>patch</w:t>
            </w:r>
            <w:r w:rsidRPr="00A01511">
              <w:rPr>
                <w:lang w:val="el-GR"/>
              </w:rPr>
              <w:t xml:space="preserve"> </w:t>
            </w:r>
            <w:r w:rsidRPr="00A01511">
              <w:t>cords</w:t>
            </w:r>
            <w:r w:rsidRPr="00A01511">
              <w:rPr>
                <w:lang w:val="el-GR"/>
              </w:rPr>
              <w:t xml:space="preserve">  κλπ), για την διασύνδεση του προσφερόμενου εξοπλισμού, ή/και για την επανασύνδεση μέρους του υφιστάμενου εξοπλισμού που επηρεάζεται από την τελική </w:t>
            </w:r>
            <w:r w:rsidRPr="00A01511">
              <w:rPr>
                <w:lang w:val="el-GR"/>
              </w:rPr>
              <w:lastRenderedPageBreak/>
              <w:t xml:space="preserve">διαμορφούμενη λύση, παρέχεται δίχως επιπλέον κόστος από τον ανάδοχο. </w:t>
            </w:r>
          </w:p>
          <w:p w14:paraId="698E79B2" w14:textId="77777777" w:rsidR="00A01511" w:rsidRPr="00A01511" w:rsidRDefault="00A01511" w:rsidP="00A01511">
            <w:pPr>
              <w:rPr>
                <w:lang w:val="el-GR"/>
              </w:rPr>
            </w:pPr>
            <w:r w:rsidRPr="00A01511">
              <w:rPr>
                <w:lang w:val="el-GR"/>
              </w:rPr>
              <w:t>Οι ελάχιστες απαιτήσεις που πρέπει να πληρούνται για:</w:t>
            </w:r>
            <w:r w:rsidRPr="00A01511">
              <w:rPr>
                <w:lang w:val="el-GR"/>
              </w:rPr>
              <w:tab/>
            </w:r>
          </w:p>
          <w:p w14:paraId="19DF8553" w14:textId="77777777" w:rsidR="00A01511" w:rsidRPr="00A01511" w:rsidRDefault="00A01511" w:rsidP="00A01511">
            <w:pPr>
              <w:rPr>
                <w:lang w:val="el-GR"/>
              </w:rPr>
            </w:pPr>
            <w:r w:rsidRPr="00A01511">
              <w:rPr>
                <w:lang w:val="el-GR"/>
              </w:rPr>
              <w:t xml:space="preserve">την </w:t>
            </w:r>
            <w:r w:rsidRPr="00A01511">
              <w:t>ethernet</w:t>
            </w:r>
            <w:r w:rsidRPr="00A01511">
              <w:rPr>
                <w:lang w:val="el-GR"/>
              </w:rPr>
              <w:t xml:space="preserve"> καλωδίωση να είναι της κατηγορίας </w:t>
            </w:r>
            <w:r w:rsidRPr="00A01511">
              <w:t>cat</w:t>
            </w:r>
            <w:r w:rsidRPr="00A01511">
              <w:rPr>
                <w:lang w:val="el-GR"/>
              </w:rPr>
              <w:t xml:space="preserve">6, </w:t>
            </w:r>
          </w:p>
          <w:p w14:paraId="2F0A700F" w14:textId="77777777" w:rsidR="00A01511" w:rsidRPr="00A01511" w:rsidRDefault="00A01511" w:rsidP="00A01511">
            <w:pPr>
              <w:rPr>
                <w:lang w:val="el-GR"/>
              </w:rPr>
            </w:pPr>
            <w:r w:rsidRPr="00A01511">
              <w:rPr>
                <w:lang w:val="el-GR"/>
              </w:rPr>
              <w:t>για την οπτική καλωδίωση  να είναι συμβατή με ταχύτητες 10</w:t>
            </w:r>
            <w:proofErr w:type="spellStart"/>
            <w:r w:rsidRPr="00A01511">
              <w:t>gbps</w:t>
            </w:r>
            <w:proofErr w:type="spellEnd"/>
            <w:r w:rsidRPr="00A01511">
              <w:rPr>
                <w:lang w:val="el-GR"/>
              </w:rPr>
              <w:t xml:space="preserve">, με ίνες πολύτροπες </w:t>
            </w:r>
            <w:r w:rsidRPr="00A01511">
              <w:t>OM</w:t>
            </w:r>
            <w:r w:rsidRPr="00A01511">
              <w:rPr>
                <w:lang w:val="el-GR"/>
              </w:rPr>
              <w:t>4.</w:t>
            </w:r>
          </w:p>
        </w:tc>
        <w:tc>
          <w:tcPr>
            <w:tcW w:w="2339" w:type="dxa"/>
            <w:tcBorders>
              <w:top w:val="single" w:sz="4" w:space="0" w:color="000000"/>
              <w:left w:val="single" w:sz="4" w:space="0" w:color="000000"/>
              <w:bottom w:val="single" w:sz="4" w:space="0" w:color="000000"/>
            </w:tcBorders>
            <w:shd w:val="clear" w:color="auto" w:fill="auto"/>
          </w:tcPr>
          <w:p w14:paraId="3E79BE0D" w14:textId="77777777" w:rsidR="00A01511" w:rsidRPr="00A01511" w:rsidRDefault="00A01511" w:rsidP="00A01511">
            <w:r w:rsidRPr="00A01511">
              <w:lastRenderedPageBreak/>
              <w:t>ΝΑΙ</w:t>
            </w:r>
          </w:p>
        </w:tc>
        <w:tc>
          <w:tcPr>
            <w:tcW w:w="1380" w:type="dxa"/>
            <w:tcBorders>
              <w:top w:val="single" w:sz="4" w:space="0" w:color="000000"/>
              <w:left w:val="single" w:sz="4" w:space="0" w:color="000000"/>
              <w:bottom w:val="single" w:sz="4" w:space="0" w:color="000000"/>
            </w:tcBorders>
            <w:shd w:val="clear" w:color="auto" w:fill="auto"/>
            <w:vAlign w:val="center"/>
          </w:tcPr>
          <w:p w14:paraId="5F7CC0F4"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32E60" w14:textId="77777777" w:rsidR="00A01511" w:rsidRPr="00A01511" w:rsidRDefault="00A01511" w:rsidP="00A01511"/>
        </w:tc>
      </w:tr>
      <w:tr w:rsidR="00A01511" w:rsidRPr="00A01511" w14:paraId="13FDBE80"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7DC038C2"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524E728C" w14:textId="77777777" w:rsidR="00A01511" w:rsidRPr="00A01511" w:rsidRDefault="00A01511" w:rsidP="00A01511">
            <w:pPr>
              <w:rPr>
                <w:lang w:val="el-GR"/>
              </w:rPr>
            </w:pPr>
            <w:r w:rsidRPr="00A01511">
              <w:rPr>
                <w:lang w:val="el-GR"/>
              </w:rPr>
              <w:t xml:space="preserve">Οποιαδήποτε </w:t>
            </w:r>
            <w:r w:rsidRPr="00A01511">
              <w:t>PDUs</w:t>
            </w:r>
            <w:r w:rsidRPr="00A01511">
              <w:rPr>
                <w:lang w:val="el-GR"/>
              </w:rPr>
              <w:t xml:space="preserve"> και καλώδια </w:t>
            </w:r>
            <w:proofErr w:type="spellStart"/>
            <w:r w:rsidRPr="00A01511">
              <w:rPr>
                <w:lang w:val="el-GR"/>
              </w:rPr>
              <w:t>ρευματοδότησης</w:t>
            </w:r>
            <w:proofErr w:type="spellEnd"/>
            <w:r w:rsidRPr="00A01511">
              <w:rPr>
                <w:lang w:val="el-GR"/>
              </w:rPr>
              <w:t xml:space="preserve"> απαιτηθούν για την διασύνδεση του προσφερόμενου εξοπλισμού σε αδιάλειπτη τροφοδοσία ρεύματος, παρέχεται από τον ανάδοχο δίχως επιπλέον κόστος.</w:t>
            </w:r>
          </w:p>
        </w:tc>
        <w:tc>
          <w:tcPr>
            <w:tcW w:w="2339" w:type="dxa"/>
            <w:tcBorders>
              <w:top w:val="single" w:sz="4" w:space="0" w:color="000000"/>
              <w:left w:val="single" w:sz="4" w:space="0" w:color="000000"/>
              <w:bottom w:val="single" w:sz="4" w:space="0" w:color="000000"/>
            </w:tcBorders>
            <w:shd w:val="clear" w:color="auto" w:fill="auto"/>
          </w:tcPr>
          <w:p w14:paraId="268D394E"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12DC3404"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4264B" w14:textId="77777777" w:rsidR="00A01511" w:rsidRPr="00A01511" w:rsidRDefault="00A01511" w:rsidP="00A01511"/>
        </w:tc>
      </w:tr>
      <w:tr w:rsidR="00A01511" w:rsidRPr="00A01511" w14:paraId="49B621BE"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0881F145"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7C11A374" w14:textId="77777777" w:rsidR="00A01511" w:rsidRPr="00A01511" w:rsidRDefault="00A01511" w:rsidP="00A01511">
            <w:pPr>
              <w:rPr>
                <w:lang w:val="el-GR"/>
              </w:rPr>
            </w:pPr>
            <w:r w:rsidRPr="00A01511">
              <w:rPr>
                <w:lang w:val="el-GR"/>
              </w:rPr>
              <w:t>Οποιαδήποτε παρελκόμενα απαιτηθούν για την διατήρηση της ορθής λειτουργίας και κυκλοφορίας του ψυχρού / θερμού διαδρόμου του εξοπλισμού στα ικριώματα, παρέχονται από τον ανάδοχο δίχως επιπλέον κόστος.</w:t>
            </w:r>
          </w:p>
        </w:tc>
        <w:tc>
          <w:tcPr>
            <w:tcW w:w="2339" w:type="dxa"/>
            <w:tcBorders>
              <w:top w:val="single" w:sz="4" w:space="0" w:color="000000"/>
              <w:left w:val="single" w:sz="4" w:space="0" w:color="000000"/>
              <w:bottom w:val="single" w:sz="4" w:space="0" w:color="000000"/>
            </w:tcBorders>
            <w:shd w:val="clear" w:color="auto" w:fill="auto"/>
          </w:tcPr>
          <w:p w14:paraId="4BB88C9B"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01F6ECB4"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3796C" w14:textId="77777777" w:rsidR="00A01511" w:rsidRPr="00A01511" w:rsidRDefault="00A01511" w:rsidP="00A01511"/>
        </w:tc>
      </w:tr>
      <w:tr w:rsidR="00A01511" w:rsidRPr="00DC7A23" w14:paraId="0E1ECDE7"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6B394A04"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0FD96D0C" w14:textId="171D85E2" w:rsidR="00A01511" w:rsidRPr="00A01511" w:rsidRDefault="006D66A2" w:rsidP="006D66A2">
            <w:pPr>
              <w:rPr>
                <w:lang w:val="el-GR"/>
              </w:rPr>
            </w:pPr>
            <w:r>
              <w:rPr>
                <w:lang w:val="el-GR"/>
              </w:rPr>
              <w:t xml:space="preserve">Οποιαδήποτε παρελκόμενα απαιτηθούν (π.χ. </w:t>
            </w:r>
            <w:r>
              <w:rPr>
                <w:lang w:val="en-US"/>
              </w:rPr>
              <w:t>PDUs</w:t>
            </w:r>
            <w:r>
              <w:rPr>
                <w:lang w:val="el-GR"/>
              </w:rPr>
              <w:t xml:space="preserve">, καλώδια </w:t>
            </w:r>
            <w:proofErr w:type="spellStart"/>
            <w:r>
              <w:rPr>
                <w:lang w:val="el-GR"/>
              </w:rPr>
              <w:t>ρευματοδότησης</w:t>
            </w:r>
            <w:proofErr w:type="spellEnd"/>
            <w:r>
              <w:rPr>
                <w:lang w:val="el-GR"/>
              </w:rPr>
              <w:t xml:space="preserve"> κ.λπ.) για την λειτουργία της </w:t>
            </w:r>
            <w:r>
              <w:rPr>
                <w:lang w:val="en-US"/>
              </w:rPr>
              <w:t>Hyper</w:t>
            </w:r>
            <w:r w:rsidRPr="006D66A2">
              <w:rPr>
                <w:lang w:val="el-GR"/>
              </w:rPr>
              <w:t>-</w:t>
            </w:r>
            <w:r>
              <w:rPr>
                <w:lang w:val="en-US"/>
              </w:rPr>
              <w:t>Converged</w:t>
            </w:r>
            <w:r w:rsidRPr="006D66A2">
              <w:rPr>
                <w:lang w:val="el-GR"/>
              </w:rPr>
              <w:t xml:space="preserve"> </w:t>
            </w:r>
            <w:r>
              <w:rPr>
                <w:lang w:val="el-GR"/>
              </w:rPr>
              <w:t>υποδομής, παρέχονται από τον ανάδοχο χωρίς κόστος.</w:t>
            </w:r>
          </w:p>
        </w:tc>
        <w:tc>
          <w:tcPr>
            <w:tcW w:w="2339" w:type="dxa"/>
            <w:tcBorders>
              <w:top w:val="single" w:sz="4" w:space="0" w:color="000000"/>
              <w:left w:val="single" w:sz="4" w:space="0" w:color="000000"/>
              <w:bottom w:val="single" w:sz="4" w:space="0" w:color="000000"/>
            </w:tcBorders>
            <w:shd w:val="clear" w:color="auto" w:fill="auto"/>
          </w:tcPr>
          <w:p w14:paraId="233926EC" w14:textId="752DB242" w:rsidR="00A01511" w:rsidRPr="006D66A2" w:rsidRDefault="00A01511" w:rsidP="00A01511">
            <w:pPr>
              <w:rPr>
                <w:lang w:val="el-GR"/>
              </w:rPr>
            </w:pPr>
          </w:p>
        </w:tc>
        <w:tc>
          <w:tcPr>
            <w:tcW w:w="1380" w:type="dxa"/>
            <w:tcBorders>
              <w:top w:val="single" w:sz="4" w:space="0" w:color="000000"/>
              <w:left w:val="single" w:sz="4" w:space="0" w:color="000000"/>
              <w:bottom w:val="single" w:sz="4" w:space="0" w:color="000000"/>
            </w:tcBorders>
            <w:shd w:val="clear" w:color="auto" w:fill="auto"/>
            <w:vAlign w:val="center"/>
          </w:tcPr>
          <w:p w14:paraId="62970319" w14:textId="77777777" w:rsidR="00A01511" w:rsidRPr="006D66A2" w:rsidRDefault="00A01511" w:rsidP="00A01511">
            <w:pPr>
              <w:rPr>
                <w:lang w:val="el-GR"/>
              </w:rPr>
            </w:pPr>
          </w:p>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ECE57" w14:textId="77777777" w:rsidR="00A01511" w:rsidRPr="006D66A2" w:rsidRDefault="00A01511" w:rsidP="00A01511">
            <w:pPr>
              <w:rPr>
                <w:lang w:val="el-GR"/>
              </w:rPr>
            </w:pPr>
          </w:p>
        </w:tc>
      </w:tr>
      <w:tr w:rsidR="00A01511" w:rsidRPr="00A01511" w14:paraId="74DAAE8B"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4ECDD8C8" w14:textId="77777777" w:rsidR="00A01511" w:rsidRPr="006D66A2" w:rsidRDefault="00A01511" w:rsidP="003E46EC">
            <w:pPr>
              <w:pStyle w:val="aff"/>
              <w:numPr>
                <w:ilvl w:val="0"/>
                <w:numId w:val="80"/>
              </w:numPr>
              <w:rPr>
                <w:lang w:val="el-GR"/>
              </w:rPr>
            </w:pPr>
          </w:p>
        </w:tc>
        <w:tc>
          <w:tcPr>
            <w:tcW w:w="3676" w:type="dxa"/>
            <w:tcBorders>
              <w:top w:val="single" w:sz="4" w:space="0" w:color="000000"/>
              <w:left w:val="single" w:sz="4" w:space="0" w:color="000000"/>
              <w:bottom w:val="single" w:sz="4" w:space="0" w:color="000000"/>
            </w:tcBorders>
            <w:shd w:val="clear" w:color="auto" w:fill="auto"/>
            <w:vAlign w:val="center"/>
          </w:tcPr>
          <w:p w14:paraId="7E85086D" w14:textId="0395451B" w:rsidR="000D6805" w:rsidRPr="000D6805" w:rsidRDefault="000D6805" w:rsidP="000D6805">
            <w:pPr>
              <w:rPr>
                <w:lang w:val="el-GR"/>
              </w:rPr>
            </w:pPr>
            <w:r w:rsidRPr="000D6805">
              <w:rPr>
                <w:lang w:val="el-GR"/>
              </w:rPr>
              <w:t>Ο ανάδοχος θα προφέρει τις παρακάτω τηλεπικοινωνιακές διασυνδέσεις :</w:t>
            </w:r>
          </w:p>
          <w:p w14:paraId="4F4B21B0" w14:textId="36557006" w:rsidR="000D6805" w:rsidRDefault="000D6805" w:rsidP="000D6805">
            <w:pPr>
              <w:pStyle w:val="aff"/>
              <w:numPr>
                <w:ilvl w:val="0"/>
                <w:numId w:val="83"/>
              </w:numPr>
              <w:rPr>
                <w:lang w:val="el-GR"/>
              </w:rPr>
            </w:pPr>
            <w:r w:rsidRPr="000D6805">
              <w:rPr>
                <w:lang w:val="el-GR"/>
              </w:rPr>
              <w:t>Τη διασύνδεση χωρητικότητας 2GB/s του κέντρου δεδομένων της ΓΓΠΣ</w:t>
            </w:r>
            <w:r w:rsidR="008A26B8">
              <w:rPr>
                <w:lang w:val="el-GR"/>
              </w:rPr>
              <w:t>ΔΔ</w:t>
            </w:r>
            <w:r w:rsidRPr="000D6805">
              <w:rPr>
                <w:lang w:val="el-GR"/>
              </w:rPr>
              <w:t xml:space="preserve"> που βρίσκεται στην οδό Χανδρή 1 και Θεσσαλονίκης στο Μοσχάτο με ένα από τα κέντρα δεδομένων του </w:t>
            </w:r>
            <w:proofErr w:type="spellStart"/>
            <w:r w:rsidRPr="000D6805">
              <w:rPr>
                <w:lang w:val="el-GR"/>
              </w:rPr>
              <w:t>Παρόχου</w:t>
            </w:r>
            <w:proofErr w:type="spellEnd"/>
            <w:r w:rsidRPr="000D6805">
              <w:rPr>
                <w:lang w:val="el-GR"/>
              </w:rPr>
              <w:t xml:space="preserve"> Προϊόντων &amp; Υπηρεσιών Δημόσιας </w:t>
            </w:r>
            <w:proofErr w:type="spellStart"/>
            <w:r w:rsidRPr="000D6805">
              <w:rPr>
                <w:lang w:val="el-GR"/>
              </w:rPr>
              <w:t>Νεφοϋπολογιστικής</w:t>
            </w:r>
            <w:proofErr w:type="spellEnd"/>
            <w:r w:rsidRPr="000D6805">
              <w:rPr>
                <w:lang w:val="el-GR"/>
              </w:rPr>
              <w:t xml:space="preserve"> Υποδομής.</w:t>
            </w:r>
          </w:p>
          <w:p w14:paraId="4A023D88" w14:textId="580F6806" w:rsidR="00A01511" w:rsidRPr="00234806" w:rsidRDefault="000D6805" w:rsidP="00234806">
            <w:pPr>
              <w:pStyle w:val="aff"/>
              <w:numPr>
                <w:ilvl w:val="0"/>
                <w:numId w:val="83"/>
              </w:numPr>
              <w:rPr>
                <w:lang w:val="el-GR"/>
              </w:rPr>
            </w:pPr>
            <w:r w:rsidRPr="000D6805">
              <w:rPr>
                <w:lang w:val="el-GR"/>
              </w:rPr>
              <w:lastRenderedPageBreak/>
              <w:t xml:space="preserve">Τη διασύνδεση χωρητικότητας 2GB/s του κέντρου δεδομένων της ΗΔΙΚΑ που βρίσκεται στην οδό Λυκούργου 10 Αθήνα, με ένα από τα κέντρα δεδομένων του </w:t>
            </w:r>
            <w:proofErr w:type="spellStart"/>
            <w:r w:rsidRPr="000D6805">
              <w:rPr>
                <w:lang w:val="el-GR"/>
              </w:rPr>
              <w:t>Παρόχου</w:t>
            </w:r>
            <w:proofErr w:type="spellEnd"/>
            <w:r w:rsidRPr="000D6805">
              <w:rPr>
                <w:lang w:val="el-GR"/>
              </w:rPr>
              <w:t xml:space="preserve"> Προϊόντων &amp; Υπηρεσιών Δημόσιας </w:t>
            </w:r>
            <w:proofErr w:type="spellStart"/>
            <w:r w:rsidRPr="000D6805">
              <w:rPr>
                <w:lang w:val="el-GR"/>
              </w:rPr>
              <w:t>Νεφοϋπολογιστικής</w:t>
            </w:r>
            <w:proofErr w:type="spellEnd"/>
            <w:r w:rsidRPr="000D6805">
              <w:rPr>
                <w:lang w:val="el-GR"/>
              </w:rPr>
              <w:t xml:space="preserve"> Υποδομής.</w:t>
            </w:r>
          </w:p>
        </w:tc>
        <w:tc>
          <w:tcPr>
            <w:tcW w:w="2339" w:type="dxa"/>
            <w:tcBorders>
              <w:top w:val="single" w:sz="4" w:space="0" w:color="000000"/>
              <w:left w:val="single" w:sz="4" w:space="0" w:color="000000"/>
              <w:bottom w:val="single" w:sz="4" w:space="0" w:color="000000"/>
            </w:tcBorders>
            <w:shd w:val="clear" w:color="auto" w:fill="auto"/>
          </w:tcPr>
          <w:p w14:paraId="52FF722E" w14:textId="77777777" w:rsidR="00A01511" w:rsidRPr="00A01511" w:rsidRDefault="00A01511" w:rsidP="00A01511">
            <w:r w:rsidRPr="00A01511">
              <w:lastRenderedPageBreak/>
              <w:t>ΝΑΙ</w:t>
            </w:r>
          </w:p>
        </w:tc>
        <w:tc>
          <w:tcPr>
            <w:tcW w:w="1380" w:type="dxa"/>
            <w:tcBorders>
              <w:top w:val="single" w:sz="4" w:space="0" w:color="000000"/>
              <w:left w:val="single" w:sz="4" w:space="0" w:color="000000"/>
              <w:bottom w:val="single" w:sz="4" w:space="0" w:color="000000"/>
            </w:tcBorders>
            <w:shd w:val="clear" w:color="auto" w:fill="auto"/>
            <w:vAlign w:val="center"/>
          </w:tcPr>
          <w:p w14:paraId="2CCC3E81"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6B501" w14:textId="77777777" w:rsidR="00A01511" w:rsidRPr="00A01511" w:rsidRDefault="00A01511" w:rsidP="00A01511"/>
        </w:tc>
      </w:tr>
      <w:tr w:rsidR="00A01511" w:rsidRPr="00A01511" w14:paraId="41BBB2E7"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0466F9C5"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26FCE52A" w14:textId="0F86973F" w:rsidR="00A01511" w:rsidRPr="003E2335" w:rsidRDefault="003E2335" w:rsidP="00A01511">
            <w:pPr>
              <w:rPr>
                <w:lang w:val="el-GR"/>
              </w:rPr>
            </w:pPr>
            <w:r>
              <w:rPr>
                <w:lang w:val="el-GR"/>
              </w:rPr>
              <w:t xml:space="preserve">Οι ανωτέρω διασυνδέσεις θα είναι </w:t>
            </w:r>
            <w:r w:rsidR="00CE6291">
              <w:rPr>
                <w:lang w:val="el-GR"/>
              </w:rPr>
              <w:t xml:space="preserve">τεχνικά </w:t>
            </w:r>
            <w:r>
              <w:rPr>
                <w:lang w:val="el-GR"/>
              </w:rPr>
              <w:t>δυνατόν να αναβαθμιστούν σε χωρητικότητα 5</w:t>
            </w:r>
            <w:r>
              <w:t>GB</w:t>
            </w:r>
            <w:r w:rsidRPr="00234806">
              <w:rPr>
                <w:lang w:val="el-GR"/>
              </w:rPr>
              <w:t xml:space="preserve"> </w:t>
            </w:r>
            <w:proofErr w:type="spellStart"/>
            <w:r>
              <w:rPr>
                <w:lang w:val="el-GR"/>
              </w:rPr>
              <w:t>έκαστη</w:t>
            </w:r>
            <w:proofErr w:type="spellEnd"/>
            <w:r w:rsidR="00CE6291">
              <w:rPr>
                <w:lang w:val="el-GR"/>
              </w:rPr>
              <w:t>.</w:t>
            </w:r>
          </w:p>
        </w:tc>
        <w:tc>
          <w:tcPr>
            <w:tcW w:w="2339" w:type="dxa"/>
            <w:tcBorders>
              <w:top w:val="single" w:sz="4" w:space="0" w:color="000000"/>
              <w:left w:val="single" w:sz="4" w:space="0" w:color="000000"/>
              <w:bottom w:val="single" w:sz="4" w:space="0" w:color="000000"/>
            </w:tcBorders>
            <w:shd w:val="clear" w:color="auto" w:fill="auto"/>
          </w:tcPr>
          <w:p w14:paraId="4EF03EB8"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71A2F71A"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E8D9E" w14:textId="77777777" w:rsidR="00A01511" w:rsidRPr="00A01511" w:rsidRDefault="00A01511" w:rsidP="00A01511"/>
        </w:tc>
      </w:tr>
      <w:tr w:rsidR="00A01511" w:rsidRPr="00A01511" w14:paraId="6F8B49CB"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58CB0CDA"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00B8E53C" w14:textId="77777777" w:rsidR="00A01511" w:rsidRPr="00A01511" w:rsidRDefault="00A01511" w:rsidP="00A01511">
            <w:pPr>
              <w:rPr>
                <w:lang w:val="el-GR"/>
              </w:rPr>
            </w:pPr>
            <w:r w:rsidRPr="00A01511">
              <w:rPr>
                <w:lang w:val="el-GR"/>
              </w:rPr>
              <w:t xml:space="preserve">Για κάθε είδος της προσφερόμενης λύσης να διατεθεί η δυνατότητα εποπτείας παραμέτρων της και προβολής τους με χρήση προσαρμοζόμενων </w:t>
            </w:r>
            <w:r w:rsidRPr="00A01511">
              <w:t>dashboards</w:t>
            </w:r>
            <w:r w:rsidRPr="00A01511">
              <w:rPr>
                <w:lang w:val="el-GR"/>
              </w:rPr>
              <w:t>:</w:t>
            </w:r>
          </w:p>
          <w:p w14:paraId="503EE0B3" w14:textId="77777777" w:rsidR="00A01511" w:rsidRPr="00A01511" w:rsidRDefault="00A01511" w:rsidP="00A01511">
            <w:pPr>
              <w:rPr>
                <w:lang w:val="el-GR"/>
              </w:rPr>
            </w:pPr>
            <w:r w:rsidRPr="00A01511">
              <w:rPr>
                <w:lang w:val="el-GR"/>
              </w:rPr>
              <w:t>Σε πραγματικό χρόνο</w:t>
            </w:r>
          </w:p>
          <w:p w14:paraId="173F0BD2" w14:textId="77777777" w:rsidR="00A01511" w:rsidRPr="00A01511" w:rsidRDefault="00A01511" w:rsidP="00A01511">
            <w:pPr>
              <w:rPr>
                <w:lang w:val="el-GR"/>
              </w:rPr>
            </w:pPr>
            <w:r w:rsidRPr="00A01511">
              <w:rPr>
                <w:lang w:val="el-GR"/>
              </w:rPr>
              <w:t>Με ιστορικότητα</w:t>
            </w:r>
          </w:p>
        </w:tc>
        <w:tc>
          <w:tcPr>
            <w:tcW w:w="2339" w:type="dxa"/>
            <w:tcBorders>
              <w:top w:val="single" w:sz="4" w:space="0" w:color="000000"/>
              <w:left w:val="single" w:sz="4" w:space="0" w:color="000000"/>
              <w:bottom w:val="single" w:sz="4" w:space="0" w:color="000000"/>
            </w:tcBorders>
            <w:shd w:val="clear" w:color="auto" w:fill="auto"/>
          </w:tcPr>
          <w:p w14:paraId="68B53F98"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0C558EED"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8D25E" w14:textId="77777777" w:rsidR="00A01511" w:rsidRPr="00A01511" w:rsidRDefault="00A01511" w:rsidP="00A01511"/>
        </w:tc>
      </w:tr>
      <w:tr w:rsidR="00A01511" w:rsidRPr="00A01511" w14:paraId="64B579E9"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4D9AF54B"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4CC12486" w14:textId="41EBF7E2" w:rsidR="00A01511" w:rsidRPr="00A01511" w:rsidRDefault="00A01511" w:rsidP="00A01511">
            <w:pPr>
              <w:rPr>
                <w:lang w:val="el-GR"/>
              </w:rPr>
            </w:pPr>
            <w:r w:rsidRPr="00A01511">
              <w:rPr>
                <w:lang w:val="el-GR"/>
              </w:rPr>
              <w:t>Η προφορά του υποψήφιου αναδόχο</w:t>
            </w:r>
            <w:r w:rsidR="00F91FDF">
              <w:rPr>
                <w:lang w:val="el-GR"/>
              </w:rPr>
              <w:t>υ</w:t>
            </w:r>
            <w:r w:rsidRPr="00A01511">
              <w:rPr>
                <w:lang w:val="el-GR"/>
              </w:rPr>
              <w:t xml:space="preserve"> θα πρέπει να συμμορφώνεται με την Μεθοδολογία Υλοποίησης του έργου όπως περιγράφεται στην παρ. 4. Μεθοδολογία Υλοποίησης</w:t>
            </w:r>
          </w:p>
        </w:tc>
        <w:tc>
          <w:tcPr>
            <w:tcW w:w="2339" w:type="dxa"/>
            <w:tcBorders>
              <w:top w:val="single" w:sz="4" w:space="0" w:color="000000"/>
              <w:left w:val="single" w:sz="4" w:space="0" w:color="000000"/>
              <w:bottom w:val="single" w:sz="4" w:space="0" w:color="000000"/>
            </w:tcBorders>
            <w:shd w:val="clear" w:color="auto" w:fill="auto"/>
          </w:tcPr>
          <w:p w14:paraId="28A30033" w14:textId="77777777" w:rsidR="00A01511" w:rsidRPr="00A01511" w:rsidRDefault="00A01511" w:rsidP="00A01511">
            <w:r w:rsidRPr="00A01511">
              <w:t>NAI</w:t>
            </w:r>
          </w:p>
        </w:tc>
        <w:tc>
          <w:tcPr>
            <w:tcW w:w="1380" w:type="dxa"/>
            <w:tcBorders>
              <w:top w:val="single" w:sz="4" w:space="0" w:color="000000"/>
              <w:left w:val="single" w:sz="4" w:space="0" w:color="000000"/>
              <w:bottom w:val="single" w:sz="4" w:space="0" w:color="000000"/>
            </w:tcBorders>
            <w:shd w:val="clear" w:color="auto" w:fill="auto"/>
            <w:vAlign w:val="center"/>
          </w:tcPr>
          <w:p w14:paraId="104B5E00"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1E5B1" w14:textId="77777777" w:rsidR="00A01511" w:rsidRPr="00A01511" w:rsidRDefault="00A01511" w:rsidP="00A01511"/>
        </w:tc>
      </w:tr>
      <w:tr w:rsidR="00A01511" w:rsidRPr="00A01511" w14:paraId="1411A4D4"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2112CBD8"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6922DC08" w14:textId="04A67C07" w:rsidR="00A01511" w:rsidRPr="00A01511" w:rsidRDefault="00A01511" w:rsidP="00A01511">
            <w:pPr>
              <w:rPr>
                <w:lang w:val="el-GR"/>
              </w:rPr>
            </w:pPr>
            <w:r w:rsidRPr="00A01511">
              <w:rPr>
                <w:lang w:val="el-GR"/>
              </w:rPr>
              <w:t xml:space="preserve">Για την ορθή υλοποίηση του έργου ο Ανάδοχος θα πρέπει να προσφέρει 1 (έναν) </w:t>
            </w:r>
            <w:r w:rsidRPr="00A01511">
              <w:t>Project</w:t>
            </w:r>
            <w:r w:rsidRPr="00A01511">
              <w:rPr>
                <w:lang w:val="el-GR"/>
              </w:rPr>
              <w:t xml:space="preserve"> </w:t>
            </w:r>
            <w:r w:rsidRPr="00A01511">
              <w:t>Manager</w:t>
            </w:r>
            <w:r w:rsidRPr="00A01511">
              <w:rPr>
                <w:lang w:val="el-GR"/>
              </w:rPr>
              <w:t xml:space="preserve"> κι έναν Αναπληρωτή </w:t>
            </w:r>
            <w:r w:rsidRPr="00A01511">
              <w:t>Project</w:t>
            </w:r>
            <w:r w:rsidRPr="00A01511">
              <w:rPr>
                <w:lang w:val="el-GR"/>
              </w:rPr>
              <w:t xml:space="preserve"> </w:t>
            </w:r>
            <w:r w:rsidRPr="00A01511">
              <w:t>Manager</w:t>
            </w:r>
            <w:r w:rsidRPr="00A01511">
              <w:rPr>
                <w:lang w:val="el-GR"/>
              </w:rPr>
              <w:t xml:space="preserve"> καθ</w:t>
            </w:r>
            <w:r w:rsidR="00803FE4">
              <w:rPr>
                <w:lang w:val="el-GR"/>
              </w:rPr>
              <w:t>’</w:t>
            </w:r>
            <w:r w:rsidRPr="00A01511">
              <w:rPr>
                <w:lang w:val="el-GR"/>
              </w:rPr>
              <w:t xml:space="preserve"> όλη την διάρκεια του Έργου</w:t>
            </w:r>
          </w:p>
        </w:tc>
        <w:tc>
          <w:tcPr>
            <w:tcW w:w="2339" w:type="dxa"/>
            <w:tcBorders>
              <w:top w:val="single" w:sz="4" w:space="0" w:color="000000"/>
              <w:left w:val="single" w:sz="4" w:space="0" w:color="000000"/>
              <w:bottom w:val="single" w:sz="4" w:space="0" w:color="000000"/>
            </w:tcBorders>
            <w:shd w:val="clear" w:color="auto" w:fill="auto"/>
          </w:tcPr>
          <w:p w14:paraId="79601271" w14:textId="77777777" w:rsidR="00A01511" w:rsidRPr="00A01511" w:rsidRDefault="00A01511" w:rsidP="00A01511">
            <w:r w:rsidRPr="00A01511">
              <w:t>ΝΑΙ</w:t>
            </w:r>
          </w:p>
        </w:tc>
        <w:tc>
          <w:tcPr>
            <w:tcW w:w="1380" w:type="dxa"/>
            <w:tcBorders>
              <w:top w:val="single" w:sz="4" w:space="0" w:color="000000"/>
              <w:left w:val="single" w:sz="4" w:space="0" w:color="000000"/>
              <w:bottom w:val="single" w:sz="4" w:space="0" w:color="000000"/>
            </w:tcBorders>
            <w:shd w:val="clear" w:color="auto" w:fill="auto"/>
            <w:vAlign w:val="center"/>
          </w:tcPr>
          <w:p w14:paraId="75B07CB2"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CBE6A" w14:textId="77777777" w:rsidR="00A01511" w:rsidRPr="00A01511" w:rsidRDefault="00A01511" w:rsidP="00A01511"/>
        </w:tc>
      </w:tr>
      <w:tr w:rsidR="00A01511" w:rsidRPr="00A01511" w14:paraId="05C49616"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03ED14F6"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3949E0D5" w14:textId="7616B0E4" w:rsidR="00A01511" w:rsidRPr="00A01511" w:rsidRDefault="00A01511" w:rsidP="00A01511">
            <w:pPr>
              <w:rPr>
                <w:lang w:val="el-GR"/>
              </w:rPr>
            </w:pPr>
            <w:r w:rsidRPr="00A01511">
              <w:rPr>
                <w:lang w:val="el-GR"/>
              </w:rPr>
              <w:t>Η προφορά του υποψήφιου αναδόχο</w:t>
            </w:r>
            <w:r w:rsidR="00D7314E">
              <w:rPr>
                <w:lang w:val="el-GR"/>
              </w:rPr>
              <w:t>υ</w:t>
            </w:r>
            <w:r w:rsidRPr="00A01511">
              <w:rPr>
                <w:lang w:val="el-GR"/>
              </w:rPr>
              <w:t xml:space="preserve"> θα πρέπει να συμμορφώνεται με το χρονοδιάγραμμα υλοποίησης του έργου όπως περιγράφεται στην</w:t>
            </w:r>
          </w:p>
        </w:tc>
        <w:tc>
          <w:tcPr>
            <w:tcW w:w="2339" w:type="dxa"/>
            <w:tcBorders>
              <w:top w:val="single" w:sz="4" w:space="0" w:color="000000"/>
              <w:left w:val="single" w:sz="4" w:space="0" w:color="000000"/>
              <w:bottom w:val="single" w:sz="4" w:space="0" w:color="000000"/>
            </w:tcBorders>
            <w:shd w:val="clear" w:color="auto" w:fill="auto"/>
          </w:tcPr>
          <w:p w14:paraId="62431F72" w14:textId="77777777" w:rsidR="00A01511" w:rsidRPr="00A01511" w:rsidRDefault="00A01511" w:rsidP="00A01511">
            <w:r w:rsidRPr="00A01511">
              <w:t>NAI</w:t>
            </w:r>
          </w:p>
        </w:tc>
        <w:tc>
          <w:tcPr>
            <w:tcW w:w="1380" w:type="dxa"/>
            <w:tcBorders>
              <w:top w:val="single" w:sz="4" w:space="0" w:color="000000"/>
              <w:left w:val="single" w:sz="4" w:space="0" w:color="000000"/>
              <w:bottom w:val="single" w:sz="4" w:space="0" w:color="000000"/>
            </w:tcBorders>
            <w:shd w:val="clear" w:color="auto" w:fill="auto"/>
            <w:vAlign w:val="center"/>
          </w:tcPr>
          <w:p w14:paraId="441A50F9"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14443" w14:textId="77777777" w:rsidR="00A01511" w:rsidRPr="00A01511" w:rsidRDefault="00A01511" w:rsidP="00A01511"/>
        </w:tc>
      </w:tr>
      <w:tr w:rsidR="00A01511" w:rsidRPr="00A01511" w14:paraId="394C406A" w14:textId="77777777" w:rsidTr="00835D3F">
        <w:tc>
          <w:tcPr>
            <w:tcW w:w="707" w:type="dxa"/>
            <w:tcBorders>
              <w:top w:val="single" w:sz="4" w:space="0" w:color="000000"/>
              <w:left w:val="single" w:sz="4" w:space="0" w:color="000000"/>
              <w:bottom w:val="single" w:sz="4" w:space="0" w:color="000000"/>
            </w:tcBorders>
            <w:shd w:val="clear" w:color="auto" w:fill="auto"/>
            <w:vAlign w:val="center"/>
          </w:tcPr>
          <w:p w14:paraId="61BE7201" w14:textId="77777777" w:rsidR="00A01511" w:rsidRPr="00A01511" w:rsidRDefault="00A01511" w:rsidP="003E46EC">
            <w:pPr>
              <w:pStyle w:val="aff"/>
              <w:numPr>
                <w:ilvl w:val="0"/>
                <w:numId w:val="80"/>
              </w:numPr>
            </w:pPr>
          </w:p>
        </w:tc>
        <w:tc>
          <w:tcPr>
            <w:tcW w:w="3676" w:type="dxa"/>
            <w:tcBorders>
              <w:top w:val="single" w:sz="4" w:space="0" w:color="000000"/>
              <w:left w:val="single" w:sz="4" w:space="0" w:color="000000"/>
              <w:bottom w:val="single" w:sz="4" w:space="0" w:color="000000"/>
            </w:tcBorders>
            <w:shd w:val="clear" w:color="auto" w:fill="auto"/>
            <w:vAlign w:val="center"/>
          </w:tcPr>
          <w:p w14:paraId="62286A0D" w14:textId="3F7ED1FD" w:rsidR="00A01511" w:rsidRPr="00A01511" w:rsidRDefault="00A01511" w:rsidP="00A01511">
            <w:pPr>
              <w:rPr>
                <w:lang w:val="el-GR"/>
              </w:rPr>
            </w:pPr>
            <w:r w:rsidRPr="00A01511">
              <w:rPr>
                <w:lang w:val="el-GR"/>
              </w:rPr>
              <w:t xml:space="preserve">Η προφορά του υποψήφιου αναδόχου σε ότι αφορά τα παραδοτέα του έργου θα πρέπει να συμμορφώνεται με την </w:t>
            </w:r>
            <w:r w:rsidR="00140E42" w:rsidRPr="00140E42">
              <w:rPr>
                <w:lang w:val="el-GR"/>
              </w:rPr>
              <w:t>4.2 Παραδοτέα του Έργου</w:t>
            </w:r>
          </w:p>
        </w:tc>
        <w:tc>
          <w:tcPr>
            <w:tcW w:w="2339" w:type="dxa"/>
            <w:tcBorders>
              <w:top w:val="single" w:sz="4" w:space="0" w:color="000000"/>
              <w:left w:val="single" w:sz="4" w:space="0" w:color="000000"/>
              <w:bottom w:val="single" w:sz="4" w:space="0" w:color="000000"/>
            </w:tcBorders>
            <w:shd w:val="clear" w:color="auto" w:fill="auto"/>
          </w:tcPr>
          <w:p w14:paraId="43795ED2" w14:textId="77777777" w:rsidR="00A01511" w:rsidRPr="00A01511" w:rsidRDefault="00A01511" w:rsidP="00A01511">
            <w:r w:rsidRPr="00A01511">
              <w:t>NAI</w:t>
            </w:r>
          </w:p>
        </w:tc>
        <w:tc>
          <w:tcPr>
            <w:tcW w:w="1380" w:type="dxa"/>
            <w:tcBorders>
              <w:top w:val="single" w:sz="4" w:space="0" w:color="000000"/>
              <w:left w:val="single" w:sz="4" w:space="0" w:color="000000"/>
              <w:bottom w:val="single" w:sz="4" w:space="0" w:color="000000"/>
            </w:tcBorders>
            <w:shd w:val="clear" w:color="auto" w:fill="auto"/>
            <w:vAlign w:val="center"/>
          </w:tcPr>
          <w:p w14:paraId="22377FEC" w14:textId="77777777" w:rsidR="00A01511" w:rsidRPr="00A01511" w:rsidRDefault="00A01511" w:rsidP="00A01511"/>
        </w:tc>
        <w:tc>
          <w:tcPr>
            <w:tcW w:w="1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34E36" w14:textId="77777777" w:rsidR="00A01511" w:rsidRPr="00A01511" w:rsidRDefault="00A01511" w:rsidP="00A01511"/>
        </w:tc>
      </w:tr>
    </w:tbl>
    <w:p w14:paraId="3D4FF155" w14:textId="77777777" w:rsidR="00A01511" w:rsidRPr="00234806" w:rsidRDefault="00A01511" w:rsidP="00A01511">
      <w:pPr>
        <w:rPr>
          <w:lang w:val="el-GR"/>
        </w:rPr>
      </w:pPr>
    </w:p>
    <w:p w14:paraId="3EEA2704" w14:textId="77777777" w:rsidR="00A01511" w:rsidRPr="00A01511" w:rsidRDefault="00A01511" w:rsidP="003E46EC">
      <w:pPr>
        <w:pStyle w:val="3"/>
        <w:numPr>
          <w:ilvl w:val="0"/>
          <w:numId w:val="79"/>
        </w:numPr>
        <w:rPr>
          <w:lang w:val="el-GR"/>
        </w:rPr>
      </w:pPr>
      <w:bookmarkStart w:id="364" w:name="_Toc79526378"/>
      <w:bookmarkStart w:id="365" w:name="_Toc87230701"/>
      <w:bookmarkStart w:id="366" w:name="_Toc112836391"/>
      <w:r w:rsidRPr="00A01511">
        <w:rPr>
          <w:lang w:val="el-GR"/>
        </w:rPr>
        <w:lastRenderedPageBreak/>
        <w:t xml:space="preserve">Προμήθεια αδειών χρήσης </w:t>
      </w:r>
      <w:proofErr w:type="spellStart"/>
      <w:r w:rsidRPr="00D7314E">
        <w:rPr>
          <w:lang w:val="el-GR"/>
        </w:rPr>
        <w:t>Public</w:t>
      </w:r>
      <w:proofErr w:type="spellEnd"/>
      <w:r w:rsidRPr="00A01511">
        <w:rPr>
          <w:lang w:val="el-GR"/>
        </w:rPr>
        <w:t xml:space="preserve"> </w:t>
      </w:r>
      <w:proofErr w:type="spellStart"/>
      <w:r w:rsidRPr="00D7314E">
        <w:rPr>
          <w:lang w:val="el-GR"/>
        </w:rPr>
        <w:t>Cloud</w:t>
      </w:r>
      <w:proofErr w:type="spellEnd"/>
      <w:r w:rsidRPr="00A01511">
        <w:rPr>
          <w:lang w:val="el-GR"/>
        </w:rPr>
        <w:t xml:space="preserve"> Υπηρεσιών</w:t>
      </w:r>
      <w:bookmarkEnd w:id="364"/>
      <w:bookmarkEnd w:id="365"/>
      <w:bookmarkEnd w:id="366"/>
    </w:p>
    <w:bookmarkStart w:id="367" w:name="_Toc79526379"/>
    <w:bookmarkStart w:id="368" w:name="_Toc87230702"/>
    <w:p w14:paraId="37E795D3" w14:textId="1AD767DC" w:rsidR="00A01511" w:rsidRPr="00A01511" w:rsidRDefault="00C60739" w:rsidP="003E46EC">
      <w:pPr>
        <w:pStyle w:val="3"/>
        <w:numPr>
          <w:ilvl w:val="1"/>
          <w:numId w:val="79"/>
        </w:numPr>
        <w:rPr>
          <w:lang w:val="el-GR"/>
        </w:rPr>
      </w:pPr>
      <w:r>
        <w:rPr>
          <w:lang w:val="el-GR"/>
        </w:rPr>
        <w:fldChar w:fldCharType="begin"/>
      </w:r>
      <w:r>
        <w:rPr>
          <w:lang w:val="el-GR"/>
        </w:rPr>
        <w:instrText xml:space="preserve">  </w:instrText>
      </w:r>
      <w:r>
        <w:rPr>
          <w:lang w:val="el-GR"/>
        </w:rPr>
        <w:fldChar w:fldCharType="end"/>
      </w:r>
      <w:bookmarkStart w:id="369" w:name="_Toc112836392"/>
      <w:r w:rsidR="00A01511" w:rsidRPr="00A01511">
        <w:rPr>
          <w:lang w:val="el-GR"/>
        </w:rPr>
        <w:t xml:space="preserve">Γενικές Προδιαγραφές </w:t>
      </w:r>
      <w:proofErr w:type="spellStart"/>
      <w:r w:rsidR="00A01511" w:rsidRPr="00A01511">
        <w:rPr>
          <w:lang w:val="el-GR"/>
        </w:rPr>
        <w:t>Παρόχου</w:t>
      </w:r>
      <w:proofErr w:type="spellEnd"/>
      <w:r w:rsidR="00A01511" w:rsidRPr="00A01511">
        <w:rPr>
          <w:lang w:val="el-GR"/>
        </w:rPr>
        <w:t xml:space="preserve"> Δημοσίου Υπολογιστικού Νέφους</w:t>
      </w:r>
      <w:bookmarkEnd w:id="367"/>
      <w:bookmarkEnd w:id="368"/>
      <w:bookmarkEnd w:id="369"/>
    </w:p>
    <w:p w14:paraId="4A6BA388" w14:textId="77777777" w:rsidR="00A01511" w:rsidRPr="00A01511" w:rsidRDefault="00A01511" w:rsidP="00A01511">
      <w:pPr>
        <w:rPr>
          <w:lang w:val="el-GR"/>
        </w:rPr>
      </w:pPr>
    </w:p>
    <w:tbl>
      <w:tblPr>
        <w:tblW w:w="9854" w:type="dxa"/>
        <w:tblLayout w:type="fixed"/>
        <w:tblLook w:val="0000" w:firstRow="0" w:lastRow="0" w:firstColumn="0" w:lastColumn="0" w:noHBand="0" w:noVBand="0"/>
      </w:tblPr>
      <w:tblGrid>
        <w:gridCol w:w="704"/>
        <w:gridCol w:w="3716"/>
        <w:gridCol w:w="2292"/>
        <w:gridCol w:w="1382"/>
        <w:gridCol w:w="1760"/>
      </w:tblGrid>
      <w:tr w:rsidR="00A01511" w:rsidRPr="00803FE4" w14:paraId="7060DA1E" w14:textId="77777777" w:rsidTr="00835D3F">
        <w:tc>
          <w:tcPr>
            <w:tcW w:w="704" w:type="dxa"/>
            <w:tcBorders>
              <w:top w:val="single" w:sz="4" w:space="0" w:color="000000"/>
              <w:left w:val="single" w:sz="4" w:space="0" w:color="000000"/>
              <w:bottom w:val="single" w:sz="4" w:space="0" w:color="000000"/>
            </w:tcBorders>
            <w:shd w:val="clear" w:color="auto" w:fill="D8D8D8"/>
            <w:vAlign w:val="center"/>
          </w:tcPr>
          <w:p w14:paraId="1E6D771E" w14:textId="77777777" w:rsidR="00A01511" w:rsidRPr="00234806" w:rsidRDefault="00A01511" w:rsidP="00A01511">
            <w:pPr>
              <w:rPr>
                <w:lang w:val="el-GR"/>
              </w:rPr>
            </w:pPr>
            <w:r w:rsidRPr="00234806">
              <w:rPr>
                <w:lang w:val="el-GR"/>
              </w:rPr>
              <w:t>Α/Α</w:t>
            </w:r>
          </w:p>
        </w:tc>
        <w:tc>
          <w:tcPr>
            <w:tcW w:w="3716" w:type="dxa"/>
            <w:tcBorders>
              <w:top w:val="single" w:sz="4" w:space="0" w:color="000000"/>
              <w:left w:val="single" w:sz="4" w:space="0" w:color="000000"/>
              <w:bottom w:val="single" w:sz="4" w:space="0" w:color="000000"/>
            </w:tcBorders>
            <w:shd w:val="clear" w:color="auto" w:fill="D8D8D8"/>
            <w:vAlign w:val="center"/>
          </w:tcPr>
          <w:p w14:paraId="687F8426" w14:textId="77777777" w:rsidR="00A01511" w:rsidRPr="00234806" w:rsidRDefault="00A01511" w:rsidP="00A01511">
            <w:pPr>
              <w:rPr>
                <w:lang w:val="el-GR"/>
              </w:rPr>
            </w:pPr>
            <w:r w:rsidRPr="00234806">
              <w:rPr>
                <w:lang w:val="el-GR"/>
              </w:rPr>
              <w:t>ΠΡΟΔΙΑΓΡΑΦΗ</w:t>
            </w:r>
          </w:p>
        </w:tc>
        <w:tc>
          <w:tcPr>
            <w:tcW w:w="2292" w:type="dxa"/>
            <w:tcBorders>
              <w:top w:val="single" w:sz="4" w:space="0" w:color="000000"/>
              <w:left w:val="single" w:sz="4" w:space="0" w:color="000000"/>
              <w:bottom w:val="single" w:sz="4" w:space="0" w:color="000000"/>
            </w:tcBorders>
            <w:shd w:val="clear" w:color="auto" w:fill="D8D8D8"/>
            <w:vAlign w:val="center"/>
          </w:tcPr>
          <w:p w14:paraId="7EFDA63A" w14:textId="77777777" w:rsidR="00A01511" w:rsidRPr="00234806" w:rsidRDefault="00A01511" w:rsidP="00A01511">
            <w:pPr>
              <w:rPr>
                <w:lang w:val="el-GR"/>
              </w:rPr>
            </w:pPr>
            <w:r w:rsidRPr="00234806">
              <w:rPr>
                <w:lang w:val="el-GR"/>
              </w:rPr>
              <w:t>ΑΠΑΙΤΗΣΗ</w:t>
            </w:r>
          </w:p>
        </w:tc>
        <w:tc>
          <w:tcPr>
            <w:tcW w:w="1382" w:type="dxa"/>
            <w:tcBorders>
              <w:top w:val="single" w:sz="4" w:space="0" w:color="000000"/>
              <w:left w:val="single" w:sz="4" w:space="0" w:color="000000"/>
              <w:bottom w:val="single" w:sz="4" w:space="0" w:color="000000"/>
            </w:tcBorders>
            <w:shd w:val="clear" w:color="auto" w:fill="D8D8D8"/>
            <w:vAlign w:val="center"/>
          </w:tcPr>
          <w:p w14:paraId="63DF0C02" w14:textId="77777777" w:rsidR="00A01511" w:rsidRPr="00234806" w:rsidRDefault="00A01511" w:rsidP="00A01511">
            <w:pPr>
              <w:rPr>
                <w:lang w:val="el-GR"/>
              </w:rPr>
            </w:pPr>
            <w:r w:rsidRPr="00234806">
              <w:rPr>
                <w:lang w:val="el-GR"/>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EDC9C30" w14:textId="77777777" w:rsidR="00A01511" w:rsidRPr="00234806" w:rsidRDefault="00A01511" w:rsidP="00A01511">
            <w:pPr>
              <w:rPr>
                <w:lang w:val="el-GR"/>
              </w:rPr>
            </w:pPr>
            <w:r w:rsidRPr="00234806">
              <w:rPr>
                <w:lang w:val="el-GR"/>
              </w:rPr>
              <w:t>ΠΑΡΑΠΟΜΠΗ ΤΕΚΜΗΡΙΩΣΗΣ</w:t>
            </w:r>
          </w:p>
        </w:tc>
      </w:tr>
      <w:tr w:rsidR="00A01511" w:rsidRPr="00A01511" w14:paraId="1D665D52"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4E9C9454"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67F335DA" w14:textId="426349F8" w:rsidR="00A01511" w:rsidRPr="00A01511" w:rsidRDefault="00A01511" w:rsidP="00A01511">
            <w:pPr>
              <w:rPr>
                <w:lang w:val="el-GR"/>
              </w:rPr>
            </w:pPr>
            <w:r w:rsidRPr="00A01511">
              <w:rPr>
                <w:lang w:val="el-GR"/>
              </w:rPr>
              <w:t>Το τμήμα Δημοσίου Υπολογιστικού Νέφους (</w:t>
            </w:r>
            <w:r w:rsidRPr="00A01511">
              <w:t>Public</w:t>
            </w:r>
            <w:r w:rsidRPr="00A01511">
              <w:rPr>
                <w:lang w:val="el-GR"/>
              </w:rPr>
              <w:t xml:space="preserve"> </w:t>
            </w:r>
            <w:r w:rsidRPr="00A01511">
              <w:t>Cloud</w:t>
            </w:r>
            <w:r w:rsidRPr="00A01511">
              <w:rPr>
                <w:lang w:val="el-GR"/>
              </w:rPr>
              <w:t xml:space="preserve">) της προσφερόμενης λύσης θα πρέπει να παρέχει υπηρεσίες φιλοξενίας τύπου </w:t>
            </w:r>
            <w:r w:rsidRPr="00A01511">
              <w:t>Cloud</w:t>
            </w:r>
            <w:r w:rsidRPr="00A01511">
              <w:rPr>
                <w:lang w:val="el-GR"/>
              </w:rPr>
              <w:t>/</w:t>
            </w:r>
            <w:r w:rsidRPr="00A01511">
              <w:t>Hosting</w:t>
            </w:r>
            <w:r w:rsidRPr="00A01511">
              <w:rPr>
                <w:lang w:val="el-GR"/>
              </w:rPr>
              <w:t>, με υπηρεσίες υποδομής ως υπηρεσία (</w:t>
            </w:r>
            <w:r w:rsidRPr="00A01511">
              <w:t>IaaS</w:t>
            </w:r>
            <w:r w:rsidRPr="00A01511">
              <w:rPr>
                <w:lang w:val="el-GR"/>
              </w:rPr>
              <w:t>) και πλατφόρμας ως υπηρεσία (</w:t>
            </w:r>
            <w:r w:rsidRPr="00A01511">
              <w:t>PaaS</w:t>
            </w:r>
            <w:r w:rsidRPr="00A01511">
              <w:rPr>
                <w:lang w:val="el-GR"/>
              </w:rPr>
              <w:t>)</w:t>
            </w:r>
            <w:r w:rsidR="003A48CA">
              <w:rPr>
                <w:lang w:val="el-GR"/>
              </w:rPr>
              <w:t xml:space="preserve"> από έναν </w:t>
            </w:r>
            <w:proofErr w:type="spellStart"/>
            <w:r w:rsidR="003A48CA">
              <w:rPr>
                <w:lang w:val="el-GR"/>
              </w:rPr>
              <w:t>πάροχο</w:t>
            </w:r>
            <w:proofErr w:type="spellEnd"/>
            <w:r w:rsidR="003A48CA">
              <w:rPr>
                <w:lang w:val="el-GR"/>
              </w:rPr>
              <w:t xml:space="preserve"> </w:t>
            </w:r>
            <w:r w:rsidR="001761DE">
              <w:rPr>
                <w:lang w:val="el-GR"/>
              </w:rPr>
              <w:t>Δημόσιου Υπολογιστικού Νέφους</w:t>
            </w:r>
            <w:r w:rsidRPr="00A01511">
              <w:rPr>
                <w:lang w:val="el-GR"/>
              </w:rPr>
              <w:t>.</w:t>
            </w:r>
          </w:p>
        </w:tc>
        <w:tc>
          <w:tcPr>
            <w:tcW w:w="2292" w:type="dxa"/>
            <w:tcBorders>
              <w:top w:val="single" w:sz="4" w:space="0" w:color="000000"/>
              <w:left w:val="single" w:sz="4" w:space="0" w:color="000000"/>
              <w:bottom w:val="single" w:sz="4" w:space="0" w:color="000000"/>
            </w:tcBorders>
            <w:shd w:val="clear" w:color="auto" w:fill="auto"/>
          </w:tcPr>
          <w:p w14:paraId="7865D62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5D51D2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9D83" w14:textId="77777777" w:rsidR="00A01511" w:rsidRPr="00A01511" w:rsidRDefault="00A01511" w:rsidP="00A01511"/>
        </w:tc>
      </w:tr>
      <w:tr w:rsidR="00A01511" w:rsidRPr="00A01511" w14:paraId="5691D6A3"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7B16C523"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3395D251" w14:textId="77777777" w:rsidR="00A01511" w:rsidRPr="00A01511" w:rsidRDefault="00A01511" w:rsidP="00A01511">
            <w:pPr>
              <w:rPr>
                <w:lang w:val="el-GR"/>
              </w:rPr>
            </w:pPr>
            <w:r w:rsidRPr="00A01511">
              <w:rPr>
                <w:lang w:val="el-GR"/>
              </w:rPr>
              <w:t>Η Αναθέτουσα Αρχή θα μπορεί να επιλέξει σε ποια γεωγραφική περιοχή (</w:t>
            </w:r>
            <w:r w:rsidRPr="00A01511">
              <w:t>region</w:t>
            </w:r>
            <w:r w:rsidRPr="00A01511">
              <w:rPr>
                <w:lang w:val="el-GR"/>
              </w:rPr>
              <w:t>) θα φιλοξενηθούν οι επιλεγόμενες υπηρεσίες.</w:t>
            </w:r>
          </w:p>
        </w:tc>
        <w:tc>
          <w:tcPr>
            <w:tcW w:w="2292" w:type="dxa"/>
            <w:tcBorders>
              <w:top w:val="single" w:sz="4" w:space="0" w:color="000000"/>
              <w:left w:val="single" w:sz="4" w:space="0" w:color="000000"/>
              <w:bottom w:val="single" w:sz="4" w:space="0" w:color="000000"/>
            </w:tcBorders>
            <w:shd w:val="clear" w:color="auto" w:fill="auto"/>
          </w:tcPr>
          <w:p w14:paraId="15B237F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11A67C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5392" w14:textId="77777777" w:rsidR="00A01511" w:rsidRPr="00A01511" w:rsidRDefault="00A01511" w:rsidP="00A01511"/>
        </w:tc>
      </w:tr>
      <w:tr w:rsidR="00A01511" w:rsidRPr="00A01511" w14:paraId="2F55500D"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33E419CF"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50BEF7EF" w14:textId="77777777" w:rsidR="00A01511" w:rsidRPr="00A01511" w:rsidRDefault="00A01511" w:rsidP="00A01511">
            <w:r w:rsidRPr="00A01511">
              <w:rPr>
                <w:lang w:val="el-GR"/>
              </w:rPr>
              <w:t xml:space="preserve">Ο </w:t>
            </w:r>
            <w:proofErr w:type="spellStart"/>
            <w:r w:rsidRPr="00A01511">
              <w:rPr>
                <w:lang w:val="el-GR"/>
              </w:rPr>
              <w:t>πάροχος</w:t>
            </w:r>
            <w:proofErr w:type="spellEnd"/>
            <w:r w:rsidRPr="00A01511">
              <w:rPr>
                <w:lang w:val="el-GR"/>
              </w:rPr>
              <w:t xml:space="preserve"> θα πρέπει να μπορεί να διαθέτει τις υπηρεσίες του από δύο τουλάχιστον γεωγραφικές περιοχές (</w:t>
            </w:r>
            <w:r w:rsidRPr="00A01511">
              <w:t>regions</w:t>
            </w:r>
            <w:r w:rsidRPr="00A01511">
              <w:rPr>
                <w:lang w:val="el-GR"/>
              </w:rPr>
              <w:t>), εντός Ευρωπαϊκής Ένωσης, με ελάχιστη απόσταση 500 χιλιομέτρων μεταξύ τους, τα οποία θα μπορούν να χρησιμοποιηθούν για την υλοποίηση υπηρεσιών που απαιτούν τον ύψιστο βαθμό υψηλής διαθεσιμότητας με χαρακτηριστικά ανάνηψης από καταστροφή (</w:t>
            </w:r>
            <w:r w:rsidRPr="00A01511">
              <w:t>Disaster</w:t>
            </w:r>
            <w:r w:rsidRPr="00A01511">
              <w:rPr>
                <w:lang w:val="el-GR"/>
              </w:rPr>
              <w:t xml:space="preserve"> </w:t>
            </w:r>
            <w:r w:rsidRPr="00A01511">
              <w:t>Recovery</w:t>
            </w:r>
            <w:r w:rsidRPr="00A01511">
              <w:rPr>
                <w:lang w:val="el-GR"/>
              </w:rPr>
              <w:t xml:space="preserve">). </w:t>
            </w:r>
            <w:r w:rsidRPr="00A01511">
              <w:t>Να ανα</w:t>
            </w:r>
            <w:proofErr w:type="spellStart"/>
            <w:r w:rsidRPr="00A01511">
              <w:t>φερθούν</w:t>
            </w:r>
            <w:proofErr w:type="spellEnd"/>
            <w:r w:rsidRPr="00A01511">
              <w:t xml:space="preserve"> </w:t>
            </w:r>
            <w:proofErr w:type="spellStart"/>
            <w:r w:rsidRPr="00A01511">
              <w:t>οι</w:t>
            </w:r>
            <w:proofErr w:type="spellEnd"/>
            <w:r w:rsidRPr="00A01511">
              <w:t xml:space="preserve"> </w:t>
            </w:r>
            <w:proofErr w:type="spellStart"/>
            <w:r w:rsidRPr="00A01511">
              <w:t>χώρες</w:t>
            </w:r>
            <w:proofErr w:type="spellEnd"/>
            <w:r w:rsidRPr="00A01511">
              <w:t xml:space="preserve"> </w:t>
            </w:r>
            <w:proofErr w:type="spellStart"/>
            <w:r w:rsidRPr="00A01511">
              <w:t>φιλοξενί</w:t>
            </w:r>
            <w:proofErr w:type="spellEnd"/>
            <w:r w:rsidRPr="00A01511">
              <w:t>ας.</w:t>
            </w:r>
          </w:p>
        </w:tc>
        <w:tc>
          <w:tcPr>
            <w:tcW w:w="2292" w:type="dxa"/>
            <w:tcBorders>
              <w:top w:val="single" w:sz="4" w:space="0" w:color="000000"/>
              <w:left w:val="single" w:sz="4" w:space="0" w:color="000000"/>
              <w:bottom w:val="single" w:sz="4" w:space="0" w:color="000000"/>
            </w:tcBorders>
            <w:shd w:val="clear" w:color="auto" w:fill="auto"/>
          </w:tcPr>
          <w:p w14:paraId="493A6E9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1B10D0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E1A56" w14:textId="77777777" w:rsidR="00A01511" w:rsidRPr="00A01511" w:rsidRDefault="00A01511" w:rsidP="00A01511"/>
        </w:tc>
      </w:tr>
      <w:tr w:rsidR="00A01511" w:rsidRPr="00A01511" w14:paraId="308BAF5A"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76ECD165"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762A0540" w14:textId="77777777" w:rsidR="00A01511" w:rsidRPr="00A01511" w:rsidRDefault="00A01511" w:rsidP="00A01511">
            <w:pPr>
              <w:rPr>
                <w:lang w:val="el-GR"/>
              </w:rPr>
            </w:pPr>
            <w:r w:rsidRPr="00A01511">
              <w:rPr>
                <w:lang w:val="el-GR"/>
              </w:rPr>
              <w:t>Το τμήμα του δημοσίου υπολογιστικού νέφους (</w:t>
            </w:r>
            <w:r w:rsidRPr="00A01511">
              <w:t>Public</w:t>
            </w:r>
            <w:r w:rsidRPr="00A01511">
              <w:rPr>
                <w:lang w:val="el-GR"/>
              </w:rPr>
              <w:t xml:space="preserve"> </w:t>
            </w:r>
            <w:r w:rsidRPr="00A01511">
              <w:t>Cloud</w:t>
            </w:r>
            <w:r w:rsidRPr="00A01511">
              <w:rPr>
                <w:lang w:val="el-GR"/>
              </w:rPr>
              <w:t>) της προσφερόμενης λύσης θα επιτρέπει τη διαμόρφωση υπηρεσιών υψηλής διαθεσιμότητας (</w:t>
            </w:r>
            <w:r w:rsidRPr="00A01511">
              <w:t>high</w:t>
            </w:r>
            <w:r w:rsidRPr="00A01511">
              <w:rPr>
                <w:lang w:val="el-GR"/>
              </w:rPr>
              <w:t xml:space="preserve"> </w:t>
            </w:r>
            <w:r w:rsidRPr="00A01511">
              <w:t>availability</w:t>
            </w:r>
            <w:r w:rsidRPr="00A01511">
              <w:rPr>
                <w:lang w:val="el-GR"/>
              </w:rPr>
              <w:t>) και ανάκαμψης από καταστροφή (</w:t>
            </w:r>
            <w:r w:rsidRPr="00A01511">
              <w:t>Disaster</w:t>
            </w:r>
            <w:r w:rsidRPr="00A01511">
              <w:rPr>
                <w:lang w:val="el-GR"/>
              </w:rPr>
              <w:t xml:space="preserve"> </w:t>
            </w:r>
            <w:r w:rsidRPr="00A01511">
              <w:t>Recovery</w:t>
            </w:r>
            <w:r w:rsidRPr="00A01511">
              <w:rPr>
                <w:lang w:val="el-GR"/>
              </w:rPr>
              <w:t>).</w:t>
            </w:r>
          </w:p>
        </w:tc>
        <w:tc>
          <w:tcPr>
            <w:tcW w:w="2292" w:type="dxa"/>
            <w:tcBorders>
              <w:top w:val="single" w:sz="4" w:space="0" w:color="000000"/>
              <w:left w:val="single" w:sz="4" w:space="0" w:color="000000"/>
              <w:bottom w:val="single" w:sz="4" w:space="0" w:color="000000"/>
            </w:tcBorders>
            <w:shd w:val="clear" w:color="auto" w:fill="auto"/>
          </w:tcPr>
          <w:p w14:paraId="4518684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4663C2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E400A" w14:textId="77777777" w:rsidR="00A01511" w:rsidRPr="00A01511" w:rsidRDefault="00A01511" w:rsidP="00A01511"/>
        </w:tc>
      </w:tr>
      <w:tr w:rsidR="00A01511" w:rsidRPr="00A01511" w14:paraId="30AE657A"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79D2E2F0"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2A5909D3" w14:textId="77777777" w:rsidR="00A01511" w:rsidRPr="00A01511" w:rsidRDefault="00A01511" w:rsidP="00A01511">
            <w:pPr>
              <w:rPr>
                <w:lang w:val="el-GR"/>
              </w:rPr>
            </w:pPr>
            <w:r w:rsidRPr="00A01511">
              <w:rPr>
                <w:lang w:val="el-GR"/>
              </w:rPr>
              <w:t>Απαιτείται η ύπαρξη μηχανισμού παρακολούθησης και ελέγχου της κατάστασης (</w:t>
            </w:r>
            <w:r w:rsidRPr="00A01511">
              <w:t>health</w:t>
            </w:r>
            <w:r w:rsidRPr="00A01511">
              <w:rPr>
                <w:lang w:val="el-GR"/>
              </w:rPr>
              <w:t xml:space="preserve">) των χρησιμοποιούμενων πόρων σε συνάρτηση με την κατάσταση της </w:t>
            </w:r>
            <w:r w:rsidRPr="00A01511">
              <w:rPr>
                <w:lang w:val="el-GR"/>
              </w:rPr>
              <w:lastRenderedPageBreak/>
              <w:t xml:space="preserve">υποδομής του </w:t>
            </w:r>
            <w:proofErr w:type="spellStart"/>
            <w:r w:rsidRPr="00A01511">
              <w:rPr>
                <w:lang w:val="el-GR"/>
              </w:rPr>
              <w:t>παρόχου</w:t>
            </w:r>
            <w:proofErr w:type="spellEnd"/>
            <w:r w:rsidRPr="00A01511">
              <w:rPr>
                <w:lang w:val="el-GR"/>
              </w:rPr>
              <w:t xml:space="preserve">. Ο μηχανισμός να διαθέτει δυνατότητα μηχανισμού αποστολής ειδοποιήσεων κατά </w:t>
            </w:r>
            <w:proofErr w:type="spellStart"/>
            <w:r w:rsidRPr="00A01511">
              <w:rPr>
                <w:lang w:val="el-GR"/>
              </w:rPr>
              <w:t>μόνας</w:t>
            </w:r>
            <w:proofErr w:type="spellEnd"/>
            <w:r w:rsidRPr="00A01511">
              <w:rPr>
                <w:lang w:val="el-GR"/>
              </w:rPr>
              <w:t xml:space="preserve"> ή σε ομάδες, </w:t>
            </w:r>
            <w:r w:rsidRPr="00A01511">
              <w:t>email</w:t>
            </w:r>
            <w:r w:rsidRPr="00A01511">
              <w:rPr>
                <w:lang w:val="el-GR"/>
              </w:rPr>
              <w:t xml:space="preserve">, </w:t>
            </w:r>
            <w:r w:rsidRPr="00A01511">
              <w:t>webhook</w:t>
            </w:r>
            <w:r w:rsidRPr="00A01511">
              <w:rPr>
                <w:lang w:val="el-GR"/>
              </w:rPr>
              <w:t xml:space="preserve"> βάσει κανόνων που τίθενται από το διαχειριστή.</w:t>
            </w:r>
          </w:p>
        </w:tc>
        <w:tc>
          <w:tcPr>
            <w:tcW w:w="2292" w:type="dxa"/>
            <w:tcBorders>
              <w:top w:val="single" w:sz="4" w:space="0" w:color="000000"/>
              <w:left w:val="single" w:sz="4" w:space="0" w:color="000000"/>
              <w:bottom w:val="single" w:sz="4" w:space="0" w:color="000000"/>
            </w:tcBorders>
            <w:shd w:val="clear" w:color="auto" w:fill="auto"/>
          </w:tcPr>
          <w:p w14:paraId="34DAA836"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4374012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DE1DB" w14:textId="77777777" w:rsidR="00A01511" w:rsidRPr="00A01511" w:rsidRDefault="00A01511" w:rsidP="00A01511"/>
        </w:tc>
      </w:tr>
      <w:tr w:rsidR="00A01511" w:rsidRPr="00A01511" w14:paraId="6682D42E"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2D77C7C6"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6737B139" w14:textId="77777777" w:rsidR="00A01511" w:rsidRPr="00A01511" w:rsidRDefault="00A01511" w:rsidP="00A01511">
            <w:r w:rsidRPr="00A01511">
              <w:rPr>
                <w:lang w:val="el-GR"/>
              </w:rPr>
              <w:t xml:space="preserve">Οι όροι </w:t>
            </w:r>
            <w:r w:rsidRPr="00A01511">
              <w:t>SLA</w:t>
            </w:r>
            <w:r w:rsidRPr="00A01511">
              <w:rPr>
                <w:lang w:val="el-GR"/>
              </w:rPr>
              <w:t xml:space="preserve"> των υπηρεσιών να είναι δημοσιευμένοι στην επίσημη ιστοσελίδα του </w:t>
            </w:r>
            <w:proofErr w:type="spellStart"/>
            <w:r w:rsidRPr="00A01511">
              <w:rPr>
                <w:lang w:val="el-GR"/>
              </w:rPr>
              <w:t>παρόχου</w:t>
            </w:r>
            <w:proofErr w:type="spellEnd"/>
            <w:r w:rsidRPr="00A01511">
              <w:rPr>
                <w:lang w:val="el-GR"/>
              </w:rPr>
              <w:t xml:space="preserve">. </w:t>
            </w:r>
            <w:r w:rsidRPr="00A01511">
              <w:t>Να ανα</w:t>
            </w:r>
            <w:proofErr w:type="spellStart"/>
            <w:r w:rsidRPr="00A01511">
              <w:t>φερθεί</w:t>
            </w:r>
            <w:proofErr w:type="spellEnd"/>
            <w:r w:rsidRPr="00A01511">
              <w:t xml:space="preserve"> η </w:t>
            </w:r>
            <w:proofErr w:type="spellStart"/>
            <w:r w:rsidRPr="00A01511">
              <w:t>σχετική</w:t>
            </w:r>
            <w:proofErr w:type="spellEnd"/>
            <w:r w:rsidRPr="00A01511">
              <w:t xml:space="preserve"> </w:t>
            </w:r>
            <w:proofErr w:type="spellStart"/>
            <w:r w:rsidRPr="00A01511">
              <w:t>ιστοσελίδ</w:t>
            </w:r>
            <w:proofErr w:type="spellEnd"/>
            <w:r w:rsidRPr="00A01511">
              <w:t>α.</w:t>
            </w:r>
          </w:p>
        </w:tc>
        <w:tc>
          <w:tcPr>
            <w:tcW w:w="2292" w:type="dxa"/>
            <w:tcBorders>
              <w:top w:val="single" w:sz="4" w:space="0" w:color="000000"/>
              <w:left w:val="single" w:sz="4" w:space="0" w:color="000000"/>
              <w:bottom w:val="single" w:sz="4" w:space="0" w:color="000000"/>
            </w:tcBorders>
            <w:shd w:val="clear" w:color="auto" w:fill="auto"/>
          </w:tcPr>
          <w:p w14:paraId="5E96BDA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7F7C49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5215" w14:textId="77777777" w:rsidR="00A01511" w:rsidRPr="00A01511" w:rsidRDefault="00A01511" w:rsidP="00A01511"/>
        </w:tc>
      </w:tr>
      <w:tr w:rsidR="00A01511" w:rsidRPr="00A01511" w14:paraId="7E398B0C"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4412DFC6"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231F7A76" w14:textId="77777777" w:rsidR="00A01511" w:rsidRPr="00A01511" w:rsidRDefault="00A01511" w:rsidP="00A01511">
            <w:r w:rsidRPr="00A01511">
              <w:rPr>
                <w:lang w:val="el-GR"/>
              </w:rPr>
              <w:t xml:space="preserve">Για λόγους διαφάνειας και ελέγχου συμμόρφωσης με τα παρεχόμενα επίπεδα </w:t>
            </w:r>
            <w:r w:rsidRPr="00A01511">
              <w:t>SLA</w:t>
            </w:r>
            <w:r w:rsidRPr="00A01511">
              <w:rPr>
                <w:lang w:val="el-GR"/>
              </w:rPr>
              <w:t xml:space="preserve"> η τρέχουσα κατάσταση λειτουργίας  του συνόλου των υπηρεσιών θα πρέπει να είναι δημόσια διαθέσιμη στο επίσημο </w:t>
            </w:r>
            <w:proofErr w:type="spellStart"/>
            <w:r w:rsidRPr="00A01511">
              <w:rPr>
                <w:lang w:val="el-GR"/>
              </w:rPr>
              <w:t>ιστότοπο</w:t>
            </w:r>
            <w:proofErr w:type="spellEnd"/>
            <w:r w:rsidRPr="00A01511">
              <w:rPr>
                <w:lang w:val="el-GR"/>
              </w:rPr>
              <w:t xml:space="preserve"> του </w:t>
            </w:r>
            <w:proofErr w:type="spellStart"/>
            <w:r w:rsidRPr="00A01511">
              <w:rPr>
                <w:lang w:val="el-GR"/>
              </w:rPr>
              <w:t>παρόχου</w:t>
            </w:r>
            <w:proofErr w:type="spellEnd"/>
            <w:r w:rsidRPr="00A01511">
              <w:rPr>
                <w:lang w:val="el-GR"/>
              </w:rPr>
              <w:t xml:space="preserve">. </w:t>
            </w:r>
            <w:r w:rsidRPr="00A01511">
              <w:t>Να ανα</w:t>
            </w:r>
            <w:proofErr w:type="spellStart"/>
            <w:r w:rsidRPr="00A01511">
              <w:t>φερθεί</w:t>
            </w:r>
            <w:proofErr w:type="spellEnd"/>
            <w:r w:rsidRPr="00A01511">
              <w:t xml:space="preserve"> η </w:t>
            </w:r>
            <w:proofErr w:type="spellStart"/>
            <w:r w:rsidRPr="00A01511">
              <w:t>σχετική</w:t>
            </w:r>
            <w:proofErr w:type="spellEnd"/>
            <w:r w:rsidRPr="00A01511">
              <w:t xml:space="preserve"> </w:t>
            </w:r>
            <w:proofErr w:type="spellStart"/>
            <w:r w:rsidRPr="00A01511">
              <w:t>ιστοσελίδ</w:t>
            </w:r>
            <w:proofErr w:type="spellEnd"/>
            <w:r w:rsidRPr="00A01511">
              <w:t>α.</w:t>
            </w:r>
          </w:p>
        </w:tc>
        <w:tc>
          <w:tcPr>
            <w:tcW w:w="2292" w:type="dxa"/>
            <w:tcBorders>
              <w:top w:val="single" w:sz="4" w:space="0" w:color="000000"/>
              <w:left w:val="single" w:sz="4" w:space="0" w:color="000000"/>
              <w:bottom w:val="single" w:sz="4" w:space="0" w:color="000000"/>
            </w:tcBorders>
            <w:shd w:val="clear" w:color="auto" w:fill="auto"/>
          </w:tcPr>
          <w:p w14:paraId="09A9B7F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F025F6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3F8B9" w14:textId="77777777" w:rsidR="00A01511" w:rsidRPr="00A01511" w:rsidRDefault="00A01511" w:rsidP="00A01511"/>
        </w:tc>
      </w:tr>
      <w:tr w:rsidR="00A01511" w:rsidRPr="00A01511" w14:paraId="42F9DEB8"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0985442"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6EE5160E"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να διαθέτει δωρεάν υπηρεσίες για τη συνολική διακυβέρνηση – </w:t>
            </w:r>
            <w:r w:rsidRPr="00A01511">
              <w:t>governance</w:t>
            </w:r>
            <w:r w:rsidRPr="00A01511">
              <w:rPr>
                <w:lang w:val="el-GR"/>
              </w:rPr>
              <w:t xml:space="preserve"> όλων των πόρων που θα αξιοποιηθούν από την αναθέτουσα αρχή. </w:t>
            </w:r>
            <w:proofErr w:type="spellStart"/>
            <w:r w:rsidRPr="00A01511">
              <w:rPr>
                <w:lang w:val="el-GR"/>
              </w:rPr>
              <w:t>Κατ’ελάχιστο</w:t>
            </w:r>
            <w:proofErr w:type="spellEnd"/>
            <w:r w:rsidRPr="00A01511">
              <w:rPr>
                <w:lang w:val="el-GR"/>
              </w:rPr>
              <w:t xml:space="preserve"> απαιτούνται:</w:t>
            </w:r>
          </w:p>
          <w:p w14:paraId="658C0C20" w14:textId="77777777" w:rsidR="00A01511" w:rsidRPr="00A01511" w:rsidRDefault="00A01511" w:rsidP="00A01511">
            <w:pPr>
              <w:rPr>
                <w:lang w:val="el-GR"/>
              </w:rPr>
            </w:pPr>
            <w:r w:rsidRPr="00A01511">
              <w:rPr>
                <w:lang w:val="el-GR"/>
              </w:rPr>
              <w:t>δυνατότητα οργάνωσης και ελέγχου πρόσβασης στο σύνολο πολλαπλών λογαριασμών και συνδρομών</w:t>
            </w:r>
          </w:p>
          <w:p w14:paraId="48BA025D" w14:textId="77777777" w:rsidR="00A01511" w:rsidRPr="00A01511" w:rsidRDefault="00A01511" w:rsidP="00A01511">
            <w:pPr>
              <w:rPr>
                <w:lang w:val="el-GR"/>
              </w:rPr>
            </w:pPr>
            <w:r w:rsidRPr="00A01511">
              <w:rPr>
                <w:lang w:val="el-GR"/>
              </w:rPr>
              <w:t>δυνατότητα διαμόρφωσης και εφαρμογής πολιτικών χρήσης των υπολογιστικών πόρων που περιλαμβάνονται σε λογαριασμούς και στις συνδρομές</w:t>
            </w:r>
          </w:p>
          <w:p w14:paraId="22F9825A" w14:textId="77777777" w:rsidR="00A01511" w:rsidRPr="00A01511" w:rsidRDefault="00A01511" w:rsidP="00A01511">
            <w:pPr>
              <w:rPr>
                <w:lang w:val="el-GR"/>
              </w:rPr>
            </w:pPr>
            <w:r w:rsidRPr="00A01511">
              <w:rPr>
                <w:lang w:val="el-GR"/>
              </w:rPr>
              <w:t>καθορισμός πολλαπλών προϋπολογισμών με καθορισμό ορίων στο επιθυμητό επίπεδο εφαρμογής (</w:t>
            </w:r>
            <w:r w:rsidRPr="00A01511">
              <w:t>scope</w:t>
            </w:r>
            <w:r w:rsidRPr="00A01511">
              <w:rPr>
                <w:lang w:val="el-GR"/>
              </w:rPr>
              <w:t xml:space="preserve">) πόρων και δυνατότητα ενημέρωσης διαχειριστών μέσω </w:t>
            </w:r>
            <w:r w:rsidRPr="00A01511">
              <w:t>email</w:t>
            </w:r>
          </w:p>
          <w:p w14:paraId="590A84FF" w14:textId="77777777" w:rsidR="00A01511" w:rsidRPr="00A01511" w:rsidRDefault="00A01511" w:rsidP="00A01511">
            <w:pPr>
              <w:rPr>
                <w:lang w:val="el-GR"/>
              </w:rPr>
            </w:pPr>
            <w:r w:rsidRPr="00A01511">
              <w:rPr>
                <w:lang w:val="el-GR"/>
              </w:rPr>
              <w:t>εποπτεία και ανάλυση τρεχουσών χρεώσεων, ιστορικών χρεώσεων και πρόβλεψη της εξέλιξης τους</w:t>
            </w:r>
          </w:p>
        </w:tc>
        <w:tc>
          <w:tcPr>
            <w:tcW w:w="2292" w:type="dxa"/>
            <w:tcBorders>
              <w:top w:val="single" w:sz="4" w:space="0" w:color="000000"/>
              <w:left w:val="single" w:sz="4" w:space="0" w:color="000000"/>
              <w:bottom w:val="single" w:sz="4" w:space="0" w:color="000000"/>
            </w:tcBorders>
            <w:shd w:val="clear" w:color="auto" w:fill="auto"/>
          </w:tcPr>
          <w:p w14:paraId="039CFD5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8B07A4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FD70C" w14:textId="77777777" w:rsidR="00A01511" w:rsidRPr="00A01511" w:rsidRDefault="00A01511" w:rsidP="00A01511"/>
        </w:tc>
      </w:tr>
      <w:tr w:rsidR="00A01511" w:rsidRPr="00DC7A23" w14:paraId="14A1F2F5"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6E22040"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2BFBDDD7" w14:textId="77777777" w:rsidR="00A01511" w:rsidRPr="00A01511" w:rsidRDefault="00A01511" w:rsidP="00A01511">
            <w:pPr>
              <w:rPr>
                <w:lang w:val="el-GR"/>
              </w:rPr>
            </w:pPr>
            <w:r w:rsidRPr="00A01511">
              <w:t>O</w:t>
            </w:r>
            <w:r w:rsidRPr="00A01511">
              <w:rPr>
                <w:lang w:val="el-GR"/>
              </w:rPr>
              <w:t xml:space="preserve"> </w:t>
            </w:r>
            <w:proofErr w:type="spellStart"/>
            <w:r w:rsidRPr="00A01511">
              <w:rPr>
                <w:lang w:val="el-GR"/>
              </w:rPr>
              <w:t>πάροχος</w:t>
            </w:r>
            <w:proofErr w:type="spellEnd"/>
            <w:r w:rsidRPr="00A01511">
              <w:rPr>
                <w:lang w:val="el-GR"/>
              </w:rPr>
              <w:t xml:space="preserve"> να διαθέτει εγγενή μηχανισμό παροχής προτάσεων χωρίς επιπλέον κόστος, για </w:t>
            </w:r>
            <w:r w:rsidRPr="00A01511">
              <w:rPr>
                <w:lang w:val="el-GR"/>
              </w:rPr>
              <w:lastRenderedPageBreak/>
              <w:t xml:space="preserve">βελτιστοποίηση της χρήσης των χρησιμοποιούμενων πόρων, στους τομείς της ασφάλειας, της διαθεσιμότητας, των επιδόσεων καθώς και του κόστους αυτών, κατά τις βέλτιστες πρακτικές του </w:t>
            </w:r>
            <w:proofErr w:type="spellStart"/>
            <w:r w:rsidRPr="00A01511">
              <w:rPr>
                <w:lang w:val="el-GR"/>
              </w:rPr>
              <w:t>παρόχου</w:t>
            </w:r>
            <w:proofErr w:type="spellEnd"/>
            <w:r w:rsidRPr="00A01511">
              <w:rPr>
                <w:lang w:val="el-GR"/>
              </w:rPr>
              <w:t xml:space="preserve"> υπολογιστικού νέφους.</w:t>
            </w:r>
          </w:p>
        </w:tc>
        <w:tc>
          <w:tcPr>
            <w:tcW w:w="2292" w:type="dxa"/>
            <w:tcBorders>
              <w:top w:val="single" w:sz="4" w:space="0" w:color="000000"/>
              <w:left w:val="single" w:sz="4" w:space="0" w:color="000000"/>
              <w:bottom w:val="single" w:sz="4" w:space="0" w:color="000000"/>
            </w:tcBorders>
            <w:shd w:val="clear" w:color="auto" w:fill="auto"/>
          </w:tcPr>
          <w:p w14:paraId="787A497C" w14:textId="3965147E" w:rsidR="00A01511" w:rsidRPr="00234806" w:rsidRDefault="00A01511"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066205B9" w14:textId="77777777" w:rsidR="00A01511" w:rsidRPr="00234806" w:rsidRDefault="00A01511"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23E6E" w14:textId="77777777" w:rsidR="00A01511" w:rsidRPr="00234806" w:rsidRDefault="00A01511" w:rsidP="00A01511">
            <w:pPr>
              <w:rPr>
                <w:lang w:val="el-GR"/>
              </w:rPr>
            </w:pPr>
          </w:p>
        </w:tc>
      </w:tr>
      <w:tr w:rsidR="00A01511" w:rsidRPr="00A01511" w14:paraId="4FC4FEFE"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23F2512F" w14:textId="77777777" w:rsidR="00A01511" w:rsidRPr="00234806" w:rsidRDefault="00A01511" w:rsidP="003E46EC">
            <w:pPr>
              <w:pStyle w:val="aff"/>
              <w:numPr>
                <w:ilvl w:val="0"/>
                <w:numId w:val="80"/>
              </w:numPr>
              <w:rPr>
                <w:lang w:val="el-GR"/>
              </w:rPr>
            </w:pPr>
          </w:p>
        </w:tc>
        <w:tc>
          <w:tcPr>
            <w:tcW w:w="3716" w:type="dxa"/>
            <w:tcBorders>
              <w:top w:val="single" w:sz="4" w:space="0" w:color="000000"/>
              <w:left w:val="single" w:sz="4" w:space="0" w:color="000000"/>
              <w:bottom w:val="single" w:sz="4" w:space="0" w:color="000000"/>
            </w:tcBorders>
            <w:shd w:val="clear" w:color="auto" w:fill="auto"/>
            <w:vAlign w:val="center"/>
          </w:tcPr>
          <w:p w14:paraId="22214A0C" w14:textId="77777777" w:rsidR="00A01511" w:rsidRPr="00A01511" w:rsidRDefault="00A01511" w:rsidP="00A01511">
            <w:pPr>
              <w:rPr>
                <w:lang w:val="el-GR"/>
              </w:rPr>
            </w:pPr>
            <w:r w:rsidRPr="00A01511">
              <w:rPr>
                <w:lang w:val="el-GR"/>
              </w:rPr>
              <w:t>Ύπαρξη εργαλείων για τη μεταφορά φορτίων από την υπάρχουσα υποδομή της αναθέτουσας αρχής στην υποδομή του υπολογιστικού νέφους. Τα εργαλεία να παρέχουν δυνατότητα ανίχνευσης, αξιολόγησης συμβατότητας καθώς και τη διαδικασία μετάπτωσης των δεδομένων, για φυσικούς και εικονικούς διακομιστές, βάσεις δεδομένων, .</w:t>
            </w:r>
            <w:r w:rsidRPr="00A01511">
              <w:t>net</w:t>
            </w:r>
            <w:r w:rsidRPr="00A01511">
              <w:rPr>
                <w:lang w:val="el-GR"/>
              </w:rPr>
              <w:t xml:space="preserve"> και </w:t>
            </w:r>
            <w:proofErr w:type="spellStart"/>
            <w:r w:rsidRPr="00A01511">
              <w:t>php</w:t>
            </w:r>
            <w:proofErr w:type="spellEnd"/>
            <w:r w:rsidRPr="00A01511">
              <w:rPr>
                <w:lang w:val="el-GR"/>
              </w:rPr>
              <w:t xml:space="preserve"> </w:t>
            </w:r>
            <w:r w:rsidRPr="00A01511">
              <w:t>web</w:t>
            </w:r>
            <w:r w:rsidRPr="00A01511">
              <w:rPr>
                <w:lang w:val="el-GR"/>
              </w:rPr>
              <w:t xml:space="preserve"> εφαρμογών</w:t>
            </w:r>
          </w:p>
        </w:tc>
        <w:tc>
          <w:tcPr>
            <w:tcW w:w="2292" w:type="dxa"/>
            <w:tcBorders>
              <w:top w:val="single" w:sz="4" w:space="0" w:color="000000"/>
              <w:left w:val="single" w:sz="4" w:space="0" w:color="000000"/>
              <w:bottom w:val="single" w:sz="4" w:space="0" w:color="000000"/>
            </w:tcBorders>
            <w:shd w:val="clear" w:color="auto" w:fill="auto"/>
          </w:tcPr>
          <w:p w14:paraId="72227D4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02C311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3BFE2" w14:textId="77777777" w:rsidR="00A01511" w:rsidRPr="00A01511" w:rsidRDefault="00A01511" w:rsidP="00A01511"/>
        </w:tc>
      </w:tr>
      <w:tr w:rsidR="00A01511" w:rsidRPr="00A01511" w14:paraId="51EF802B"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53773176"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1EB157E2" w14:textId="77777777" w:rsidR="00A01511" w:rsidRPr="00A01511" w:rsidRDefault="00A01511" w:rsidP="00A01511">
            <w:r w:rsidRPr="00A01511">
              <w:rPr>
                <w:lang w:val="el-GR"/>
              </w:rPr>
              <w:t xml:space="preserve">Να παρέχεται από τον </w:t>
            </w:r>
            <w:proofErr w:type="spellStart"/>
            <w:r w:rsidRPr="00A01511">
              <w:rPr>
                <w:lang w:val="el-GR"/>
              </w:rPr>
              <w:t>πάροχο</w:t>
            </w:r>
            <w:proofErr w:type="spellEnd"/>
            <w:r w:rsidRPr="00A01511">
              <w:rPr>
                <w:lang w:val="el-GR"/>
              </w:rPr>
              <w:t xml:space="preserve"> του δημοσίου υπολογιστικού νέφους ελεύθερα προσπελάσιμος επίσημος </w:t>
            </w:r>
            <w:proofErr w:type="spellStart"/>
            <w:r w:rsidRPr="00A01511">
              <w:rPr>
                <w:lang w:val="el-GR"/>
              </w:rPr>
              <w:t>ιστότοπος</w:t>
            </w:r>
            <w:proofErr w:type="spellEnd"/>
            <w:r w:rsidRPr="00A01511">
              <w:rPr>
                <w:lang w:val="el-GR"/>
              </w:rPr>
              <w:t xml:space="preserve"> με πληροφορίες, οδηγούς και εγχειρίδια  χρήσης, ρυθμίσεις, συχνές ερωτήσεις και παραδείγματα κώδικα για το σύνολο των υπηρεσιών του. </w:t>
            </w:r>
            <w:r w:rsidRPr="00A01511">
              <w:t>Να ανα</w:t>
            </w:r>
            <w:proofErr w:type="spellStart"/>
            <w:r w:rsidRPr="00A01511">
              <w:t>φερθεί</w:t>
            </w:r>
            <w:proofErr w:type="spellEnd"/>
            <w:r w:rsidRPr="00A01511">
              <w:t xml:space="preserve"> η </w:t>
            </w:r>
            <w:proofErr w:type="spellStart"/>
            <w:r w:rsidRPr="00A01511">
              <w:t>σχετική</w:t>
            </w:r>
            <w:proofErr w:type="spellEnd"/>
            <w:r w:rsidRPr="00A01511">
              <w:t xml:space="preserve"> </w:t>
            </w:r>
            <w:proofErr w:type="spellStart"/>
            <w:r w:rsidRPr="00A01511">
              <w:t>ιστοσελίδ</w:t>
            </w:r>
            <w:proofErr w:type="spellEnd"/>
            <w:r w:rsidRPr="00A01511">
              <w:t>α.</w:t>
            </w:r>
          </w:p>
        </w:tc>
        <w:tc>
          <w:tcPr>
            <w:tcW w:w="2292" w:type="dxa"/>
            <w:tcBorders>
              <w:top w:val="single" w:sz="4" w:space="0" w:color="000000"/>
              <w:left w:val="single" w:sz="4" w:space="0" w:color="000000"/>
              <w:bottom w:val="single" w:sz="4" w:space="0" w:color="000000"/>
            </w:tcBorders>
            <w:shd w:val="clear" w:color="auto" w:fill="auto"/>
          </w:tcPr>
          <w:p w14:paraId="14852EA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45C77D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D6603" w14:textId="77777777" w:rsidR="00A01511" w:rsidRPr="00A01511" w:rsidRDefault="00A01511" w:rsidP="00A01511"/>
        </w:tc>
      </w:tr>
      <w:tr w:rsidR="00A01511" w:rsidRPr="00A01511" w14:paraId="73E5406B"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6C14CDDB"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752A3B66" w14:textId="77777777" w:rsidR="00A01511" w:rsidRPr="00A01511" w:rsidRDefault="00A01511" w:rsidP="00A01511">
            <w:r w:rsidRPr="00A01511">
              <w:rPr>
                <w:lang w:val="el-GR"/>
              </w:rPr>
              <w:t xml:space="preserve">Να παρέχεται δωρεάν εκπαιδευτικό υλικό μέσω ηλεκτρονικής μάθησης σε επίσημο </w:t>
            </w:r>
            <w:proofErr w:type="spellStart"/>
            <w:r w:rsidRPr="00A01511">
              <w:rPr>
                <w:lang w:val="el-GR"/>
              </w:rPr>
              <w:t>ιστότοπο</w:t>
            </w:r>
            <w:proofErr w:type="spellEnd"/>
            <w:r w:rsidRPr="00A01511">
              <w:rPr>
                <w:lang w:val="el-GR"/>
              </w:rPr>
              <w:t xml:space="preserve"> του </w:t>
            </w:r>
            <w:proofErr w:type="spellStart"/>
            <w:r w:rsidRPr="00A01511">
              <w:rPr>
                <w:lang w:val="el-GR"/>
              </w:rPr>
              <w:t>παρόχου</w:t>
            </w:r>
            <w:proofErr w:type="spellEnd"/>
            <w:r w:rsidRPr="00A01511">
              <w:rPr>
                <w:lang w:val="el-GR"/>
              </w:rPr>
              <w:t xml:space="preserve"> με ενότητες στους εκάστοτε τομείς των υπηρεσιών υπολογιστικού νέφους. </w:t>
            </w:r>
            <w:r w:rsidRPr="00A01511">
              <w:t>Να ανα</w:t>
            </w:r>
            <w:proofErr w:type="spellStart"/>
            <w:r w:rsidRPr="00A01511">
              <w:t>φερθεί</w:t>
            </w:r>
            <w:proofErr w:type="spellEnd"/>
            <w:r w:rsidRPr="00A01511">
              <w:t xml:space="preserve"> η </w:t>
            </w:r>
            <w:proofErr w:type="spellStart"/>
            <w:r w:rsidRPr="00A01511">
              <w:t>σχετική</w:t>
            </w:r>
            <w:proofErr w:type="spellEnd"/>
            <w:r w:rsidRPr="00A01511">
              <w:t xml:space="preserve"> </w:t>
            </w:r>
            <w:proofErr w:type="spellStart"/>
            <w:r w:rsidRPr="00A01511">
              <w:t>ιστοσελίδ</w:t>
            </w:r>
            <w:proofErr w:type="spellEnd"/>
            <w:r w:rsidRPr="00A01511">
              <w:t>α.</w:t>
            </w:r>
          </w:p>
        </w:tc>
        <w:tc>
          <w:tcPr>
            <w:tcW w:w="2292" w:type="dxa"/>
            <w:tcBorders>
              <w:top w:val="single" w:sz="4" w:space="0" w:color="000000"/>
              <w:left w:val="single" w:sz="4" w:space="0" w:color="000000"/>
              <w:bottom w:val="single" w:sz="4" w:space="0" w:color="000000"/>
            </w:tcBorders>
            <w:shd w:val="clear" w:color="auto" w:fill="auto"/>
          </w:tcPr>
          <w:p w14:paraId="7035A72C" w14:textId="75CFFFFC" w:rsidR="00A01511" w:rsidRPr="00A01511" w:rsidRDefault="00A01511" w:rsidP="00A01511"/>
        </w:tc>
        <w:tc>
          <w:tcPr>
            <w:tcW w:w="1382" w:type="dxa"/>
            <w:tcBorders>
              <w:top w:val="single" w:sz="4" w:space="0" w:color="000000"/>
              <w:left w:val="single" w:sz="4" w:space="0" w:color="000000"/>
              <w:bottom w:val="single" w:sz="4" w:space="0" w:color="000000"/>
            </w:tcBorders>
            <w:shd w:val="clear" w:color="auto" w:fill="auto"/>
            <w:vAlign w:val="center"/>
          </w:tcPr>
          <w:p w14:paraId="555B2B3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58392" w14:textId="77777777" w:rsidR="00A01511" w:rsidRPr="00A01511" w:rsidRDefault="00A01511" w:rsidP="00A01511"/>
        </w:tc>
      </w:tr>
    </w:tbl>
    <w:p w14:paraId="3CE5348B" w14:textId="77777777" w:rsidR="00A01511" w:rsidRPr="00A01511" w:rsidRDefault="00A01511" w:rsidP="00A01511"/>
    <w:p w14:paraId="401D9316" w14:textId="77777777" w:rsidR="00A01511" w:rsidRPr="009F005E" w:rsidRDefault="00A01511" w:rsidP="003E46EC">
      <w:pPr>
        <w:pStyle w:val="3"/>
        <w:numPr>
          <w:ilvl w:val="1"/>
          <w:numId w:val="79"/>
        </w:numPr>
        <w:rPr>
          <w:lang w:val="el-GR"/>
        </w:rPr>
      </w:pPr>
      <w:bookmarkStart w:id="370" w:name="_Toc79526380"/>
      <w:bookmarkStart w:id="371" w:name="_Toc87230703"/>
      <w:bookmarkStart w:id="372" w:name="_Toc112836393"/>
      <w:r w:rsidRPr="009F005E">
        <w:rPr>
          <w:lang w:val="el-GR"/>
        </w:rPr>
        <w:t xml:space="preserve">Κανονιστική Συμμόρφωση </w:t>
      </w:r>
      <w:proofErr w:type="spellStart"/>
      <w:r w:rsidRPr="009F005E">
        <w:rPr>
          <w:lang w:val="el-GR"/>
        </w:rPr>
        <w:t>Παρόχου</w:t>
      </w:r>
      <w:proofErr w:type="spellEnd"/>
      <w:r w:rsidRPr="009F005E">
        <w:rPr>
          <w:lang w:val="el-GR"/>
        </w:rPr>
        <w:t xml:space="preserve"> Δημοσίου Υπολογιστικού Νέφους</w:t>
      </w:r>
      <w:bookmarkEnd w:id="370"/>
      <w:bookmarkEnd w:id="371"/>
      <w:bookmarkEnd w:id="372"/>
    </w:p>
    <w:tbl>
      <w:tblPr>
        <w:tblW w:w="9854" w:type="dxa"/>
        <w:tblLayout w:type="fixed"/>
        <w:tblLook w:val="0000" w:firstRow="0" w:lastRow="0" w:firstColumn="0" w:lastColumn="0" w:noHBand="0" w:noVBand="0"/>
      </w:tblPr>
      <w:tblGrid>
        <w:gridCol w:w="704"/>
        <w:gridCol w:w="3716"/>
        <w:gridCol w:w="2292"/>
        <w:gridCol w:w="1382"/>
        <w:gridCol w:w="1760"/>
      </w:tblGrid>
      <w:tr w:rsidR="00A01511" w:rsidRPr="00353A6B" w14:paraId="531C940F" w14:textId="77777777" w:rsidTr="00835D3F">
        <w:tc>
          <w:tcPr>
            <w:tcW w:w="704" w:type="dxa"/>
            <w:tcBorders>
              <w:top w:val="single" w:sz="4" w:space="0" w:color="000000"/>
              <w:left w:val="single" w:sz="4" w:space="0" w:color="000000"/>
              <w:bottom w:val="single" w:sz="4" w:space="0" w:color="000000"/>
            </w:tcBorders>
            <w:shd w:val="clear" w:color="auto" w:fill="D8D8D8"/>
            <w:vAlign w:val="center"/>
          </w:tcPr>
          <w:p w14:paraId="49A07D9F" w14:textId="77777777" w:rsidR="00A01511" w:rsidRPr="00234806" w:rsidRDefault="00A01511" w:rsidP="00A01511">
            <w:pPr>
              <w:rPr>
                <w:lang w:val="el-GR"/>
              </w:rPr>
            </w:pPr>
            <w:r w:rsidRPr="00234806">
              <w:rPr>
                <w:lang w:val="el-GR"/>
              </w:rPr>
              <w:t>Α/Α</w:t>
            </w:r>
          </w:p>
        </w:tc>
        <w:tc>
          <w:tcPr>
            <w:tcW w:w="3716" w:type="dxa"/>
            <w:tcBorders>
              <w:top w:val="single" w:sz="4" w:space="0" w:color="000000"/>
              <w:left w:val="single" w:sz="4" w:space="0" w:color="000000"/>
              <w:bottom w:val="single" w:sz="4" w:space="0" w:color="000000"/>
            </w:tcBorders>
            <w:shd w:val="clear" w:color="auto" w:fill="D8D8D8"/>
            <w:vAlign w:val="center"/>
          </w:tcPr>
          <w:p w14:paraId="2D00134E" w14:textId="77777777" w:rsidR="00A01511" w:rsidRPr="00234806" w:rsidRDefault="00A01511" w:rsidP="00A01511">
            <w:pPr>
              <w:rPr>
                <w:lang w:val="el-GR"/>
              </w:rPr>
            </w:pPr>
            <w:r w:rsidRPr="00234806">
              <w:rPr>
                <w:lang w:val="el-GR"/>
              </w:rPr>
              <w:t>ΠΡΟΔΙΑΓΡΑΦΗ</w:t>
            </w:r>
          </w:p>
        </w:tc>
        <w:tc>
          <w:tcPr>
            <w:tcW w:w="2292" w:type="dxa"/>
            <w:tcBorders>
              <w:top w:val="single" w:sz="4" w:space="0" w:color="000000"/>
              <w:left w:val="single" w:sz="4" w:space="0" w:color="000000"/>
              <w:bottom w:val="single" w:sz="4" w:space="0" w:color="000000"/>
            </w:tcBorders>
            <w:shd w:val="clear" w:color="auto" w:fill="D8D8D8"/>
            <w:vAlign w:val="center"/>
          </w:tcPr>
          <w:p w14:paraId="76F1694E" w14:textId="77777777" w:rsidR="00A01511" w:rsidRPr="00234806" w:rsidRDefault="00A01511" w:rsidP="00A01511">
            <w:pPr>
              <w:rPr>
                <w:lang w:val="el-GR"/>
              </w:rPr>
            </w:pPr>
            <w:r w:rsidRPr="00234806">
              <w:rPr>
                <w:lang w:val="el-GR"/>
              </w:rPr>
              <w:t>ΑΠΑΙΤΗΣΗ</w:t>
            </w:r>
          </w:p>
        </w:tc>
        <w:tc>
          <w:tcPr>
            <w:tcW w:w="1382" w:type="dxa"/>
            <w:tcBorders>
              <w:top w:val="single" w:sz="4" w:space="0" w:color="000000"/>
              <w:left w:val="single" w:sz="4" w:space="0" w:color="000000"/>
              <w:bottom w:val="single" w:sz="4" w:space="0" w:color="000000"/>
            </w:tcBorders>
            <w:shd w:val="clear" w:color="auto" w:fill="D8D8D8"/>
            <w:vAlign w:val="center"/>
          </w:tcPr>
          <w:p w14:paraId="2661CA9A" w14:textId="77777777" w:rsidR="00A01511" w:rsidRPr="00234806" w:rsidRDefault="00A01511" w:rsidP="00A01511">
            <w:pPr>
              <w:rPr>
                <w:lang w:val="el-GR"/>
              </w:rPr>
            </w:pPr>
            <w:r w:rsidRPr="00234806">
              <w:rPr>
                <w:lang w:val="el-GR"/>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10A633C4" w14:textId="77777777" w:rsidR="00A01511" w:rsidRPr="00234806" w:rsidRDefault="00A01511" w:rsidP="00A01511">
            <w:pPr>
              <w:rPr>
                <w:lang w:val="el-GR"/>
              </w:rPr>
            </w:pPr>
            <w:r w:rsidRPr="00234806">
              <w:rPr>
                <w:lang w:val="el-GR"/>
              </w:rPr>
              <w:t>ΠΑΡΑΠΟΜΠΗ ΤΕΚΜΗΡΙΩΣΗΣ</w:t>
            </w:r>
          </w:p>
        </w:tc>
      </w:tr>
      <w:tr w:rsidR="00A01511" w:rsidRPr="00A01511" w14:paraId="6513888B"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A68E396"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74EFA6B0"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διασφάλισης ποιότητας </w:t>
            </w:r>
            <w:r w:rsidRPr="00A01511">
              <w:lastRenderedPageBreak/>
              <w:t>ISO</w:t>
            </w:r>
            <w:r w:rsidRPr="00A01511">
              <w:rPr>
                <w:lang w:val="el-GR"/>
              </w:rPr>
              <w:t>/</w:t>
            </w:r>
            <w:r w:rsidRPr="00A01511">
              <w:t>IEC</w:t>
            </w:r>
            <w:r w:rsidRPr="00A01511">
              <w:rPr>
                <w:lang w:val="el-GR"/>
              </w:rPr>
              <w:t xml:space="preserve"> 9001:2015.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28DAACCB"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6823AF2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348FB" w14:textId="77777777" w:rsidR="00A01511" w:rsidRPr="00A01511" w:rsidRDefault="00A01511" w:rsidP="00A01511"/>
        </w:tc>
      </w:tr>
      <w:tr w:rsidR="00A01511" w:rsidRPr="00A01511" w14:paraId="25BF417F"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396A21A6"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3799BF63"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ασφάλειας </w:t>
            </w:r>
            <w:r w:rsidRPr="00A01511">
              <w:t>ISO</w:t>
            </w:r>
            <w:r w:rsidRPr="00A01511">
              <w:rPr>
                <w:lang w:val="el-GR"/>
              </w:rPr>
              <w:t>/</w:t>
            </w:r>
            <w:r w:rsidRPr="00A01511">
              <w:t>IEC</w:t>
            </w:r>
            <w:r w:rsidRPr="00A01511">
              <w:rPr>
                <w:lang w:val="el-GR"/>
              </w:rPr>
              <w:t xml:space="preserve"> 27001:2013.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205009E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99829E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C2DA1" w14:textId="77777777" w:rsidR="00A01511" w:rsidRPr="00A01511" w:rsidRDefault="00A01511" w:rsidP="00A01511"/>
        </w:tc>
      </w:tr>
      <w:tr w:rsidR="00A01511" w:rsidRPr="00A01511" w14:paraId="1C8FC6B1"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35406DF8"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03C78BDA"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ασφάλειας πληροφοριακών ελέγχων </w:t>
            </w:r>
            <w:r w:rsidRPr="00A01511">
              <w:t>ISO</w:t>
            </w:r>
            <w:r w:rsidRPr="00A01511">
              <w:rPr>
                <w:lang w:val="el-GR"/>
              </w:rPr>
              <w:t>/</w:t>
            </w:r>
            <w:r w:rsidRPr="00A01511">
              <w:t>IEC</w:t>
            </w:r>
            <w:r w:rsidRPr="00A01511">
              <w:rPr>
                <w:lang w:val="el-GR"/>
              </w:rPr>
              <w:t xml:space="preserve"> 27017:2015.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194CEBF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705E87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39609" w14:textId="77777777" w:rsidR="00A01511" w:rsidRPr="00A01511" w:rsidRDefault="00A01511" w:rsidP="00A01511"/>
        </w:tc>
      </w:tr>
      <w:tr w:rsidR="00A01511" w:rsidRPr="00A01511" w14:paraId="490C835F"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52C62BAC"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1786483E"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διασφάλισης της προστασίας προσωπικών δεδομένων </w:t>
            </w:r>
            <w:r w:rsidRPr="00A01511">
              <w:t>ISO</w:t>
            </w:r>
            <w:r w:rsidRPr="00A01511">
              <w:rPr>
                <w:lang w:val="el-GR"/>
              </w:rPr>
              <w:t>/</w:t>
            </w:r>
            <w:r w:rsidRPr="00A01511">
              <w:t>IEC</w:t>
            </w:r>
            <w:r w:rsidRPr="00A01511">
              <w:rPr>
                <w:lang w:val="el-GR"/>
              </w:rPr>
              <w:t xml:space="preserve"> 27018:2019.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158E357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BA4C50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7985A" w14:textId="77777777" w:rsidR="00A01511" w:rsidRPr="00A01511" w:rsidRDefault="00A01511" w:rsidP="00A01511"/>
        </w:tc>
      </w:tr>
      <w:tr w:rsidR="00A01511" w:rsidRPr="00A01511" w14:paraId="7E04B4B5"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018A2B7"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4C26F9BB"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w:t>
            </w:r>
            <w:proofErr w:type="spellStart"/>
            <w:r w:rsidRPr="00A01511">
              <w:rPr>
                <w:lang w:val="el-GR"/>
              </w:rPr>
              <w:t>ιδιωτικότητας</w:t>
            </w:r>
            <w:proofErr w:type="spellEnd"/>
            <w:r w:rsidRPr="00A01511">
              <w:rPr>
                <w:lang w:val="el-GR"/>
              </w:rPr>
              <w:t xml:space="preserve"> πληροφοριών </w:t>
            </w:r>
            <w:r w:rsidRPr="00A01511">
              <w:t>ISO</w:t>
            </w:r>
            <w:r w:rsidRPr="00A01511">
              <w:rPr>
                <w:lang w:val="el-GR"/>
              </w:rPr>
              <w:t>/</w:t>
            </w:r>
            <w:r w:rsidRPr="00A01511">
              <w:t>IEC</w:t>
            </w:r>
            <w:r w:rsidRPr="00A01511">
              <w:rPr>
                <w:lang w:val="el-GR"/>
              </w:rPr>
              <w:t xml:space="preserve"> 27701:2019.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0E475E1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2F07F3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CBD3D" w14:textId="77777777" w:rsidR="00A01511" w:rsidRPr="00A01511" w:rsidRDefault="00A01511" w:rsidP="00A01511"/>
        </w:tc>
      </w:tr>
      <w:tr w:rsidR="00A01511" w:rsidRPr="00A01511" w14:paraId="07706AD4"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15958502"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241C5DF1"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διασφάλισης της επιχειρησιακής συνέχειας </w:t>
            </w:r>
            <w:r w:rsidRPr="00A01511">
              <w:t>ISO</w:t>
            </w:r>
            <w:r w:rsidRPr="00A01511">
              <w:rPr>
                <w:lang w:val="el-GR"/>
              </w:rPr>
              <w:t>/</w:t>
            </w:r>
            <w:r w:rsidRPr="00A01511">
              <w:t>IEC</w:t>
            </w:r>
            <w:r w:rsidRPr="00A01511">
              <w:rPr>
                <w:lang w:val="el-GR"/>
              </w:rPr>
              <w:t xml:space="preserve"> 22301:2012.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6F4CB39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C92041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4B429" w14:textId="77777777" w:rsidR="00A01511" w:rsidRPr="00A01511" w:rsidRDefault="00A01511" w:rsidP="00A01511"/>
        </w:tc>
      </w:tr>
      <w:tr w:rsidR="00A01511" w:rsidRPr="00A01511" w14:paraId="453145C9"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7EBF09FF"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01EF8AAE" w14:textId="77777777" w:rsidR="00A01511" w:rsidRPr="00A01511" w:rsidRDefault="00A01511" w:rsidP="00A01511">
            <w:pPr>
              <w:rPr>
                <w:lang w:val="el-GR"/>
              </w:rPr>
            </w:pPr>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διαχείρισης υπηρεσιών πληροφοριακού συστήματος  </w:t>
            </w:r>
            <w:r w:rsidRPr="00A01511">
              <w:t>ISO</w:t>
            </w:r>
            <w:r w:rsidRPr="00A01511">
              <w:rPr>
                <w:lang w:val="el-GR"/>
              </w:rPr>
              <w:t>/</w:t>
            </w:r>
            <w:r w:rsidRPr="00A01511">
              <w:t>IEC</w:t>
            </w:r>
            <w:r w:rsidRPr="00A01511">
              <w:rPr>
                <w:lang w:val="el-GR"/>
              </w:rPr>
              <w:t xml:space="preserve"> 20000-1:2011</w:t>
            </w:r>
          </w:p>
        </w:tc>
        <w:tc>
          <w:tcPr>
            <w:tcW w:w="2292" w:type="dxa"/>
            <w:tcBorders>
              <w:top w:val="single" w:sz="4" w:space="0" w:color="000000"/>
              <w:left w:val="single" w:sz="4" w:space="0" w:color="000000"/>
              <w:bottom w:val="single" w:sz="4" w:space="0" w:color="000000"/>
            </w:tcBorders>
            <w:shd w:val="clear" w:color="auto" w:fill="auto"/>
          </w:tcPr>
          <w:p w14:paraId="5DA7DF3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C2C49E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C27D8" w14:textId="77777777" w:rsidR="00A01511" w:rsidRPr="00A01511" w:rsidRDefault="00A01511" w:rsidP="00A01511"/>
        </w:tc>
      </w:tr>
      <w:tr w:rsidR="00A01511" w:rsidRPr="00A01511" w14:paraId="2C712E1B"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E4F1254"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0A7EDFFC" w14:textId="77777777" w:rsidR="00A01511" w:rsidRPr="00A01511" w:rsidRDefault="00A01511" w:rsidP="00A01511">
            <w:r w:rsidRPr="00A01511">
              <w:rPr>
                <w:lang w:val="el-GR"/>
              </w:rPr>
              <w:t xml:space="preserve">Συμμόρφωση της υποδομής του </w:t>
            </w:r>
            <w:proofErr w:type="spellStart"/>
            <w:r w:rsidRPr="00A01511">
              <w:rPr>
                <w:lang w:val="el-GR"/>
              </w:rPr>
              <w:t>παρόχου</w:t>
            </w:r>
            <w:proofErr w:type="spellEnd"/>
            <w:r w:rsidRPr="00A01511">
              <w:rPr>
                <w:lang w:val="el-GR"/>
              </w:rPr>
              <w:t xml:space="preserve"> κατά </w:t>
            </w:r>
            <w:r w:rsidRPr="00A01511">
              <w:t>Service</w:t>
            </w:r>
            <w:r w:rsidRPr="00A01511">
              <w:rPr>
                <w:lang w:val="el-GR"/>
              </w:rPr>
              <w:t xml:space="preserve"> </w:t>
            </w:r>
            <w:r w:rsidRPr="00A01511">
              <w:t>Organization</w:t>
            </w:r>
            <w:r w:rsidRPr="00A01511">
              <w:rPr>
                <w:lang w:val="el-GR"/>
              </w:rPr>
              <w:t xml:space="preserve"> </w:t>
            </w:r>
            <w:r w:rsidRPr="00A01511">
              <w:lastRenderedPageBreak/>
              <w:t>Controls</w:t>
            </w:r>
            <w:r w:rsidRPr="00A01511">
              <w:rPr>
                <w:lang w:val="el-GR"/>
              </w:rPr>
              <w:t xml:space="preserve"> (</w:t>
            </w:r>
            <w:r w:rsidRPr="00A01511">
              <w:t>SOC</w:t>
            </w:r>
            <w:r w:rsidRPr="00A01511">
              <w:rPr>
                <w:lang w:val="el-GR"/>
              </w:rPr>
              <w:t xml:space="preserve">) 1,2 και 3. </w:t>
            </w:r>
            <w:r w:rsidRPr="00A01511">
              <w:t>Να κατα</w:t>
            </w:r>
            <w:proofErr w:type="spellStart"/>
            <w:r w:rsidRPr="00A01511">
              <w:t>τεθούν</w:t>
            </w:r>
            <w:proofErr w:type="spellEnd"/>
            <w:r w:rsidRPr="00A01511">
              <w:t xml:space="preserve"> τα </w:t>
            </w:r>
            <w:proofErr w:type="spellStart"/>
            <w:r w:rsidRPr="00A01511">
              <w:t>τρί</w:t>
            </w:r>
            <w:proofErr w:type="spellEnd"/>
            <w:r w:rsidRPr="00A01511">
              <w:t xml:space="preserve">α </w:t>
            </w:r>
            <w:proofErr w:type="spellStart"/>
            <w:r w:rsidRPr="00A01511">
              <w:t>σχετικά</w:t>
            </w:r>
            <w:proofErr w:type="spellEnd"/>
            <w:r w:rsidRPr="00A01511">
              <w:t xml:space="preserve"> reports.</w:t>
            </w:r>
          </w:p>
        </w:tc>
        <w:tc>
          <w:tcPr>
            <w:tcW w:w="2292" w:type="dxa"/>
            <w:tcBorders>
              <w:top w:val="single" w:sz="4" w:space="0" w:color="000000"/>
              <w:left w:val="single" w:sz="4" w:space="0" w:color="000000"/>
              <w:bottom w:val="single" w:sz="4" w:space="0" w:color="000000"/>
            </w:tcBorders>
            <w:shd w:val="clear" w:color="auto" w:fill="auto"/>
          </w:tcPr>
          <w:p w14:paraId="40637441"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426FB3C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1F001" w14:textId="77777777" w:rsidR="00A01511" w:rsidRPr="00A01511" w:rsidRDefault="00A01511" w:rsidP="00A01511"/>
        </w:tc>
      </w:tr>
      <w:tr w:rsidR="00A01511" w:rsidRPr="00A01511" w14:paraId="7ECCD8DE"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D029030"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366234C4" w14:textId="77777777" w:rsidR="00A01511" w:rsidRPr="00A01511" w:rsidRDefault="00A01511" w:rsidP="00A01511">
            <w:proofErr w:type="spellStart"/>
            <w:r w:rsidRPr="00A01511">
              <w:t>Συμμόρφωση</w:t>
            </w:r>
            <w:proofErr w:type="spellEnd"/>
            <w:r w:rsidRPr="00A01511">
              <w:t xml:space="preserve"> </w:t>
            </w:r>
            <w:proofErr w:type="spellStart"/>
            <w:r w:rsidRPr="00A01511">
              <w:t>της</w:t>
            </w:r>
            <w:proofErr w:type="spellEnd"/>
            <w:r w:rsidRPr="00A01511">
              <w:t xml:space="preserve"> υπ</w:t>
            </w:r>
            <w:proofErr w:type="spellStart"/>
            <w:r w:rsidRPr="00A01511">
              <w:t>οδομής</w:t>
            </w:r>
            <w:proofErr w:type="spellEnd"/>
            <w:r w:rsidRPr="00A01511">
              <w:t xml:space="preserve"> </w:t>
            </w:r>
            <w:proofErr w:type="spellStart"/>
            <w:r w:rsidRPr="00A01511">
              <w:t>του</w:t>
            </w:r>
            <w:proofErr w:type="spellEnd"/>
            <w:r w:rsidRPr="00A01511">
              <w:t xml:space="preserve"> πα</w:t>
            </w:r>
            <w:proofErr w:type="spellStart"/>
            <w:r w:rsidRPr="00A01511">
              <w:t>ρόχου</w:t>
            </w:r>
            <w:proofErr w:type="spellEnd"/>
            <w:r w:rsidRPr="00A01511">
              <w:t xml:space="preserve"> κα</w:t>
            </w:r>
            <w:proofErr w:type="spellStart"/>
            <w:r w:rsidRPr="00A01511">
              <w:t>τά</w:t>
            </w:r>
            <w:proofErr w:type="spellEnd"/>
            <w:r w:rsidRPr="00A01511">
              <w:t xml:space="preserve"> Payment Card Industry (PCI) Data Security Standards (DSS) </w:t>
            </w:r>
            <w:proofErr w:type="spellStart"/>
            <w:r w:rsidRPr="00A01511">
              <w:t>έκδοση</w:t>
            </w:r>
            <w:proofErr w:type="spellEnd"/>
            <w:r w:rsidRPr="00A01511">
              <w:t xml:space="preserve"> 3.2.1 - Level </w:t>
            </w:r>
            <w:proofErr w:type="gramStart"/>
            <w:r w:rsidRPr="00A01511">
              <w:t>1 .</w:t>
            </w:r>
            <w:proofErr w:type="gramEnd"/>
            <w:r w:rsidRPr="00A01511">
              <w:t xml:space="preserve"> Να κατα</w:t>
            </w:r>
            <w:proofErr w:type="spellStart"/>
            <w:r w:rsidRPr="00A01511">
              <w:t>τεθεί</w:t>
            </w:r>
            <w:proofErr w:type="spellEnd"/>
            <w:r w:rsidRPr="00A01511">
              <w:t xml:space="preserve"> η </w:t>
            </w:r>
            <w:proofErr w:type="spellStart"/>
            <w:r w:rsidRPr="00A01511">
              <w:t>σχετική</w:t>
            </w:r>
            <w:proofErr w:type="spellEnd"/>
            <w:r w:rsidRPr="00A01511">
              <w:t xml:space="preserve"> βεβα</w:t>
            </w:r>
            <w:proofErr w:type="spellStart"/>
            <w:r w:rsidRPr="00A01511">
              <w:t>ίωση</w:t>
            </w:r>
            <w:proofErr w:type="spellEnd"/>
            <w:r w:rsidRPr="00A01511">
              <w:t>.</w:t>
            </w:r>
          </w:p>
        </w:tc>
        <w:tc>
          <w:tcPr>
            <w:tcW w:w="2292" w:type="dxa"/>
            <w:tcBorders>
              <w:top w:val="single" w:sz="4" w:space="0" w:color="000000"/>
              <w:left w:val="single" w:sz="4" w:space="0" w:color="000000"/>
              <w:bottom w:val="single" w:sz="4" w:space="0" w:color="000000"/>
            </w:tcBorders>
            <w:shd w:val="clear" w:color="auto" w:fill="auto"/>
          </w:tcPr>
          <w:p w14:paraId="708F06F0" w14:textId="479C5B0F" w:rsidR="00A01511" w:rsidRPr="00A01511" w:rsidRDefault="00A01511" w:rsidP="00A01511"/>
        </w:tc>
        <w:tc>
          <w:tcPr>
            <w:tcW w:w="1382" w:type="dxa"/>
            <w:tcBorders>
              <w:top w:val="single" w:sz="4" w:space="0" w:color="000000"/>
              <w:left w:val="single" w:sz="4" w:space="0" w:color="000000"/>
              <w:bottom w:val="single" w:sz="4" w:space="0" w:color="000000"/>
            </w:tcBorders>
            <w:shd w:val="clear" w:color="auto" w:fill="auto"/>
            <w:vAlign w:val="center"/>
          </w:tcPr>
          <w:p w14:paraId="3A0A06D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473D7" w14:textId="77777777" w:rsidR="00A01511" w:rsidRPr="00A01511" w:rsidRDefault="00A01511" w:rsidP="00A01511"/>
        </w:tc>
      </w:tr>
      <w:tr w:rsidR="00A01511" w:rsidRPr="00A01511" w14:paraId="1761CEF7"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13A8ADB8"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491D2311" w14:textId="77777777" w:rsidR="00A01511" w:rsidRPr="00A01511" w:rsidRDefault="00A01511" w:rsidP="00A01511">
            <w:r w:rsidRPr="00A01511">
              <w:rPr>
                <w:lang w:val="el-GR"/>
              </w:rPr>
              <w:t xml:space="preserve">Η υποδομή του </w:t>
            </w:r>
            <w:proofErr w:type="spellStart"/>
            <w:r w:rsidRPr="00A01511">
              <w:rPr>
                <w:lang w:val="el-GR"/>
              </w:rPr>
              <w:t>παρόχου</w:t>
            </w:r>
            <w:proofErr w:type="spellEnd"/>
            <w:r w:rsidRPr="00A01511">
              <w:rPr>
                <w:lang w:val="el-GR"/>
              </w:rPr>
              <w:t xml:space="preserve"> δημοσίου υπολογιστικού νέφους να διαθέτει </w:t>
            </w:r>
            <w:r w:rsidRPr="00A01511">
              <w:t>benchmark</w:t>
            </w:r>
            <w:r w:rsidRPr="00A01511">
              <w:rPr>
                <w:lang w:val="el-GR"/>
              </w:rPr>
              <w:t xml:space="preserve"> με πρακτικές και προτάσεις καθοδήγησης, από το </w:t>
            </w:r>
            <w:proofErr w:type="spellStart"/>
            <w:r w:rsidRPr="00A01511">
              <w:t>Center</w:t>
            </w:r>
            <w:proofErr w:type="spellEnd"/>
            <w:r w:rsidRPr="00A01511">
              <w:rPr>
                <w:lang w:val="el-GR"/>
              </w:rPr>
              <w:t xml:space="preserve"> </w:t>
            </w:r>
            <w:r w:rsidRPr="00A01511">
              <w:t>for</w:t>
            </w:r>
            <w:r w:rsidRPr="00A01511">
              <w:rPr>
                <w:lang w:val="el-GR"/>
              </w:rPr>
              <w:t xml:space="preserve"> </w:t>
            </w:r>
            <w:r w:rsidRPr="00A01511">
              <w:t>Internet</w:t>
            </w:r>
            <w:r w:rsidRPr="00A01511">
              <w:rPr>
                <w:lang w:val="el-GR"/>
              </w:rPr>
              <w:t xml:space="preserve"> </w:t>
            </w:r>
            <w:r w:rsidRPr="00A01511">
              <w:t>Security</w:t>
            </w:r>
            <w:r w:rsidRPr="00A01511">
              <w:rPr>
                <w:lang w:val="el-GR"/>
              </w:rPr>
              <w:t xml:space="preserve"> (</w:t>
            </w:r>
            <w:r w:rsidRPr="00A01511">
              <w:t>CIS</w:t>
            </w:r>
            <w:r w:rsidRPr="00A01511">
              <w:rPr>
                <w:lang w:val="el-GR"/>
              </w:rPr>
              <w:t xml:space="preserve">) για την προστασία συστημάτων πληροφορικής ανεπτυγμένα στο δημόσιο υπολογιστικό νέφος έναντι </w:t>
            </w:r>
            <w:proofErr w:type="spellStart"/>
            <w:r w:rsidRPr="00A01511">
              <w:rPr>
                <w:lang w:val="el-GR"/>
              </w:rPr>
              <w:t>κυβερνο</w:t>
            </w:r>
            <w:proofErr w:type="spellEnd"/>
            <w:r w:rsidRPr="00A01511">
              <w:rPr>
                <w:lang w:val="el-GR"/>
              </w:rPr>
              <w:t xml:space="preserve">-απειλών. </w:t>
            </w:r>
            <w:r w:rsidRPr="00A01511">
              <w:t>Να κατα</w:t>
            </w:r>
            <w:proofErr w:type="spellStart"/>
            <w:r w:rsidRPr="00A01511">
              <w:t>τεθεί</w:t>
            </w:r>
            <w:proofErr w:type="spellEnd"/>
            <w:r w:rsidRPr="00A01511">
              <w:t xml:space="preserve"> </w:t>
            </w:r>
            <w:proofErr w:type="spellStart"/>
            <w:r w:rsidRPr="00A01511">
              <w:t>το</w:t>
            </w:r>
            <w:proofErr w:type="spellEnd"/>
            <w:r w:rsidRPr="00A01511">
              <w:t xml:space="preserve"> </w:t>
            </w:r>
            <w:proofErr w:type="spellStart"/>
            <w:r w:rsidRPr="00A01511">
              <w:t>σχετικό</w:t>
            </w:r>
            <w:proofErr w:type="spellEnd"/>
            <w:r w:rsidRPr="00A01511">
              <w:t xml:space="preserve"> benchmark.</w:t>
            </w:r>
          </w:p>
        </w:tc>
        <w:tc>
          <w:tcPr>
            <w:tcW w:w="2292" w:type="dxa"/>
            <w:tcBorders>
              <w:top w:val="single" w:sz="4" w:space="0" w:color="000000"/>
              <w:left w:val="single" w:sz="4" w:space="0" w:color="000000"/>
              <w:bottom w:val="single" w:sz="4" w:space="0" w:color="000000"/>
            </w:tcBorders>
            <w:shd w:val="clear" w:color="auto" w:fill="auto"/>
          </w:tcPr>
          <w:p w14:paraId="7DD717F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FC05CC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4926A" w14:textId="77777777" w:rsidR="00A01511" w:rsidRPr="00A01511" w:rsidRDefault="00A01511" w:rsidP="00A01511"/>
        </w:tc>
      </w:tr>
      <w:tr w:rsidR="00A01511" w:rsidRPr="00A01511" w14:paraId="281708B4"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1E4DA722"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24118F2E" w14:textId="77777777" w:rsidR="00A01511" w:rsidRPr="00A01511" w:rsidRDefault="00A01511" w:rsidP="00A01511">
            <w:pPr>
              <w:rPr>
                <w:lang w:val="el-GR"/>
              </w:rPr>
            </w:pPr>
            <w:r w:rsidRPr="00A01511">
              <w:rPr>
                <w:lang w:val="el-GR"/>
              </w:rPr>
              <w:t xml:space="preserve">Το </w:t>
            </w:r>
            <w:r w:rsidRPr="00A01511">
              <w:t>marketplace</w:t>
            </w:r>
            <w:r w:rsidRPr="00A01511">
              <w:rPr>
                <w:lang w:val="el-GR"/>
              </w:rPr>
              <w:t xml:space="preserve"> του </w:t>
            </w:r>
            <w:proofErr w:type="spellStart"/>
            <w:r w:rsidRPr="00A01511">
              <w:rPr>
                <w:lang w:val="el-GR"/>
              </w:rPr>
              <w:t>παρόχου</w:t>
            </w:r>
            <w:proofErr w:type="spellEnd"/>
            <w:r w:rsidRPr="00A01511">
              <w:rPr>
                <w:lang w:val="el-GR"/>
              </w:rPr>
              <w:t xml:space="preserve"> δημοσίου υπολογιστικού νέφους να διαθέτει ενισχυμένα -</w:t>
            </w:r>
            <w:r w:rsidRPr="00A01511">
              <w:t>hardened</w:t>
            </w:r>
            <w:r w:rsidRPr="00A01511">
              <w:rPr>
                <w:lang w:val="el-GR"/>
              </w:rPr>
              <w:t xml:space="preserve">- </w:t>
            </w:r>
            <w:r w:rsidRPr="00A01511">
              <w:t>templates</w:t>
            </w:r>
            <w:r w:rsidRPr="00A01511">
              <w:rPr>
                <w:lang w:val="el-GR"/>
              </w:rPr>
              <w:t xml:space="preserve"> εικονικών μηχανών από το </w:t>
            </w:r>
            <w:proofErr w:type="spellStart"/>
            <w:r w:rsidRPr="00A01511">
              <w:t>Center</w:t>
            </w:r>
            <w:proofErr w:type="spellEnd"/>
            <w:r w:rsidRPr="00A01511">
              <w:rPr>
                <w:lang w:val="el-GR"/>
              </w:rPr>
              <w:t xml:space="preserve"> </w:t>
            </w:r>
            <w:r w:rsidRPr="00A01511">
              <w:t>for</w:t>
            </w:r>
            <w:r w:rsidRPr="00A01511">
              <w:rPr>
                <w:lang w:val="el-GR"/>
              </w:rPr>
              <w:t xml:space="preserve"> </w:t>
            </w:r>
            <w:r w:rsidRPr="00A01511">
              <w:t>Internet</w:t>
            </w:r>
            <w:r w:rsidRPr="00A01511">
              <w:rPr>
                <w:lang w:val="el-GR"/>
              </w:rPr>
              <w:t xml:space="preserve"> </w:t>
            </w:r>
            <w:r w:rsidRPr="00A01511">
              <w:t>Security</w:t>
            </w:r>
            <w:r w:rsidRPr="00A01511">
              <w:rPr>
                <w:lang w:val="el-GR"/>
              </w:rPr>
              <w:t xml:space="preserve"> (</w:t>
            </w:r>
            <w:r w:rsidRPr="00A01511">
              <w:t>CIS</w:t>
            </w:r>
            <w:r w:rsidRPr="00A01511">
              <w:rPr>
                <w:lang w:val="el-GR"/>
              </w:rPr>
              <w:t>).</w:t>
            </w:r>
          </w:p>
        </w:tc>
        <w:tc>
          <w:tcPr>
            <w:tcW w:w="2292" w:type="dxa"/>
            <w:tcBorders>
              <w:top w:val="single" w:sz="4" w:space="0" w:color="000000"/>
              <w:left w:val="single" w:sz="4" w:space="0" w:color="000000"/>
              <w:bottom w:val="single" w:sz="4" w:space="0" w:color="000000"/>
            </w:tcBorders>
            <w:shd w:val="clear" w:color="auto" w:fill="auto"/>
          </w:tcPr>
          <w:p w14:paraId="50AEAAA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7D5CBC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7FFA4" w14:textId="77777777" w:rsidR="00A01511" w:rsidRPr="00A01511" w:rsidRDefault="00A01511" w:rsidP="00A01511"/>
        </w:tc>
      </w:tr>
      <w:tr w:rsidR="00A01511" w:rsidRPr="00A01511" w14:paraId="19A842CA"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16B597DE"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4F8FD526" w14:textId="77777777" w:rsidR="00A01511" w:rsidRPr="00A01511" w:rsidRDefault="00A01511" w:rsidP="00A01511">
            <w:proofErr w:type="spellStart"/>
            <w:r w:rsidRPr="00A01511">
              <w:t>Συμμόρφωση</w:t>
            </w:r>
            <w:proofErr w:type="spellEnd"/>
            <w:r w:rsidRPr="00A01511">
              <w:t xml:space="preserve"> </w:t>
            </w:r>
            <w:proofErr w:type="spellStart"/>
            <w:r w:rsidRPr="00A01511">
              <w:t>της</w:t>
            </w:r>
            <w:proofErr w:type="spellEnd"/>
            <w:r w:rsidRPr="00A01511">
              <w:t xml:space="preserve"> </w:t>
            </w:r>
            <w:proofErr w:type="spellStart"/>
            <w:r w:rsidRPr="00A01511">
              <w:t>λειτουργί</w:t>
            </w:r>
            <w:proofErr w:type="spellEnd"/>
            <w:r w:rsidRPr="00A01511">
              <w:t xml:space="preserve">ας </w:t>
            </w:r>
            <w:proofErr w:type="spellStart"/>
            <w:r w:rsidRPr="00A01511">
              <w:t>του</w:t>
            </w:r>
            <w:proofErr w:type="spellEnd"/>
            <w:r w:rsidRPr="00A01511">
              <w:t xml:space="preserve"> πα</w:t>
            </w:r>
            <w:proofErr w:type="spellStart"/>
            <w:r w:rsidRPr="00A01511">
              <w:t>ρόχου</w:t>
            </w:r>
            <w:proofErr w:type="spellEnd"/>
            <w:r w:rsidRPr="00A01511">
              <w:t xml:space="preserve"> </w:t>
            </w:r>
            <w:proofErr w:type="spellStart"/>
            <w:r w:rsidRPr="00A01511">
              <w:t>με</w:t>
            </w:r>
            <w:proofErr w:type="spellEnd"/>
            <w:r w:rsidRPr="00A01511">
              <w:t xml:space="preserve"> </w:t>
            </w:r>
            <w:proofErr w:type="spellStart"/>
            <w:r w:rsidRPr="00A01511">
              <w:t>το</w:t>
            </w:r>
            <w:proofErr w:type="spellEnd"/>
            <w:r w:rsidRPr="00A01511">
              <w:t xml:space="preserve"> Cloud Control Matrix (CCM) </w:t>
            </w:r>
            <w:proofErr w:type="spellStart"/>
            <w:r w:rsidRPr="00A01511">
              <w:t>του</w:t>
            </w:r>
            <w:proofErr w:type="spellEnd"/>
            <w:r w:rsidRPr="00A01511">
              <w:t xml:space="preserve"> Cloud Security Alliance (CSA), </w:t>
            </w:r>
            <w:proofErr w:type="spellStart"/>
            <w:r w:rsidRPr="00A01511">
              <w:t>με</w:t>
            </w:r>
            <w:proofErr w:type="spellEnd"/>
            <w:r w:rsidRPr="00A01511">
              <w:t xml:space="preserve"> </w:t>
            </w:r>
            <w:proofErr w:type="spellStart"/>
            <w:r w:rsidRPr="00A01511">
              <w:t>τη</w:t>
            </w:r>
            <w:proofErr w:type="spellEnd"/>
            <w:r w:rsidRPr="00A01511">
              <w:t xml:space="preserve"> </w:t>
            </w:r>
            <w:proofErr w:type="spellStart"/>
            <w:r w:rsidRPr="00A01511">
              <w:t>μορφή</w:t>
            </w:r>
            <w:proofErr w:type="spellEnd"/>
            <w:r w:rsidRPr="00A01511">
              <w:t xml:space="preserve"> </w:t>
            </w:r>
            <w:proofErr w:type="spellStart"/>
            <w:r w:rsidRPr="00A01511">
              <w:t>του</w:t>
            </w:r>
            <w:proofErr w:type="spellEnd"/>
            <w:r w:rsidRPr="00A01511">
              <w:t xml:space="preserve"> Consensus Assessments Initiative Questionnaire (CAIQ) </w:t>
            </w:r>
            <w:proofErr w:type="spellStart"/>
            <w:r w:rsidRPr="00A01511">
              <w:t>στην</w:t>
            </w:r>
            <w:proofErr w:type="spellEnd"/>
            <w:r w:rsidRPr="00A01511">
              <w:t xml:space="preserve"> </w:t>
            </w:r>
            <w:proofErr w:type="spellStart"/>
            <w:r w:rsidRPr="00A01511">
              <w:t>έκδοση</w:t>
            </w:r>
            <w:proofErr w:type="spellEnd"/>
            <w:r w:rsidRPr="00A01511">
              <w:t xml:space="preserve"> 3.1 ή </w:t>
            </w:r>
            <w:proofErr w:type="spellStart"/>
            <w:r w:rsidRPr="00A01511">
              <w:t>μετ</w:t>
            </w:r>
            <w:proofErr w:type="spellEnd"/>
            <w:r w:rsidRPr="00A01511">
              <w:t>αγενέστερη. Να κατα</w:t>
            </w:r>
            <w:proofErr w:type="spellStart"/>
            <w:r w:rsidRPr="00A01511">
              <w:t>τεθεί</w:t>
            </w:r>
            <w:proofErr w:type="spellEnd"/>
            <w:r w:rsidRPr="00A01511">
              <w:t xml:space="preserve"> </w:t>
            </w:r>
            <w:proofErr w:type="spellStart"/>
            <w:r w:rsidRPr="00A01511">
              <w:t>το</w:t>
            </w:r>
            <w:proofErr w:type="spellEnd"/>
            <w:r w:rsidRPr="00A01511">
              <w:t xml:space="preserve"> </w:t>
            </w:r>
            <w:proofErr w:type="spellStart"/>
            <w:r w:rsidRPr="00A01511">
              <w:t>σχετικό</w:t>
            </w:r>
            <w:proofErr w:type="spellEnd"/>
            <w:r w:rsidRPr="00A01511">
              <w:t xml:space="preserve"> απ</w:t>
            </w:r>
            <w:proofErr w:type="spellStart"/>
            <w:r w:rsidRPr="00A01511">
              <w:t>οδεικτικό</w:t>
            </w:r>
            <w:proofErr w:type="spellEnd"/>
            <w:r w:rsidRPr="00A01511">
              <w:t xml:space="preserve"> α</w:t>
            </w:r>
            <w:proofErr w:type="spellStart"/>
            <w:r w:rsidRPr="00A01511">
              <w:t>υτο</w:t>
            </w:r>
            <w:proofErr w:type="spellEnd"/>
            <w:r w:rsidRPr="00A01511">
              <w:t>αξιολόγησης (</w:t>
            </w:r>
            <w:proofErr w:type="spellStart"/>
            <w:r w:rsidRPr="00A01511">
              <w:t>self assessment</w:t>
            </w:r>
            <w:proofErr w:type="spellEnd"/>
            <w:r w:rsidRPr="00A01511">
              <w:t>).</w:t>
            </w:r>
          </w:p>
        </w:tc>
        <w:tc>
          <w:tcPr>
            <w:tcW w:w="2292" w:type="dxa"/>
            <w:tcBorders>
              <w:top w:val="single" w:sz="4" w:space="0" w:color="000000"/>
              <w:left w:val="single" w:sz="4" w:space="0" w:color="000000"/>
              <w:bottom w:val="single" w:sz="4" w:space="0" w:color="000000"/>
            </w:tcBorders>
            <w:shd w:val="clear" w:color="auto" w:fill="auto"/>
          </w:tcPr>
          <w:p w14:paraId="5BF0E0C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2ED1C0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D0B4" w14:textId="77777777" w:rsidR="00A01511" w:rsidRPr="00A01511" w:rsidRDefault="00A01511" w:rsidP="00A01511"/>
        </w:tc>
      </w:tr>
      <w:tr w:rsidR="00A01511" w:rsidRPr="00A01511" w14:paraId="4FB91004"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6716F81A"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7738EA8A" w14:textId="77777777" w:rsidR="00A01511" w:rsidRPr="00A01511" w:rsidRDefault="00A01511" w:rsidP="00A01511">
            <w:r w:rsidRPr="00A01511">
              <w:rPr>
                <w:lang w:val="el-GR"/>
              </w:rPr>
              <w:t xml:space="preserve">Πιστοποίηση σε ισχύ που να αποδεικνύει τη συμμόρφωση της λειτουργίας του </w:t>
            </w:r>
            <w:proofErr w:type="spellStart"/>
            <w:r w:rsidRPr="00A01511">
              <w:rPr>
                <w:lang w:val="el-GR"/>
              </w:rPr>
              <w:t>παρόχου</w:t>
            </w:r>
            <w:proofErr w:type="spellEnd"/>
            <w:r w:rsidRPr="00A01511">
              <w:rPr>
                <w:lang w:val="el-GR"/>
              </w:rPr>
              <w:t xml:space="preserve"> με το πρότυπο </w:t>
            </w:r>
            <w:r w:rsidRPr="00A01511">
              <w:t>CSA</w:t>
            </w:r>
            <w:r w:rsidRPr="00A01511">
              <w:rPr>
                <w:lang w:val="el-GR"/>
              </w:rPr>
              <w:t>-</w:t>
            </w:r>
            <w:r w:rsidRPr="00A01511">
              <w:t>STAR</w:t>
            </w:r>
            <w:r w:rsidRPr="00A01511">
              <w:rPr>
                <w:lang w:val="el-GR"/>
              </w:rPr>
              <w:t xml:space="preserve"> του </w:t>
            </w:r>
            <w:r w:rsidRPr="00A01511">
              <w:t>Cloud</w:t>
            </w:r>
            <w:r w:rsidRPr="00A01511">
              <w:rPr>
                <w:lang w:val="el-GR"/>
              </w:rPr>
              <w:t xml:space="preserve"> </w:t>
            </w:r>
            <w:r w:rsidRPr="00A01511">
              <w:t>Security</w:t>
            </w:r>
            <w:r w:rsidRPr="00A01511">
              <w:rPr>
                <w:lang w:val="el-GR"/>
              </w:rPr>
              <w:t xml:space="preserve"> </w:t>
            </w:r>
            <w:r w:rsidRPr="00A01511">
              <w:t>Alliance</w:t>
            </w:r>
            <w:r w:rsidRPr="00A01511">
              <w:rPr>
                <w:lang w:val="el-GR"/>
              </w:rPr>
              <w:t xml:space="preserve"> (</w:t>
            </w:r>
            <w:r w:rsidRPr="00A01511">
              <w:t>CSA</w:t>
            </w:r>
            <w:r w:rsidRPr="00A01511">
              <w:rPr>
                <w:lang w:val="el-GR"/>
              </w:rPr>
              <w:t xml:space="preserve">) . </w:t>
            </w:r>
            <w:r w:rsidRPr="00A01511">
              <w:t>Να κατα</w:t>
            </w:r>
            <w:proofErr w:type="spellStart"/>
            <w:r w:rsidRPr="00A01511">
              <w:t>τεθεί</w:t>
            </w:r>
            <w:proofErr w:type="spellEnd"/>
            <w:r w:rsidRPr="00A01511">
              <w:t xml:space="preserve"> α</w:t>
            </w:r>
            <w:proofErr w:type="spellStart"/>
            <w:r w:rsidRPr="00A01511">
              <w:t>ντίγρ</w:t>
            </w:r>
            <w:proofErr w:type="spellEnd"/>
            <w:r w:rsidRPr="00A01511">
              <w:t xml:space="preserve">αφο </w:t>
            </w:r>
            <w:proofErr w:type="spellStart"/>
            <w:r w:rsidRPr="00A01511">
              <w:t>της</w:t>
            </w:r>
            <w:proofErr w:type="spellEnd"/>
            <w:r w:rsidRPr="00A01511">
              <w:t xml:space="preserve"> π</w:t>
            </w:r>
            <w:proofErr w:type="spellStart"/>
            <w:r w:rsidRPr="00A01511">
              <w:t>ιστο</w:t>
            </w:r>
            <w:proofErr w:type="spellEnd"/>
            <w:r w:rsidRPr="00A01511">
              <w:t>ποίησης.</w:t>
            </w:r>
          </w:p>
        </w:tc>
        <w:tc>
          <w:tcPr>
            <w:tcW w:w="2292" w:type="dxa"/>
            <w:tcBorders>
              <w:top w:val="single" w:sz="4" w:space="0" w:color="000000"/>
              <w:left w:val="single" w:sz="4" w:space="0" w:color="000000"/>
              <w:bottom w:val="single" w:sz="4" w:space="0" w:color="000000"/>
            </w:tcBorders>
            <w:shd w:val="clear" w:color="auto" w:fill="auto"/>
          </w:tcPr>
          <w:p w14:paraId="5D8A9BF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98DC82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4DC02" w14:textId="77777777" w:rsidR="00A01511" w:rsidRPr="00A01511" w:rsidRDefault="00A01511" w:rsidP="00A01511"/>
        </w:tc>
      </w:tr>
      <w:tr w:rsidR="00A01511" w:rsidRPr="00A01511" w14:paraId="2C8F2328"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9A85AC0"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1AAE1D71" w14:textId="77777777" w:rsidR="00A01511" w:rsidRPr="00A01511" w:rsidRDefault="00A01511" w:rsidP="00A01511">
            <w:pPr>
              <w:rPr>
                <w:lang w:val="el-GR"/>
              </w:rPr>
            </w:pPr>
            <w:r w:rsidRPr="00A01511">
              <w:rPr>
                <w:lang w:val="el-GR"/>
              </w:rPr>
              <w:t xml:space="preserve">Συμμόρφωση της υποδομής του </w:t>
            </w:r>
            <w:proofErr w:type="spellStart"/>
            <w:r w:rsidRPr="00A01511">
              <w:rPr>
                <w:lang w:val="el-GR"/>
              </w:rPr>
              <w:t>παρόχου</w:t>
            </w:r>
            <w:proofErr w:type="spellEnd"/>
            <w:r w:rsidRPr="00A01511">
              <w:rPr>
                <w:lang w:val="el-GR"/>
              </w:rPr>
              <w:t xml:space="preserve"> κατά </w:t>
            </w:r>
            <w:r w:rsidRPr="00A01511">
              <w:t>EN</w:t>
            </w:r>
            <w:r w:rsidRPr="00A01511">
              <w:rPr>
                <w:lang w:val="el-GR"/>
              </w:rPr>
              <w:t xml:space="preserve"> 301 549. Να κατατεθεί το σχετικό αποδεικτικό.</w:t>
            </w:r>
          </w:p>
        </w:tc>
        <w:tc>
          <w:tcPr>
            <w:tcW w:w="2292" w:type="dxa"/>
            <w:tcBorders>
              <w:top w:val="single" w:sz="4" w:space="0" w:color="000000"/>
              <w:left w:val="single" w:sz="4" w:space="0" w:color="000000"/>
              <w:bottom w:val="single" w:sz="4" w:space="0" w:color="000000"/>
            </w:tcBorders>
            <w:shd w:val="clear" w:color="auto" w:fill="auto"/>
          </w:tcPr>
          <w:p w14:paraId="24AC398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E28338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BE6C" w14:textId="77777777" w:rsidR="00A01511" w:rsidRPr="00A01511" w:rsidRDefault="00A01511" w:rsidP="00A01511"/>
        </w:tc>
      </w:tr>
      <w:tr w:rsidR="00A01511" w:rsidRPr="00A01511" w14:paraId="16CB01AB"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A447AEB" w14:textId="77777777" w:rsidR="00A01511" w:rsidRPr="00A01511" w:rsidRDefault="00A01511"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002C447E" w14:textId="77777777" w:rsidR="00A01511" w:rsidRPr="00A01511" w:rsidRDefault="00A01511" w:rsidP="00A01511">
            <w:pPr>
              <w:rPr>
                <w:lang w:val="el-GR"/>
              </w:rPr>
            </w:pPr>
            <w:r w:rsidRPr="00A01511">
              <w:rPr>
                <w:lang w:val="el-GR"/>
              </w:rPr>
              <w:t xml:space="preserve">Οι υπηρεσίες του </w:t>
            </w:r>
            <w:proofErr w:type="spellStart"/>
            <w:r w:rsidRPr="00A01511">
              <w:rPr>
                <w:lang w:val="el-GR"/>
              </w:rPr>
              <w:t>παρόχου</w:t>
            </w:r>
            <w:proofErr w:type="spellEnd"/>
            <w:r w:rsidRPr="00A01511">
              <w:rPr>
                <w:lang w:val="el-GR"/>
              </w:rPr>
              <w:t xml:space="preserve"> θα πρέπει να είναι συμβατές με τον Κανονισμό  </w:t>
            </w:r>
            <w:r w:rsidRPr="00A01511">
              <w:rPr>
                <w:lang w:val="el-GR"/>
              </w:rPr>
              <w:lastRenderedPageBreak/>
              <w:t>(ΕΕ) 2016/679 για την προστασία των φυσικών προσώπων έναντι της επεξεργασίας δεδομένων προσωπικού χαρακτήρα (</w:t>
            </w:r>
            <w:r w:rsidRPr="00A01511">
              <w:t>GDPR</w:t>
            </w:r>
            <w:r w:rsidRPr="00A01511">
              <w:rPr>
                <w:lang w:val="el-GR"/>
              </w:rPr>
              <w:t xml:space="preserve"> </w:t>
            </w:r>
            <w:r w:rsidRPr="00A01511">
              <w:t>Regulation</w:t>
            </w:r>
            <w:r w:rsidRPr="00A01511">
              <w:rPr>
                <w:lang w:val="el-GR"/>
              </w:rPr>
              <w:t>).</w:t>
            </w:r>
          </w:p>
        </w:tc>
        <w:tc>
          <w:tcPr>
            <w:tcW w:w="2292" w:type="dxa"/>
            <w:tcBorders>
              <w:top w:val="single" w:sz="4" w:space="0" w:color="000000"/>
              <w:left w:val="single" w:sz="4" w:space="0" w:color="000000"/>
              <w:bottom w:val="single" w:sz="4" w:space="0" w:color="000000"/>
            </w:tcBorders>
            <w:shd w:val="clear" w:color="auto" w:fill="auto"/>
          </w:tcPr>
          <w:p w14:paraId="3D4C5550"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3471B91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F6E9" w14:textId="77777777" w:rsidR="00A01511" w:rsidRPr="00A01511" w:rsidRDefault="00A01511" w:rsidP="00A01511"/>
        </w:tc>
      </w:tr>
    </w:tbl>
    <w:p w14:paraId="4C42BB5C" w14:textId="545E39AC" w:rsidR="000C3DFE" w:rsidRDefault="000C3DFE"/>
    <w:tbl>
      <w:tblPr>
        <w:tblW w:w="9854" w:type="dxa"/>
        <w:tblLayout w:type="fixed"/>
        <w:tblLook w:val="0000" w:firstRow="0" w:lastRow="0" w:firstColumn="0" w:lastColumn="0" w:noHBand="0" w:noVBand="0"/>
      </w:tblPr>
      <w:tblGrid>
        <w:gridCol w:w="704"/>
        <w:gridCol w:w="3716"/>
        <w:gridCol w:w="2292"/>
        <w:gridCol w:w="1382"/>
        <w:gridCol w:w="1760"/>
      </w:tblGrid>
      <w:tr w:rsidR="000C3DFE" w:rsidRPr="00DC7A23" w14:paraId="1957A442"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7E0EF729" w14:textId="0E57757B" w:rsidR="000C3DFE" w:rsidRPr="00A01511" w:rsidRDefault="000C3DFE" w:rsidP="003E46EC">
            <w:pPr>
              <w:pStyle w:val="aff"/>
              <w:numPr>
                <w:ilvl w:val="0"/>
                <w:numId w:val="80"/>
              </w:numPr>
            </w:pPr>
          </w:p>
        </w:tc>
        <w:tc>
          <w:tcPr>
            <w:tcW w:w="3716" w:type="dxa"/>
            <w:tcBorders>
              <w:top w:val="single" w:sz="4" w:space="0" w:color="000000"/>
              <w:left w:val="single" w:sz="4" w:space="0" w:color="000000"/>
              <w:bottom w:val="single" w:sz="4" w:space="0" w:color="000000"/>
            </w:tcBorders>
            <w:shd w:val="clear" w:color="auto" w:fill="auto"/>
            <w:vAlign w:val="center"/>
          </w:tcPr>
          <w:p w14:paraId="1F2CCBF2" w14:textId="3DC09418" w:rsidR="000C3DFE" w:rsidRPr="000C3DFE" w:rsidRDefault="000C3DFE" w:rsidP="00A01511">
            <w:pPr>
              <w:rPr>
                <w:lang w:val="el-GR"/>
              </w:rPr>
            </w:pPr>
            <w:r>
              <w:rPr>
                <w:lang w:val="en-US"/>
              </w:rPr>
              <w:t>O</w:t>
            </w:r>
            <w:r w:rsidRPr="00234806">
              <w:rPr>
                <w:lang w:val="el-GR"/>
              </w:rPr>
              <w:t xml:space="preserve"> </w:t>
            </w:r>
            <w:proofErr w:type="spellStart"/>
            <w:r>
              <w:rPr>
                <w:lang w:val="el-GR"/>
              </w:rPr>
              <w:t>Πάροχος</w:t>
            </w:r>
            <w:proofErr w:type="spellEnd"/>
            <w:r>
              <w:rPr>
                <w:lang w:val="el-GR"/>
              </w:rPr>
              <w:t xml:space="preserve"> του Δημόσιου Υπολογιστικού Νέφους θα πρέπει να είναι μέλος </w:t>
            </w:r>
            <w:proofErr w:type="gramStart"/>
            <w:r>
              <w:rPr>
                <w:lang w:val="el-GR"/>
              </w:rPr>
              <w:t xml:space="preserve">του </w:t>
            </w:r>
            <w:r w:rsidR="00CC4BAB" w:rsidRPr="00234806">
              <w:rPr>
                <w:lang w:val="el-GR"/>
              </w:rPr>
              <w:t xml:space="preserve"> </w:t>
            </w:r>
            <w:r w:rsidR="00CC4BAB">
              <w:rPr>
                <w:lang w:val="en-US"/>
              </w:rPr>
              <w:t>EU</w:t>
            </w:r>
            <w:proofErr w:type="gramEnd"/>
            <w:r w:rsidR="00CC4BAB" w:rsidRPr="00234806">
              <w:rPr>
                <w:lang w:val="el-GR"/>
              </w:rPr>
              <w:t xml:space="preserve"> </w:t>
            </w:r>
            <w:r w:rsidR="00CC4BAB" w:rsidRPr="00CC4BAB">
              <w:rPr>
                <w:lang w:val="en-US"/>
              </w:rPr>
              <w:t>Data</w:t>
            </w:r>
            <w:r w:rsidR="00CC4BAB" w:rsidRPr="00234806">
              <w:rPr>
                <w:lang w:val="el-GR"/>
              </w:rPr>
              <w:t xml:space="preserve"> </w:t>
            </w:r>
            <w:proofErr w:type="spellStart"/>
            <w:r w:rsidR="00CC4BAB" w:rsidRPr="00CC4BAB">
              <w:rPr>
                <w:lang w:val="en-US"/>
              </w:rPr>
              <w:t>Centres</w:t>
            </w:r>
            <w:proofErr w:type="spellEnd"/>
            <w:r w:rsidR="00CC4BAB" w:rsidRPr="00234806">
              <w:rPr>
                <w:lang w:val="el-GR"/>
              </w:rPr>
              <w:t xml:space="preserve"> </w:t>
            </w:r>
            <w:r w:rsidR="00CC4BAB" w:rsidRPr="00CC4BAB">
              <w:rPr>
                <w:lang w:val="en-US"/>
              </w:rPr>
              <w:t>Energy</w:t>
            </w:r>
            <w:r w:rsidR="00CC4BAB" w:rsidRPr="00234806">
              <w:rPr>
                <w:lang w:val="el-GR"/>
              </w:rPr>
              <w:t xml:space="preserve"> </w:t>
            </w:r>
            <w:r w:rsidR="00CC4BAB" w:rsidRPr="00CC4BAB">
              <w:rPr>
                <w:lang w:val="en-US"/>
              </w:rPr>
              <w:t>Efficiency</w:t>
            </w:r>
            <w:r w:rsidR="00CC4BAB" w:rsidRPr="00234806">
              <w:rPr>
                <w:lang w:val="el-GR"/>
              </w:rPr>
              <w:t xml:space="preserve"> </w:t>
            </w:r>
            <w:r w:rsidR="00CC4BAB" w:rsidRPr="00CC4BAB">
              <w:rPr>
                <w:lang w:val="en-US"/>
              </w:rPr>
              <w:t>CoC</w:t>
            </w:r>
            <w:r w:rsidR="00CC4BAB" w:rsidRPr="00234806">
              <w:rPr>
                <w:lang w:val="el-GR"/>
              </w:rPr>
              <w:t xml:space="preserve"> </w:t>
            </w:r>
            <w:r>
              <w:rPr>
                <w:lang w:val="el-GR"/>
              </w:rPr>
              <w:t>σύμφωνα με την λίστα που δημοσιεύεται στο</w:t>
            </w:r>
            <w:r>
              <w:rPr>
                <w:lang w:val="el-GR"/>
              </w:rPr>
              <w:br/>
            </w:r>
            <w:hyperlink r:id="rId35" w:history="1">
              <w:r w:rsidR="007757A6" w:rsidRPr="00DE4114">
                <w:rPr>
                  <w:rStyle w:val="-"/>
                  <w:lang w:val="el-GR"/>
                </w:rPr>
                <w:t>https://e3p.jrc.ec.europa.eu/node/575</w:t>
              </w:r>
            </w:hyperlink>
          </w:p>
        </w:tc>
        <w:tc>
          <w:tcPr>
            <w:tcW w:w="2292" w:type="dxa"/>
            <w:tcBorders>
              <w:top w:val="single" w:sz="4" w:space="0" w:color="000000"/>
              <w:left w:val="single" w:sz="4" w:space="0" w:color="000000"/>
              <w:bottom w:val="single" w:sz="4" w:space="0" w:color="000000"/>
            </w:tcBorders>
            <w:shd w:val="clear" w:color="auto" w:fill="auto"/>
          </w:tcPr>
          <w:p w14:paraId="1498B3B2" w14:textId="77777777" w:rsidR="000C3DFE" w:rsidRPr="00234806" w:rsidRDefault="000C3DFE"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413270A8" w14:textId="77777777" w:rsidR="000C3DFE" w:rsidRPr="00234806" w:rsidRDefault="000C3DFE"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8B153" w14:textId="77777777" w:rsidR="000C3DFE" w:rsidRPr="00234806" w:rsidRDefault="000C3DFE" w:rsidP="00A01511">
            <w:pPr>
              <w:rPr>
                <w:lang w:val="el-GR"/>
              </w:rPr>
            </w:pPr>
          </w:p>
        </w:tc>
      </w:tr>
      <w:tr w:rsidR="00A01511" w:rsidRPr="00DC7A23" w14:paraId="169962B5" w14:textId="77777777" w:rsidTr="00835D3F">
        <w:tc>
          <w:tcPr>
            <w:tcW w:w="704" w:type="dxa"/>
            <w:tcBorders>
              <w:top w:val="single" w:sz="4" w:space="0" w:color="000000"/>
              <w:left w:val="single" w:sz="4" w:space="0" w:color="000000"/>
              <w:bottom w:val="single" w:sz="4" w:space="0" w:color="000000"/>
            </w:tcBorders>
            <w:shd w:val="clear" w:color="auto" w:fill="auto"/>
            <w:vAlign w:val="center"/>
          </w:tcPr>
          <w:p w14:paraId="050BB95E" w14:textId="77777777" w:rsidR="00A01511" w:rsidRPr="00234806" w:rsidRDefault="00A01511" w:rsidP="003E46EC">
            <w:pPr>
              <w:pStyle w:val="aff"/>
              <w:numPr>
                <w:ilvl w:val="0"/>
                <w:numId w:val="80"/>
              </w:numPr>
              <w:rPr>
                <w:lang w:val="el-GR"/>
              </w:rPr>
            </w:pPr>
          </w:p>
        </w:tc>
        <w:tc>
          <w:tcPr>
            <w:tcW w:w="3716" w:type="dxa"/>
            <w:tcBorders>
              <w:top w:val="single" w:sz="4" w:space="0" w:color="000000"/>
              <w:left w:val="single" w:sz="4" w:space="0" w:color="000000"/>
              <w:bottom w:val="single" w:sz="4" w:space="0" w:color="000000"/>
            </w:tcBorders>
            <w:shd w:val="clear" w:color="auto" w:fill="auto"/>
            <w:vAlign w:val="center"/>
          </w:tcPr>
          <w:p w14:paraId="2DD30020" w14:textId="77777777" w:rsidR="00A01511" w:rsidRPr="00A01511" w:rsidRDefault="00A01511" w:rsidP="00A01511">
            <w:pPr>
              <w:rPr>
                <w:lang w:val="el-GR"/>
              </w:rPr>
            </w:pPr>
            <w:r w:rsidRPr="00E0680B">
              <w:rPr>
                <w:lang w:val="el-GR"/>
              </w:rPr>
              <w:t xml:space="preserve">Να αναφερθούν άλλα στοιχεία και μέτρα που αναλαμβάνει ο </w:t>
            </w:r>
            <w:proofErr w:type="spellStart"/>
            <w:r w:rsidRPr="00E0680B">
              <w:rPr>
                <w:lang w:val="el-GR"/>
              </w:rPr>
              <w:t>πάροχος</w:t>
            </w:r>
            <w:proofErr w:type="spellEnd"/>
            <w:r w:rsidRPr="00E0680B">
              <w:rPr>
                <w:lang w:val="el-GR"/>
              </w:rPr>
              <w:t xml:space="preserve"> ως προς την ασφάλεια και την κανονιστική συμμόρφωση.</w:t>
            </w:r>
          </w:p>
        </w:tc>
        <w:tc>
          <w:tcPr>
            <w:tcW w:w="2292" w:type="dxa"/>
            <w:tcBorders>
              <w:top w:val="single" w:sz="4" w:space="0" w:color="000000"/>
              <w:left w:val="single" w:sz="4" w:space="0" w:color="000000"/>
              <w:bottom w:val="single" w:sz="4" w:space="0" w:color="000000"/>
            </w:tcBorders>
            <w:shd w:val="clear" w:color="auto" w:fill="auto"/>
          </w:tcPr>
          <w:p w14:paraId="12B88F37" w14:textId="3DD7528D" w:rsidR="00A01511" w:rsidRPr="00234806" w:rsidRDefault="00A01511"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4D5ADE50" w14:textId="77777777" w:rsidR="00A01511" w:rsidRPr="00234806" w:rsidRDefault="00A01511"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F78C8" w14:textId="77777777" w:rsidR="00A01511" w:rsidRPr="00234806" w:rsidRDefault="00A01511" w:rsidP="00A01511">
            <w:pPr>
              <w:rPr>
                <w:lang w:val="el-GR"/>
              </w:rPr>
            </w:pPr>
          </w:p>
        </w:tc>
      </w:tr>
    </w:tbl>
    <w:p w14:paraId="156C6943" w14:textId="77777777" w:rsidR="00A01511" w:rsidRPr="00234806" w:rsidRDefault="00A01511" w:rsidP="00A01511">
      <w:pPr>
        <w:rPr>
          <w:lang w:val="el-GR"/>
        </w:rPr>
      </w:pPr>
    </w:p>
    <w:p w14:paraId="7B0EE8F5" w14:textId="77777777" w:rsidR="00A01511" w:rsidRPr="00A01511" w:rsidRDefault="00A01511" w:rsidP="003E46EC">
      <w:pPr>
        <w:pStyle w:val="3"/>
        <w:numPr>
          <w:ilvl w:val="1"/>
          <w:numId w:val="79"/>
        </w:numPr>
        <w:rPr>
          <w:lang w:val="el-GR"/>
        </w:rPr>
      </w:pPr>
      <w:bookmarkStart w:id="373" w:name="_Toc79526381"/>
      <w:bookmarkStart w:id="374" w:name="_Toc87230704"/>
      <w:bookmarkStart w:id="375" w:name="_Toc112836394"/>
      <w:r w:rsidRPr="00A01511">
        <w:rPr>
          <w:lang w:val="el-GR"/>
        </w:rPr>
        <w:t xml:space="preserve">Προδιαγραφές των Υπηρεσιών </w:t>
      </w:r>
      <w:proofErr w:type="spellStart"/>
      <w:r w:rsidRPr="00A01511">
        <w:rPr>
          <w:lang w:val="el-GR"/>
        </w:rPr>
        <w:t>Παρόχου</w:t>
      </w:r>
      <w:proofErr w:type="spellEnd"/>
      <w:r w:rsidRPr="00A01511">
        <w:rPr>
          <w:lang w:val="el-GR"/>
        </w:rPr>
        <w:t xml:space="preserve"> Δημοσίου Υπολογιστικού Νέφους</w:t>
      </w:r>
      <w:bookmarkEnd w:id="373"/>
      <w:bookmarkEnd w:id="374"/>
      <w:bookmarkEnd w:id="375"/>
    </w:p>
    <w:p w14:paraId="060BF2FF" w14:textId="77777777" w:rsidR="00A01511" w:rsidRPr="00A01511" w:rsidRDefault="00A01511" w:rsidP="00A01511">
      <w:pPr>
        <w:rPr>
          <w:lang w:val="el-GR"/>
        </w:rPr>
      </w:pPr>
    </w:p>
    <w:tbl>
      <w:tblPr>
        <w:tblW w:w="9854" w:type="dxa"/>
        <w:tblLayout w:type="fixed"/>
        <w:tblLook w:val="0000" w:firstRow="0" w:lastRow="0" w:firstColumn="0" w:lastColumn="0" w:noHBand="0" w:noVBand="0"/>
      </w:tblPr>
      <w:tblGrid>
        <w:gridCol w:w="653"/>
        <w:gridCol w:w="20"/>
        <w:gridCol w:w="28"/>
        <w:gridCol w:w="3591"/>
        <w:gridCol w:w="2420"/>
        <w:gridCol w:w="1382"/>
        <w:gridCol w:w="1760"/>
      </w:tblGrid>
      <w:tr w:rsidR="00A01511" w:rsidRPr="006F7A86" w14:paraId="76ACAB3E" w14:textId="77777777" w:rsidTr="00835D3F">
        <w:tc>
          <w:tcPr>
            <w:tcW w:w="701" w:type="dxa"/>
            <w:gridSpan w:val="3"/>
            <w:tcBorders>
              <w:top w:val="single" w:sz="4" w:space="0" w:color="000000"/>
              <w:left w:val="single" w:sz="4" w:space="0" w:color="000000"/>
              <w:bottom w:val="single" w:sz="4" w:space="0" w:color="000000"/>
            </w:tcBorders>
            <w:shd w:val="clear" w:color="auto" w:fill="D8D8D8"/>
            <w:vAlign w:val="center"/>
          </w:tcPr>
          <w:p w14:paraId="1375DB02" w14:textId="77777777" w:rsidR="00A01511" w:rsidRPr="00234806" w:rsidRDefault="00A01511" w:rsidP="00A01511">
            <w:pPr>
              <w:rPr>
                <w:lang w:val="el-GR"/>
              </w:rPr>
            </w:pPr>
            <w:r w:rsidRPr="00234806">
              <w:rPr>
                <w:lang w:val="el-GR"/>
              </w:rPr>
              <w:t>Α/Α</w:t>
            </w:r>
          </w:p>
        </w:tc>
        <w:tc>
          <w:tcPr>
            <w:tcW w:w="3591" w:type="dxa"/>
            <w:tcBorders>
              <w:top w:val="single" w:sz="4" w:space="0" w:color="000000"/>
              <w:left w:val="single" w:sz="4" w:space="0" w:color="000000"/>
              <w:bottom w:val="single" w:sz="4" w:space="0" w:color="000000"/>
            </w:tcBorders>
            <w:shd w:val="clear" w:color="auto" w:fill="D8D8D8"/>
            <w:vAlign w:val="center"/>
          </w:tcPr>
          <w:p w14:paraId="2B5FA250" w14:textId="77777777" w:rsidR="00A01511" w:rsidRPr="00234806" w:rsidRDefault="00A01511" w:rsidP="00A01511">
            <w:pPr>
              <w:rPr>
                <w:lang w:val="el-GR"/>
              </w:rPr>
            </w:pPr>
            <w:r w:rsidRPr="00234806">
              <w:rPr>
                <w:lang w:val="el-GR"/>
              </w:rPr>
              <w:t>ΠΡΟΔΙΑΓΡΑΦΗ</w:t>
            </w:r>
          </w:p>
        </w:tc>
        <w:tc>
          <w:tcPr>
            <w:tcW w:w="2420" w:type="dxa"/>
            <w:tcBorders>
              <w:top w:val="single" w:sz="4" w:space="0" w:color="000000"/>
              <w:left w:val="single" w:sz="4" w:space="0" w:color="000000"/>
              <w:bottom w:val="single" w:sz="4" w:space="0" w:color="000000"/>
            </w:tcBorders>
            <w:shd w:val="clear" w:color="auto" w:fill="D8D8D8"/>
            <w:vAlign w:val="center"/>
          </w:tcPr>
          <w:p w14:paraId="0EE28E96" w14:textId="77777777" w:rsidR="00A01511" w:rsidRPr="00234806" w:rsidRDefault="00A01511" w:rsidP="00A01511">
            <w:pPr>
              <w:rPr>
                <w:lang w:val="el-GR"/>
              </w:rPr>
            </w:pPr>
            <w:r w:rsidRPr="00234806">
              <w:rPr>
                <w:lang w:val="el-GR"/>
              </w:rPr>
              <w:t>ΑΠΑΙΤΗΣΗ</w:t>
            </w:r>
          </w:p>
        </w:tc>
        <w:tc>
          <w:tcPr>
            <w:tcW w:w="1382" w:type="dxa"/>
            <w:tcBorders>
              <w:top w:val="single" w:sz="4" w:space="0" w:color="000000"/>
              <w:left w:val="single" w:sz="4" w:space="0" w:color="000000"/>
              <w:bottom w:val="single" w:sz="4" w:space="0" w:color="000000"/>
            </w:tcBorders>
            <w:shd w:val="clear" w:color="auto" w:fill="D8D8D8"/>
            <w:vAlign w:val="center"/>
          </w:tcPr>
          <w:p w14:paraId="2484DAD3" w14:textId="77777777" w:rsidR="00A01511" w:rsidRPr="00234806" w:rsidRDefault="00A01511" w:rsidP="00A01511">
            <w:pPr>
              <w:rPr>
                <w:lang w:val="el-GR"/>
              </w:rPr>
            </w:pPr>
            <w:r w:rsidRPr="00234806">
              <w:rPr>
                <w:lang w:val="el-GR"/>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17CB8B53" w14:textId="77777777" w:rsidR="00A01511" w:rsidRPr="00234806" w:rsidRDefault="00A01511" w:rsidP="00A01511">
            <w:pPr>
              <w:rPr>
                <w:lang w:val="el-GR"/>
              </w:rPr>
            </w:pPr>
            <w:r w:rsidRPr="00234806">
              <w:rPr>
                <w:lang w:val="el-GR"/>
              </w:rPr>
              <w:t>ΠΑΡΑΠΟΜΠΗ ΤΕΚΜΗΡΙΩΣΗΣ</w:t>
            </w:r>
          </w:p>
        </w:tc>
      </w:tr>
      <w:tr w:rsidR="00A01511" w:rsidRPr="00A01511" w14:paraId="7C31ABC8"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9325D49" w14:textId="77777777" w:rsidR="00A01511" w:rsidRPr="00A01511" w:rsidRDefault="00A01511" w:rsidP="00A01511">
            <w:r w:rsidRPr="00234806">
              <w:rPr>
                <w:lang w:val="el-GR"/>
              </w:rPr>
              <w:t xml:space="preserve">Παροχή Υπολογιστικών Υπηρεσιών </w:t>
            </w:r>
            <w:r w:rsidRPr="00A01511">
              <w:t>( Compute )</w:t>
            </w:r>
          </w:p>
        </w:tc>
      </w:tr>
      <w:tr w:rsidR="00A01511" w:rsidRPr="00A01511" w14:paraId="2FA0BE7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89817F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DDB0478" w14:textId="615D3937" w:rsidR="00A01511" w:rsidRPr="00A01511" w:rsidRDefault="00A01511" w:rsidP="00A01511">
            <w:pPr>
              <w:rPr>
                <w:highlight w:val="red"/>
                <w:lang w:val="el-GR"/>
              </w:rPr>
            </w:pPr>
            <w:r w:rsidRPr="00A01511">
              <w:rPr>
                <w:lang w:val="el-GR"/>
              </w:rPr>
              <w:t xml:space="preserve">Υπηρεσίες λειτουργίας, </w:t>
            </w:r>
            <w:r w:rsidRPr="00A01511">
              <w:t>cloud</w:t>
            </w:r>
            <w:r w:rsidRPr="00A01511">
              <w:rPr>
                <w:lang w:val="el-GR"/>
              </w:rPr>
              <w:t xml:space="preserve"> </w:t>
            </w:r>
            <w:r w:rsidRPr="00A01511">
              <w:t>hosting</w:t>
            </w:r>
            <w:r w:rsidRPr="00A01511">
              <w:rPr>
                <w:lang w:val="el-GR"/>
              </w:rPr>
              <w:t xml:space="preserve">, εικονικών μηχανών με χρέωση </w:t>
            </w:r>
            <w:r w:rsidR="009205CC">
              <w:rPr>
                <w:lang w:val="el-GR"/>
              </w:rPr>
              <w:t xml:space="preserve"> είτε </w:t>
            </w:r>
            <w:r w:rsidRPr="00A01511">
              <w:rPr>
                <w:lang w:val="el-GR"/>
              </w:rPr>
              <w:t>ανά λεπτό χρήσης</w:t>
            </w:r>
            <w:r w:rsidR="009205CC">
              <w:rPr>
                <w:lang w:val="el-GR"/>
              </w:rPr>
              <w:t xml:space="preserve"> είτε ανά δευτερόλεπτο χρήσης</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76471E7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169E31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A24C0" w14:textId="77777777" w:rsidR="00A01511" w:rsidRPr="00A01511" w:rsidRDefault="00A01511" w:rsidP="00A01511">
            <w:pPr>
              <w:rPr>
                <w:highlight w:val="red"/>
              </w:rPr>
            </w:pPr>
          </w:p>
        </w:tc>
      </w:tr>
      <w:tr w:rsidR="00A01511" w:rsidRPr="00A01511" w14:paraId="3CA31863"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4B746C6"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6230394" w14:textId="77777777" w:rsidR="00A01511" w:rsidRPr="00A01511" w:rsidRDefault="00A01511" w:rsidP="00A01511">
            <w:pPr>
              <w:rPr>
                <w:lang w:val="el-GR"/>
              </w:rPr>
            </w:pPr>
            <w:r w:rsidRPr="00A01511">
              <w:rPr>
                <w:lang w:val="el-GR"/>
              </w:rPr>
              <w:t xml:space="preserve">Οι εικονικές μηχανές θα μπορούν να επιλεχθούν από δημοσιευμένο κατάλογο με ποικιλία συνδυασμών επεξεργαστικής ισχύος και διαθέσιμης μνήμης μεταξύ και των τελευταίων τεχνολογιών πλατφόρμας, </w:t>
            </w:r>
            <w:r w:rsidRPr="00A01511">
              <w:t>Intel</w:t>
            </w:r>
            <w:r w:rsidRPr="00A01511">
              <w:rPr>
                <w:lang w:val="el-GR"/>
              </w:rPr>
              <w:t xml:space="preserve"> </w:t>
            </w:r>
            <w:r w:rsidRPr="00A01511">
              <w:t>Cascade</w:t>
            </w:r>
            <w:r w:rsidRPr="00A01511">
              <w:rPr>
                <w:lang w:val="el-GR"/>
              </w:rPr>
              <w:t xml:space="preserve"> </w:t>
            </w:r>
            <w:r w:rsidRPr="00A01511">
              <w:t>Lake</w:t>
            </w:r>
            <w:r w:rsidRPr="00A01511">
              <w:rPr>
                <w:lang w:val="el-GR"/>
              </w:rPr>
              <w:t xml:space="preserve"> και </w:t>
            </w:r>
            <w:r w:rsidRPr="00A01511">
              <w:t>AMD</w:t>
            </w:r>
            <w:r w:rsidRPr="00A01511">
              <w:rPr>
                <w:lang w:val="el-GR"/>
              </w:rPr>
              <w:t xml:space="preserve"> </w:t>
            </w:r>
            <w:proofErr w:type="spellStart"/>
            <w:r w:rsidRPr="00A01511">
              <w:t>Epyc</w:t>
            </w:r>
            <w:proofErr w:type="spellEnd"/>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484D22F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242AA7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3013B" w14:textId="77777777" w:rsidR="00A01511" w:rsidRPr="00A01511" w:rsidRDefault="00A01511" w:rsidP="00A01511"/>
        </w:tc>
      </w:tr>
      <w:tr w:rsidR="00A01511" w:rsidRPr="00A01511" w14:paraId="1BEE0BD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7EB73A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EC04712" w14:textId="77777777" w:rsidR="00A01511" w:rsidRPr="00A01511" w:rsidRDefault="00A01511" w:rsidP="00A01511">
            <w:pPr>
              <w:rPr>
                <w:lang w:val="el-GR"/>
              </w:rPr>
            </w:pPr>
            <w:r w:rsidRPr="00A01511">
              <w:rPr>
                <w:lang w:val="el-GR"/>
              </w:rPr>
              <w:t xml:space="preserve">Οι εικονικές μηχανές θα προστατεύονται με εγγενή ενσωματωμένη υπηρεσία φιλτραρίσματος δικτυακής κίνησης και </w:t>
            </w:r>
            <w:r w:rsidRPr="00A01511">
              <w:t>Access</w:t>
            </w:r>
            <w:r w:rsidRPr="00A01511">
              <w:rPr>
                <w:lang w:val="el-GR"/>
              </w:rPr>
              <w:t xml:space="preserve"> </w:t>
            </w:r>
            <w:r w:rsidRPr="00A01511">
              <w:t>Control</w:t>
            </w:r>
            <w:r w:rsidRPr="00A01511">
              <w:rPr>
                <w:lang w:val="el-GR"/>
              </w:rPr>
              <w:t xml:space="preserve"> </w:t>
            </w:r>
            <w:r w:rsidRPr="00A01511">
              <w:t>Lists</w:t>
            </w:r>
            <w:r w:rsidRPr="00A01511">
              <w:rPr>
                <w:lang w:val="el-GR"/>
              </w:rPr>
              <w:t xml:space="preserve"> για κάθε φιλοξενούμενο </w:t>
            </w:r>
            <w:r w:rsidRPr="00A01511">
              <w:t>VM</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31737E5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6C2B2B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FBC0C" w14:textId="77777777" w:rsidR="00A01511" w:rsidRPr="00A01511" w:rsidRDefault="00A01511" w:rsidP="00A01511"/>
        </w:tc>
      </w:tr>
      <w:tr w:rsidR="00A01511" w:rsidRPr="00A01511" w14:paraId="7D9DA7D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64873F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495D485" w14:textId="77777777" w:rsidR="00A01511" w:rsidRPr="00A01511" w:rsidRDefault="00A01511" w:rsidP="00A01511">
            <w:pPr>
              <w:rPr>
                <w:lang w:val="el-GR"/>
              </w:rPr>
            </w:pPr>
            <w:r w:rsidRPr="00A01511">
              <w:rPr>
                <w:lang w:val="el-GR"/>
              </w:rPr>
              <w:t xml:space="preserve">Παροχή υπηρεσίας αυτόματης ή χειροκίνητης κλιμάκωσης του αριθμού των εικονικών μηχανών συγκεκριμένου φορτίου, με κεντρική διαχείριση και μαζικές ενημερώσεις των </w:t>
            </w:r>
            <w:r w:rsidRPr="00A01511">
              <w:t>VMs</w:t>
            </w:r>
            <w:r w:rsidRPr="00A01511">
              <w:rPr>
                <w:lang w:val="el-GR"/>
              </w:rPr>
              <w:t xml:space="preserve"> χωρίς επιπλέον κόστος διαχείρισης.</w:t>
            </w:r>
          </w:p>
        </w:tc>
        <w:tc>
          <w:tcPr>
            <w:tcW w:w="2420" w:type="dxa"/>
            <w:tcBorders>
              <w:top w:val="single" w:sz="4" w:space="0" w:color="000000"/>
              <w:left w:val="single" w:sz="4" w:space="0" w:color="000000"/>
              <w:bottom w:val="single" w:sz="4" w:space="0" w:color="000000"/>
            </w:tcBorders>
            <w:shd w:val="clear" w:color="auto" w:fill="auto"/>
          </w:tcPr>
          <w:p w14:paraId="3306F3F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CC947A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C3F7" w14:textId="77777777" w:rsidR="00A01511" w:rsidRPr="00A01511" w:rsidRDefault="00A01511" w:rsidP="00A01511"/>
        </w:tc>
      </w:tr>
      <w:tr w:rsidR="00A01511" w:rsidRPr="00A01511" w14:paraId="7F05901D"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43C6CB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D22CC18" w14:textId="77777777" w:rsidR="00A01511" w:rsidRPr="00A01511" w:rsidRDefault="00A01511" w:rsidP="00A01511">
            <w:pPr>
              <w:rPr>
                <w:lang w:val="el-GR"/>
              </w:rPr>
            </w:pPr>
            <w:r w:rsidRPr="00A01511">
              <w:rPr>
                <w:lang w:val="el-GR"/>
              </w:rPr>
              <w:t xml:space="preserve">Οι εικονικές μηχανές να διαθέτουν ποικιλία διαθέσιμων και υποστηριζόμενων εγκατεστημένων λειτουργικών συστημάτων, </w:t>
            </w:r>
            <w:proofErr w:type="spellStart"/>
            <w:r w:rsidRPr="00A01511">
              <w:rPr>
                <w:lang w:val="el-GR"/>
              </w:rPr>
              <w:t>κατ</w:t>
            </w:r>
            <w:proofErr w:type="spellEnd"/>
            <w:r w:rsidRPr="00A01511">
              <w:rPr>
                <w:lang w:val="el-GR"/>
              </w:rPr>
              <w:t xml:space="preserve"> ελάχιστον:</w:t>
            </w:r>
          </w:p>
        </w:tc>
        <w:tc>
          <w:tcPr>
            <w:tcW w:w="2420" w:type="dxa"/>
            <w:tcBorders>
              <w:top w:val="single" w:sz="4" w:space="0" w:color="000000"/>
              <w:left w:val="single" w:sz="4" w:space="0" w:color="000000"/>
              <w:bottom w:val="single" w:sz="4" w:space="0" w:color="000000"/>
            </w:tcBorders>
            <w:shd w:val="clear" w:color="auto" w:fill="auto"/>
          </w:tcPr>
          <w:p w14:paraId="7AFC8FF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62C732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EA26" w14:textId="77777777" w:rsidR="00A01511" w:rsidRPr="00A01511" w:rsidRDefault="00A01511" w:rsidP="00A01511"/>
        </w:tc>
      </w:tr>
      <w:tr w:rsidR="00A01511" w:rsidRPr="00A01511" w14:paraId="0D7A89D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376A05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8F23AE4" w14:textId="77777777" w:rsidR="00A01511" w:rsidRPr="0029319A" w:rsidRDefault="00A01511" w:rsidP="00A01511">
            <w:pPr>
              <w:rPr>
                <w:lang w:val="pt-PT"/>
              </w:rPr>
            </w:pPr>
            <w:r w:rsidRPr="0029319A">
              <w:rPr>
                <w:lang w:val="pt-PT"/>
              </w:rPr>
              <w:t xml:space="preserve">Windows Server, </w:t>
            </w:r>
            <w:proofErr w:type="spellStart"/>
            <w:r w:rsidRPr="00A01511">
              <w:t>εκδόσεις</w:t>
            </w:r>
            <w:proofErr w:type="spellEnd"/>
            <w:r w:rsidRPr="0029319A">
              <w:rPr>
                <w:lang w:val="pt-PT"/>
              </w:rPr>
              <w:t xml:space="preserve"> 2019, 2016 </w:t>
            </w:r>
            <w:r w:rsidRPr="00A01511">
              <w:t>και</w:t>
            </w:r>
            <w:r w:rsidRPr="0029319A">
              <w:rPr>
                <w:lang w:val="pt-PT"/>
              </w:rPr>
              <w:t xml:space="preserve"> 2012 R2, 2008 R2</w:t>
            </w:r>
          </w:p>
        </w:tc>
        <w:tc>
          <w:tcPr>
            <w:tcW w:w="2420" w:type="dxa"/>
            <w:tcBorders>
              <w:top w:val="single" w:sz="4" w:space="0" w:color="000000"/>
              <w:left w:val="single" w:sz="4" w:space="0" w:color="000000"/>
              <w:bottom w:val="single" w:sz="4" w:space="0" w:color="000000"/>
            </w:tcBorders>
            <w:shd w:val="clear" w:color="auto" w:fill="auto"/>
          </w:tcPr>
          <w:p w14:paraId="0FCA1E6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7FC827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632E1" w14:textId="77777777" w:rsidR="00A01511" w:rsidRPr="00A01511" w:rsidRDefault="00A01511" w:rsidP="00A01511"/>
        </w:tc>
      </w:tr>
      <w:tr w:rsidR="00A01511" w:rsidRPr="00A01511" w14:paraId="5B4C131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106445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87770AD" w14:textId="363EA584" w:rsidR="00A01511" w:rsidRPr="00A01511" w:rsidRDefault="00A01511" w:rsidP="00A01511">
            <w:r w:rsidRPr="00A01511">
              <w:t xml:space="preserve">RedHat Enterprise Linux, </w:t>
            </w:r>
            <w:proofErr w:type="spellStart"/>
            <w:proofErr w:type="gramStart"/>
            <w:r w:rsidRPr="00A01511">
              <w:t>εκδόσεις</w:t>
            </w:r>
            <w:proofErr w:type="spellEnd"/>
            <w:r w:rsidRPr="00A01511">
              <w:t xml:space="preserve"> </w:t>
            </w:r>
            <w:r w:rsidRPr="00A01511">
              <w:rPr>
                <w:highlight w:val="white"/>
              </w:rPr>
              <w:t xml:space="preserve"> 7.x</w:t>
            </w:r>
            <w:proofErr w:type="gramEnd"/>
            <w:r w:rsidRPr="00A01511">
              <w:rPr>
                <w:highlight w:val="white"/>
              </w:rPr>
              <w:t>, 8.x</w:t>
            </w:r>
          </w:p>
        </w:tc>
        <w:tc>
          <w:tcPr>
            <w:tcW w:w="2420" w:type="dxa"/>
            <w:tcBorders>
              <w:top w:val="single" w:sz="4" w:space="0" w:color="000000"/>
              <w:left w:val="single" w:sz="4" w:space="0" w:color="000000"/>
              <w:bottom w:val="single" w:sz="4" w:space="0" w:color="000000"/>
            </w:tcBorders>
            <w:shd w:val="clear" w:color="auto" w:fill="auto"/>
          </w:tcPr>
          <w:p w14:paraId="792A7ED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E51618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6C338" w14:textId="77777777" w:rsidR="00A01511" w:rsidRPr="00A01511" w:rsidRDefault="00A01511" w:rsidP="00A01511"/>
        </w:tc>
      </w:tr>
      <w:tr w:rsidR="00A01511" w:rsidRPr="00A01511" w14:paraId="669D4582"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085015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9924CD6" w14:textId="77777777" w:rsidR="00A01511" w:rsidRPr="00A01511" w:rsidRDefault="00A01511" w:rsidP="00A01511">
            <w:proofErr w:type="spellStart"/>
            <w:r w:rsidRPr="00A01511">
              <w:t>SuSe</w:t>
            </w:r>
            <w:proofErr w:type="spellEnd"/>
            <w:r w:rsidRPr="00A01511">
              <w:t xml:space="preserve"> Linux Enterprise Server, </w:t>
            </w:r>
            <w:proofErr w:type="spellStart"/>
            <w:r w:rsidRPr="00A01511">
              <w:t>εκδόσεις</w:t>
            </w:r>
            <w:proofErr w:type="spellEnd"/>
            <w:r w:rsidRPr="00A01511">
              <w:t xml:space="preserve"> 12x, 15x</w:t>
            </w:r>
          </w:p>
        </w:tc>
        <w:tc>
          <w:tcPr>
            <w:tcW w:w="2420" w:type="dxa"/>
            <w:tcBorders>
              <w:top w:val="single" w:sz="4" w:space="0" w:color="000000"/>
              <w:left w:val="single" w:sz="4" w:space="0" w:color="000000"/>
              <w:bottom w:val="single" w:sz="4" w:space="0" w:color="000000"/>
            </w:tcBorders>
            <w:shd w:val="clear" w:color="auto" w:fill="auto"/>
          </w:tcPr>
          <w:p w14:paraId="5C9A97D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1BFF4B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CC423" w14:textId="77777777" w:rsidR="00A01511" w:rsidRPr="00A01511" w:rsidRDefault="00A01511" w:rsidP="00A01511"/>
        </w:tc>
      </w:tr>
      <w:tr w:rsidR="00A01511" w:rsidRPr="00A01511" w14:paraId="18172761"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A80816A"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EF19CA4" w14:textId="0011643A" w:rsidR="00A01511" w:rsidRPr="0029319A" w:rsidRDefault="00A01511" w:rsidP="00A01511">
            <w:pPr>
              <w:rPr>
                <w:lang w:val="pt-PT"/>
              </w:rPr>
            </w:pPr>
            <w:r w:rsidRPr="0029319A">
              <w:rPr>
                <w:lang w:val="pt-PT"/>
              </w:rPr>
              <w:t xml:space="preserve">Canonical Ubuntu Linux Server, </w:t>
            </w:r>
            <w:proofErr w:type="spellStart"/>
            <w:r w:rsidRPr="00A01511">
              <w:t>εκδόσεις</w:t>
            </w:r>
            <w:proofErr w:type="spellEnd"/>
            <w:r w:rsidRPr="0029319A">
              <w:rPr>
                <w:lang w:val="pt-PT"/>
              </w:rPr>
              <w:t xml:space="preserve"> 18.x, 20.x</w:t>
            </w:r>
          </w:p>
        </w:tc>
        <w:tc>
          <w:tcPr>
            <w:tcW w:w="2420" w:type="dxa"/>
            <w:tcBorders>
              <w:top w:val="single" w:sz="4" w:space="0" w:color="000000"/>
              <w:left w:val="single" w:sz="4" w:space="0" w:color="000000"/>
              <w:bottom w:val="single" w:sz="4" w:space="0" w:color="000000"/>
            </w:tcBorders>
            <w:shd w:val="clear" w:color="auto" w:fill="auto"/>
          </w:tcPr>
          <w:p w14:paraId="4613375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A3DDC1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14B00" w14:textId="77777777" w:rsidR="00A01511" w:rsidRPr="00A01511" w:rsidRDefault="00A01511" w:rsidP="00A01511"/>
        </w:tc>
      </w:tr>
      <w:tr w:rsidR="00A01511" w:rsidRPr="00A01511" w14:paraId="4BAFC33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B4E68B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A130779" w14:textId="77777777" w:rsidR="00A01511" w:rsidRPr="00A01511" w:rsidRDefault="00A01511" w:rsidP="00A01511">
            <w:r w:rsidRPr="00A01511">
              <w:t>Να ανα</w:t>
            </w:r>
            <w:proofErr w:type="spellStart"/>
            <w:r w:rsidRPr="00A01511">
              <w:t>φερθούν</w:t>
            </w:r>
            <w:proofErr w:type="spellEnd"/>
            <w:r w:rsidRPr="00A01511">
              <w:t xml:space="preserve"> </w:t>
            </w:r>
            <w:proofErr w:type="spellStart"/>
            <w:r w:rsidRPr="00A01511">
              <w:t>άλλ</w:t>
            </w:r>
            <w:proofErr w:type="spellEnd"/>
            <w:r w:rsidRPr="00A01511">
              <w:t>α</w:t>
            </w:r>
          </w:p>
        </w:tc>
        <w:tc>
          <w:tcPr>
            <w:tcW w:w="2420" w:type="dxa"/>
            <w:tcBorders>
              <w:top w:val="single" w:sz="4" w:space="0" w:color="000000"/>
              <w:left w:val="single" w:sz="4" w:space="0" w:color="000000"/>
              <w:bottom w:val="single" w:sz="4" w:space="0" w:color="000000"/>
            </w:tcBorders>
            <w:shd w:val="clear" w:color="auto" w:fill="auto"/>
          </w:tcPr>
          <w:p w14:paraId="6712772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A714CC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C8BE5" w14:textId="77777777" w:rsidR="00A01511" w:rsidRPr="00A01511" w:rsidRDefault="00A01511" w:rsidP="00A01511"/>
        </w:tc>
      </w:tr>
      <w:tr w:rsidR="00A01511" w:rsidRPr="00A01511" w14:paraId="53EB99D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0E09B3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3AED04A" w14:textId="77777777" w:rsidR="00A01511" w:rsidRPr="00A01511" w:rsidRDefault="00A01511" w:rsidP="00A01511">
            <w:pPr>
              <w:rPr>
                <w:lang w:val="el-GR"/>
              </w:rPr>
            </w:pPr>
            <w:r w:rsidRPr="00A01511">
              <w:rPr>
                <w:lang w:val="el-GR"/>
              </w:rPr>
              <w:t xml:space="preserve">Υπηρεσία χρήσης αποκλειστικού, χωρίς διαμοιρασμό με άλλους χρήστες του δημοσίου υπολογιστικού νέφους, φυσικού  διακομιστή για φιλοξενία </w:t>
            </w:r>
            <w:r w:rsidRPr="00A01511">
              <w:t>Linux</w:t>
            </w:r>
            <w:r w:rsidRPr="00A01511">
              <w:rPr>
                <w:lang w:val="el-GR"/>
              </w:rPr>
              <w:t xml:space="preserve"> και </w:t>
            </w:r>
            <w:r w:rsidRPr="00A01511">
              <w:t>Windows</w:t>
            </w:r>
            <w:r w:rsidRPr="00A01511">
              <w:rPr>
                <w:lang w:val="el-GR"/>
              </w:rPr>
              <w:t xml:space="preserve"> εικονικών μηχανών.</w:t>
            </w:r>
          </w:p>
        </w:tc>
        <w:tc>
          <w:tcPr>
            <w:tcW w:w="2420" w:type="dxa"/>
            <w:tcBorders>
              <w:top w:val="single" w:sz="4" w:space="0" w:color="000000"/>
              <w:left w:val="single" w:sz="4" w:space="0" w:color="000000"/>
              <w:bottom w:val="single" w:sz="4" w:space="0" w:color="000000"/>
            </w:tcBorders>
            <w:shd w:val="clear" w:color="auto" w:fill="auto"/>
          </w:tcPr>
          <w:p w14:paraId="54797BC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38E536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E659" w14:textId="77777777" w:rsidR="00A01511" w:rsidRPr="00A01511" w:rsidRDefault="00A01511" w:rsidP="00A01511"/>
        </w:tc>
      </w:tr>
      <w:tr w:rsidR="00A01511" w:rsidRPr="00A01511" w14:paraId="6943BF4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0794E6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8C0BC74"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w:t>
            </w:r>
            <w:proofErr w:type="spellStart"/>
            <w:r w:rsidRPr="00A01511">
              <w:rPr>
                <w:lang w:val="el-GR"/>
              </w:rPr>
              <w:t>μεμονωμέν</w:t>
            </w:r>
            <w:proofErr w:type="spellEnd"/>
            <w:r w:rsidRPr="00A01511">
              <w:t>o</w:t>
            </w:r>
            <w:r w:rsidRPr="00A01511">
              <w:rPr>
                <w:lang w:val="el-GR"/>
              </w:rPr>
              <w:t xml:space="preserve"> </w:t>
            </w:r>
            <w:r w:rsidRPr="00A01511">
              <w:t>VM</w:t>
            </w:r>
            <w:r w:rsidRPr="00A01511">
              <w:rPr>
                <w:lang w:val="el-GR"/>
              </w:rPr>
              <w:t xml:space="preserve"> με χρήση μηχανικού δίσκου, τουλάχιστον 95%</w:t>
            </w:r>
          </w:p>
          <w:p w14:paraId="350A601E"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μεμονωμένο </w:t>
            </w:r>
            <w:r w:rsidRPr="00A01511">
              <w:t>VM</w:t>
            </w:r>
            <w:r w:rsidRPr="00A01511">
              <w:rPr>
                <w:lang w:val="el-GR"/>
              </w:rPr>
              <w:t xml:space="preserve"> με χρήση δίσκου στερεάς κατάστασης, τουλάχιστον 99.5%</w:t>
            </w:r>
          </w:p>
        </w:tc>
        <w:tc>
          <w:tcPr>
            <w:tcW w:w="2420" w:type="dxa"/>
            <w:tcBorders>
              <w:top w:val="single" w:sz="4" w:space="0" w:color="000000"/>
              <w:left w:val="single" w:sz="4" w:space="0" w:color="000000"/>
              <w:bottom w:val="single" w:sz="4" w:space="0" w:color="000000"/>
            </w:tcBorders>
            <w:shd w:val="clear" w:color="auto" w:fill="auto"/>
          </w:tcPr>
          <w:p w14:paraId="6A163EA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26E921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84FA2" w14:textId="77777777" w:rsidR="00A01511" w:rsidRPr="00A01511" w:rsidRDefault="00A01511" w:rsidP="00A01511"/>
        </w:tc>
      </w:tr>
      <w:tr w:rsidR="00A01511" w:rsidRPr="00A01511" w14:paraId="505B5A8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670F2226"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A9DED96"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δύο ή περισσότερα </w:t>
            </w:r>
            <w:r w:rsidRPr="00A01511">
              <w:t>VMs</w:t>
            </w:r>
            <w:r w:rsidRPr="00A01511">
              <w:rPr>
                <w:lang w:val="el-GR"/>
              </w:rPr>
              <w:t xml:space="preserve"> ανεπτυγμένα με τεχνική υψηλής διαθεσιμότητας του </w:t>
            </w:r>
            <w:proofErr w:type="spellStart"/>
            <w:r w:rsidRPr="00A01511">
              <w:rPr>
                <w:lang w:val="el-GR"/>
              </w:rPr>
              <w:t>παρόχου</w:t>
            </w:r>
            <w:proofErr w:type="spellEnd"/>
            <w:r w:rsidRPr="00A01511">
              <w:rPr>
                <w:lang w:val="el-GR"/>
              </w:rPr>
              <w:t>, τουλάχιστον 99.95%</w:t>
            </w:r>
          </w:p>
        </w:tc>
        <w:tc>
          <w:tcPr>
            <w:tcW w:w="2420" w:type="dxa"/>
            <w:tcBorders>
              <w:top w:val="single" w:sz="4" w:space="0" w:color="000000"/>
              <w:left w:val="single" w:sz="4" w:space="0" w:color="000000"/>
              <w:bottom w:val="single" w:sz="4" w:space="0" w:color="000000"/>
            </w:tcBorders>
            <w:shd w:val="clear" w:color="auto" w:fill="auto"/>
          </w:tcPr>
          <w:p w14:paraId="27B06EE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69B84D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3D552" w14:textId="77777777" w:rsidR="00A01511" w:rsidRPr="00A01511" w:rsidRDefault="00A01511" w:rsidP="00A01511"/>
        </w:tc>
      </w:tr>
      <w:tr w:rsidR="00A01511" w:rsidRPr="00A01511" w14:paraId="62563159"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BAC6ED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12515BC" w14:textId="77777777" w:rsidR="00A01511" w:rsidRPr="00A01511" w:rsidRDefault="00A01511" w:rsidP="00A01511">
            <w:r w:rsidRPr="00A01511">
              <w:rPr>
                <w:lang w:val="el-GR"/>
              </w:rPr>
              <w:t xml:space="preserve">Υπηρεσία εξυπηρέτησης εγγενών φορτίων τεχνολογίας </w:t>
            </w:r>
            <w:r w:rsidRPr="00A01511">
              <w:t>VMware</w:t>
            </w:r>
            <w:r w:rsidRPr="00A01511">
              <w:rPr>
                <w:lang w:val="el-GR"/>
              </w:rPr>
              <w:t xml:space="preserve"> με υποστήριξη τεχνολογιών </w:t>
            </w:r>
            <w:r w:rsidRPr="00A01511">
              <w:t>vCenter</w:t>
            </w:r>
            <w:r w:rsidRPr="00A01511">
              <w:rPr>
                <w:lang w:val="el-GR"/>
              </w:rPr>
              <w:t xml:space="preserve"> </w:t>
            </w:r>
            <w:r w:rsidRPr="00A01511">
              <w:t>Server</w:t>
            </w:r>
            <w:r w:rsidRPr="00A01511">
              <w:rPr>
                <w:lang w:val="el-GR"/>
              </w:rPr>
              <w:t xml:space="preserve">, </w:t>
            </w:r>
            <w:proofErr w:type="spellStart"/>
            <w:r w:rsidRPr="00A01511">
              <w:t>vSAN</w:t>
            </w:r>
            <w:proofErr w:type="spellEnd"/>
            <w:r w:rsidRPr="00A01511">
              <w:rPr>
                <w:lang w:val="el-GR"/>
              </w:rPr>
              <w:t xml:space="preserve">, </w:t>
            </w:r>
            <w:r w:rsidRPr="00A01511">
              <w:t>vSphere</w:t>
            </w:r>
            <w:r w:rsidRPr="00A01511">
              <w:rPr>
                <w:lang w:val="el-GR"/>
              </w:rPr>
              <w:t xml:space="preserve"> και </w:t>
            </w:r>
            <w:r w:rsidRPr="00A01511">
              <w:t>NSX</w:t>
            </w:r>
            <w:r w:rsidRPr="00A01511">
              <w:rPr>
                <w:lang w:val="el-GR"/>
              </w:rPr>
              <w:t>-</w:t>
            </w:r>
            <w:r w:rsidRPr="00A01511">
              <w:t>T</w:t>
            </w:r>
            <w:r w:rsidRPr="00A01511">
              <w:rPr>
                <w:lang w:val="el-GR"/>
              </w:rPr>
              <w:t xml:space="preserve">, </w:t>
            </w:r>
            <w:r w:rsidRPr="00A01511">
              <w:rPr>
                <w:lang w:val="el-GR"/>
              </w:rPr>
              <w:lastRenderedPageBreak/>
              <w:t xml:space="preserve">στην υποδομή του </w:t>
            </w:r>
            <w:proofErr w:type="spellStart"/>
            <w:r w:rsidRPr="00A01511">
              <w:rPr>
                <w:lang w:val="el-GR"/>
              </w:rPr>
              <w:t>παρόχου</w:t>
            </w:r>
            <w:proofErr w:type="spellEnd"/>
            <w:r w:rsidRPr="00A01511">
              <w:rPr>
                <w:lang w:val="el-GR"/>
              </w:rPr>
              <w:t xml:space="preserve"> υπολογιστικού νέφους. </w:t>
            </w:r>
            <w:r w:rsidRPr="00A01511">
              <w:t xml:space="preserve">Ο </w:t>
            </w:r>
            <w:proofErr w:type="spellStart"/>
            <w:r w:rsidRPr="00A01511">
              <w:t>Πάροχος</w:t>
            </w:r>
            <w:proofErr w:type="spellEnd"/>
            <w:r w:rsidRPr="00A01511">
              <w:t xml:space="preserve"> να απ</w:t>
            </w:r>
            <w:proofErr w:type="spellStart"/>
            <w:r w:rsidRPr="00A01511">
              <w:t>οτελεί</w:t>
            </w:r>
            <w:proofErr w:type="spellEnd"/>
            <w:r w:rsidRPr="00A01511">
              <w:t xml:space="preserve"> </w:t>
            </w:r>
            <w:proofErr w:type="spellStart"/>
            <w:r w:rsidRPr="00A01511">
              <w:t>εγκεκριμένο</w:t>
            </w:r>
            <w:proofErr w:type="spellEnd"/>
            <w:r w:rsidRPr="00A01511">
              <w:t xml:space="preserve"> π</w:t>
            </w:r>
            <w:proofErr w:type="spellStart"/>
            <w:r w:rsidRPr="00A01511">
              <w:t>ρομηθευτή</w:t>
            </w:r>
            <w:proofErr w:type="spellEnd"/>
            <w:r w:rsidRPr="00A01511">
              <w:t xml:space="preserve"> VMware Cloud </w:t>
            </w:r>
            <w:proofErr w:type="spellStart"/>
            <w:r w:rsidRPr="00A01511">
              <w:t>τεχνολογιών</w:t>
            </w:r>
            <w:proofErr w:type="spellEnd"/>
            <w:r w:rsidRPr="00A01511">
              <w:t>.</w:t>
            </w:r>
          </w:p>
        </w:tc>
        <w:tc>
          <w:tcPr>
            <w:tcW w:w="2420" w:type="dxa"/>
            <w:tcBorders>
              <w:top w:val="single" w:sz="4" w:space="0" w:color="000000"/>
              <w:left w:val="single" w:sz="4" w:space="0" w:color="000000"/>
              <w:bottom w:val="single" w:sz="4" w:space="0" w:color="000000"/>
            </w:tcBorders>
            <w:shd w:val="clear" w:color="auto" w:fill="auto"/>
          </w:tcPr>
          <w:p w14:paraId="06BF88CB"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7CEF8FC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B2424" w14:textId="77777777" w:rsidR="00A01511" w:rsidRPr="00A01511" w:rsidRDefault="00A01511" w:rsidP="00A01511"/>
        </w:tc>
      </w:tr>
      <w:tr w:rsidR="00A01511" w:rsidRPr="00A01511" w14:paraId="5D66CBF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FB00CF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FEED75E"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εξυπηρέτησης εγγενών φορτίων τεχνολογίας </w:t>
            </w:r>
            <w:r w:rsidRPr="00A01511">
              <w:t>VMware</w:t>
            </w:r>
            <w:r w:rsidRPr="00A01511">
              <w:rPr>
                <w:lang w:val="el-GR"/>
              </w:rPr>
              <w:t>, τουλάχιστον 99.9%</w:t>
            </w:r>
          </w:p>
        </w:tc>
        <w:tc>
          <w:tcPr>
            <w:tcW w:w="2420" w:type="dxa"/>
            <w:tcBorders>
              <w:top w:val="single" w:sz="4" w:space="0" w:color="000000"/>
              <w:left w:val="single" w:sz="4" w:space="0" w:color="000000"/>
              <w:bottom w:val="single" w:sz="4" w:space="0" w:color="000000"/>
            </w:tcBorders>
            <w:shd w:val="clear" w:color="auto" w:fill="auto"/>
          </w:tcPr>
          <w:p w14:paraId="48C9175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591A83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0367B" w14:textId="77777777" w:rsidR="00A01511" w:rsidRPr="00A01511" w:rsidRDefault="00A01511" w:rsidP="00A01511"/>
        </w:tc>
      </w:tr>
      <w:tr w:rsidR="00A01511" w:rsidRPr="00A01511" w14:paraId="5CD41DB3"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BACE22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26C0CCA" w14:textId="77777777" w:rsidR="00A01511" w:rsidRPr="00A01511" w:rsidRDefault="00A01511" w:rsidP="00A01511">
            <w:proofErr w:type="spellStart"/>
            <w:r w:rsidRPr="00A01511">
              <w:t>Δυν</w:t>
            </w:r>
            <w:proofErr w:type="spellEnd"/>
            <w:r w:rsidRPr="00A01511">
              <w:t>ατότητα α</w:t>
            </w:r>
            <w:proofErr w:type="spellStart"/>
            <w:r w:rsidRPr="00A01511">
              <w:t>ξιο</w:t>
            </w:r>
            <w:proofErr w:type="spellEnd"/>
            <w:r w:rsidRPr="00A01511">
              <w:t>ποίησης υπα</w:t>
            </w:r>
            <w:proofErr w:type="spellStart"/>
            <w:r w:rsidRPr="00A01511">
              <w:t>ρχόντων</w:t>
            </w:r>
            <w:proofErr w:type="spellEnd"/>
            <w:r w:rsidRPr="00A01511">
              <w:t xml:space="preserve"> α</w:t>
            </w:r>
            <w:proofErr w:type="spellStart"/>
            <w:r w:rsidRPr="00A01511">
              <w:t>δειών</w:t>
            </w:r>
            <w:proofErr w:type="spellEnd"/>
            <w:r w:rsidRPr="00A01511">
              <w:t xml:space="preserve"> Microsoft Windows Server και Microsoft SQL Server </w:t>
            </w:r>
            <w:proofErr w:type="spellStart"/>
            <w:r w:rsidRPr="00A01511">
              <w:t>με</w:t>
            </w:r>
            <w:proofErr w:type="spellEnd"/>
            <w:r w:rsidRPr="00A01511">
              <w:t xml:space="preserve"> </w:t>
            </w:r>
            <w:proofErr w:type="spellStart"/>
            <w:r w:rsidRPr="00A01511">
              <w:t>ενεργό</w:t>
            </w:r>
            <w:proofErr w:type="spellEnd"/>
            <w:r w:rsidRPr="00A01511">
              <w:t xml:space="preserve"> Software Assurance για επ</w:t>
            </w:r>
            <w:proofErr w:type="spellStart"/>
            <w:r w:rsidRPr="00A01511">
              <w:t>ίτευξη</w:t>
            </w:r>
            <w:proofErr w:type="spellEnd"/>
            <w:r w:rsidRPr="00A01511">
              <w:t xml:space="preserve"> </w:t>
            </w:r>
            <w:proofErr w:type="spellStart"/>
            <w:r w:rsidRPr="00A01511">
              <w:t>μειωμένου</w:t>
            </w:r>
            <w:proofErr w:type="spellEnd"/>
            <w:r w:rsidRPr="00A01511">
              <w:t xml:space="preserve"> </w:t>
            </w:r>
            <w:proofErr w:type="spellStart"/>
            <w:r w:rsidRPr="00A01511">
              <w:t>κόστους</w:t>
            </w:r>
            <w:proofErr w:type="spellEnd"/>
            <w:r w:rsidRPr="00A01511">
              <w:t xml:space="preserve"> </w:t>
            </w:r>
            <w:proofErr w:type="spellStart"/>
            <w:r w:rsidRPr="00A01511">
              <w:t>χρήσης</w:t>
            </w:r>
            <w:proofErr w:type="spellEnd"/>
            <w:r w:rsidRPr="00A01511">
              <w:t xml:space="preserve"> </w:t>
            </w:r>
            <w:proofErr w:type="spellStart"/>
            <w:r w:rsidRPr="00A01511">
              <w:t>σε</w:t>
            </w:r>
            <w:proofErr w:type="spellEnd"/>
            <w:r w:rsidRPr="00A01511">
              <w:t>:</w:t>
            </w:r>
          </w:p>
          <w:p w14:paraId="46338470" w14:textId="77777777" w:rsidR="00A01511" w:rsidRPr="00A01511" w:rsidRDefault="00A01511" w:rsidP="00A01511">
            <w:pPr>
              <w:rPr>
                <w:lang w:val="el-GR"/>
              </w:rPr>
            </w:pPr>
            <w:r w:rsidRPr="00A01511">
              <w:rPr>
                <w:lang w:val="el-GR"/>
              </w:rPr>
              <w:t xml:space="preserve">εικονικές μηχανές με λειτουργικό σύστημα </w:t>
            </w:r>
            <w:r w:rsidRPr="00A01511">
              <w:t>Windows</w:t>
            </w:r>
            <w:r w:rsidRPr="00A01511">
              <w:rPr>
                <w:lang w:val="el-GR"/>
              </w:rPr>
              <w:t xml:space="preserve"> </w:t>
            </w:r>
            <w:r w:rsidRPr="00A01511">
              <w:t>Server</w:t>
            </w:r>
          </w:p>
          <w:p w14:paraId="416C9B79" w14:textId="77777777" w:rsidR="00A01511" w:rsidRPr="00A01511" w:rsidRDefault="00A01511" w:rsidP="00A01511">
            <w:pPr>
              <w:rPr>
                <w:lang w:val="el-GR"/>
              </w:rPr>
            </w:pPr>
            <w:r w:rsidRPr="00A01511">
              <w:rPr>
                <w:lang w:val="el-GR"/>
              </w:rPr>
              <w:t xml:space="preserve">εικονικές μηχανές με λειτουργικό σύστημα </w:t>
            </w:r>
            <w:r w:rsidRPr="00A01511">
              <w:t>Windows</w:t>
            </w:r>
            <w:r w:rsidRPr="00A01511">
              <w:rPr>
                <w:lang w:val="el-GR"/>
              </w:rPr>
              <w:t xml:space="preserve"> </w:t>
            </w:r>
            <w:r w:rsidRPr="00A01511">
              <w:t>Server</w:t>
            </w:r>
            <w:r w:rsidRPr="00A01511">
              <w:rPr>
                <w:lang w:val="el-GR"/>
              </w:rPr>
              <w:t xml:space="preserve"> και φιλοξενία βάσης δεδομένων </w:t>
            </w:r>
            <w:r w:rsidRPr="00A01511">
              <w:t>Microsoft</w:t>
            </w:r>
            <w:r w:rsidRPr="00A01511">
              <w:rPr>
                <w:lang w:val="el-GR"/>
              </w:rPr>
              <w:t xml:space="preserve"> </w:t>
            </w:r>
            <w:r w:rsidRPr="00A01511">
              <w:t>SQL</w:t>
            </w:r>
            <w:r w:rsidRPr="00A01511">
              <w:rPr>
                <w:lang w:val="el-GR"/>
              </w:rPr>
              <w:t xml:space="preserve"> </w:t>
            </w:r>
            <w:r w:rsidRPr="00A01511">
              <w:t>Server</w:t>
            </w:r>
          </w:p>
          <w:p w14:paraId="7E95422D" w14:textId="77777777" w:rsidR="00A01511" w:rsidRPr="00A01511" w:rsidRDefault="00A01511" w:rsidP="00A01511">
            <w:pPr>
              <w:rPr>
                <w:lang w:val="el-GR"/>
              </w:rPr>
            </w:pPr>
            <w:r w:rsidRPr="00A01511">
              <w:rPr>
                <w:lang w:val="el-GR"/>
              </w:rPr>
              <w:t xml:space="preserve">φυσικούς, αποκλειστικούς διακομιστές για φιλοξενία εικονικών μηχανών με λειτουργικό σύστημα </w:t>
            </w:r>
            <w:r w:rsidRPr="00A01511">
              <w:t>Windows</w:t>
            </w:r>
            <w:r w:rsidRPr="00A01511">
              <w:rPr>
                <w:lang w:val="el-GR"/>
              </w:rPr>
              <w:t xml:space="preserve"> </w:t>
            </w:r>
            <w:r w:rsidRPr="00A01511">
              <w:t>Server</w:t>
            </w:r>
          </w:p>
        </w:tc>
        <w:tc>
          <w:tcPr>
            <w:tcW w:w="2420" w:type="dxa"/>
            <w:tcBorders>
              <w:top w:val="single" w:sz="4" w:space="0" w:color="000000"/>
              <w:left w:val="single" w:sz="4" w:space="0" w:color="000000"/>
              <w:bottom w:val="single" w:sz="4" w:space="0" w:color="000000"/>
            </w:tcBorders>
            <w:shd w:val="clear" w:color="auto" w:fill="auto"/>
          </w:tcPr>
          <w:p w14:paraId="3F18B4A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1D751B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5EA23" w14:textId="77777777" w:rsidR="00A01511" w:rsidRPr="00A01511" w:rsidRDefault="00A01511" w:rsidP="00A01511"/>
        </w:tc>
      </w:tr>
      <w:tr w:rsidR="00A01511" w:rsidRPr="00A01511" w14:paraId="13DA3A41"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08445D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D779BC5" w14:textId="77777777" w:rsidR="00A01511" w:rsidRPr="00A01511" w:rsidRDefault="00A01511" w:rsidP="00A01511">
            <w:pPr>
              <w:rPr>
                <w:lang w:val="el-GR"/>
              </w:rPr>
            </w:pPr>
            <w:r w:rsidRPr="00A01511">
              <w:rPr>
                <w:lang w:val="el-GR"/>
              </w:rPr>
              <w:t>Δυνατότητα πραγματοποίησης δέσμευσης των υπολογιστικών πόρων των εικονικών μηχανών με διάρκεια ένα ή και περισσότερα έτη για επίτευξη μειωμένου κόστος των χρησιμοποιούμενων πόρων με δυνατότητα ανταλλαγής της δέσμευσης μεταξύ διαφορετικών τύπων υπολογιστικών πόρων καθώς και δυνατότητα ακύρωσης της δέσμευσης.</w:t>
            </w:r>
          </w:p>
        </w:tc>
        <w:tc>
          <w:tcPr>
            <w:tcW w:w="2420" w:type="dxa"/>
            <w:tcBorders>
              <w:top w:val="single" w:sz="4" w:space="0" w:color="000000"/>
              <w:left w:val="single" w:sz="4" w:space="0" w:color="000000"/>
              <w:bottom w:val="single" w:sz="4" w:space="0" w:color="000000"/>
            </w:tcBorders>
            <w:shd w:val="clear" w:color="auto" w:fill="auto"/>
          </w:tcPr>
          <w:p w14:paraId="709FD8E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F50744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98C5B" w14:textId="77777777" w:rsidR="00A01511" w:rsidRPr="00A01511" w:rsidRDefault="00A01511" w:rsidP="00A01511"/>
        </w:tc>
      </w:tr>
      <w:tr w:rsidR="00A01511" w:rsidRPr="00A01511" w14:paraId="57B79788"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5F9961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300FA2E" w14:textId="77777777" w:rsidR="00A01511" w:rsidRPr="00A01511" w:rsidRDefault="00A01511" w:rsidP="00A01511">
            <w:pPr>
              <w:rPr>
                <w:lang w:val="el-GR"/>
              </w:rPr>
            </w:pPr>
            <w:r w:rsidRPr="00A01511">
              <w:rPr>
                <w:lang w:val="el-GR"/>
              </w:rPr>
              <w:t xml:space="preserve">Δυνατότητα πραγματοποίησης δέσμευσης χρήσης των προγραμμάτων λογισμικού </w:t>
            </w:r>
            <w:r w:rsidRPr="00A01511">
              <w:t>RedHat</w:t>
            </w:r>
            <w:r w:rsidRPr="00A01511">
              <w:rPr>
                <w:lang w:val="el-GR"/>
              </w:rPr>
              <w:t xml:space="preserve"> </w:t>
            </w:r>
            <w:r w:rsidRPr="00A01511">
              <w:t>Enterprise</w:t>
            </w:r>
            <w:r w:rsidRPr="00A01511">
              <w:rPr>
                <w:lang w:val="el-GR"/>
              </w:rPr>
              <w:t xml:space="preserve"> </w:t>
            </w:r>
            <w:r w:rsidRPr="00A01511">
              <w:t>Linux</w:t>
            </w:r>
            <w:r w:rsidRPr="00A01511">
              <w:rPr>
                <w:lang w:val="el-GR"/>
              </w:rPr>
              <w:t xml:space="preserve"> και </w:t>
            </w:r>
            <w:proofErr w:type="spellStart"/>
            <w:r w:rsidRPr="00A01511">
              <w:t>Suse</w:t>
            </w:r>
            <w:proofErr w:type="spellEnd"/>
            <w:r w:rsidRPr="00A01511">
              <w:rPr>
                <w:lang w:val="el-GR"/>
              </w:rPr>
              <w:t xml:space="preserve"> </w:t>
            </w:r>
            <w:r w:rsidRPr="00A01511">
              <w:t>Linux</w:t>
            </w:r>
            <w:r w:rsidRPr="00A01511">
              <w:rPr>
                <w:lang w:val="el-GR"/>
              </w:rPr>
              <w:t xml:space="preserve"> </w:t>
            </w:r>
            <w:r w:rsidRPr="00A01511">
              <w:t>Enterprise</w:t>
            </w:r>
            <w:r w:rsidRPr="00A01511">
              <w:rPr>
                <w:lang w:val="el-GR"/>
              </w:rPr>
              <w:t xml:space="preserve"> </w:t>
            </w:r>
            <w:r w:rsidRPr="00A01511">
              <w:t>Server</w:t>
            </w:r>
            <w:r w:rsidRPr="00A01511">
              <w:rPr>
                <w:lang w:val="el-GR"/>
              </w:rPr>
              <w:t xml:space="preserve"> για τις εικονικές μηχανές για επίτευξη μειωμένου κόστους χρήσης του λογισμικού συστήματος με διάρκεια ένα ή περισσότερα έτη.</w:t>
            </w:r>
          </w:p>
        </w:tc>
        <w:tc>
          <w:tcPr>
            <w:tcW w:w="2420" w:type="dxa"/>
            <w:tcBorders>
              <w:top w:val="single" w:sz="4" w:space="0" w:color="000000"/>
              <w:left w:val="single" w:sz="4" w:space="0" w:color="000000"/>
              <w:bottom w:val="single" w:sz="4" w:space="0" w:color="000000"/>
            </w:tcBorders>
            <w:shd w:val="clear" w:color="auto" w:fill="auto"/>
          </w:tcPr>
          <w:p w14:paraId="178A852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823568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C4533" w14:textId="77777777" w:rsidR="00A01511" w:rsidRPr="00A01511" w:rsidRDefault="00A01511" w:rsidP="00A01511"/>
        </w:tc>
      </w:tr>
      <w:tr w:rsidR="00A01511" w:rsidRPr="00A01511" w14:paraId="1B318306"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93D2CB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AE999C2" w14:textId="77777777" w:rsidR="00A01511" w:rsidRPr="00A01511" w:rsidRDefault="00A01511" w:rsidP="00A01511">
            <w:pPr>
              <w:rPr>
                <w:lang w:val="el-GR"/>
              </w:rPr>
            </w:pPr>
            <w:r w:rsidRPr="00A01511">
              <w:rPr>
                <w:lang w:val="el-GR"/>
              </w:rPr>
              <w:t xml:space="preserve">Υπηρεσία παροχής απομακρυσμένου περιβάλλοντος εργασίας. Η υπηρεσία να υποστηρίζει τόσο αποκλειστική χρήση προσωπικού </w:t>
            </w:r>
            <w:r w:rsidRPr="00A01511">
              <w:t>Windows</w:t>
            </w:r>
            <w:r w:rsidRPr="00A01511">
              <w:rPr>
                <w:lang w:val="el-GR"/>
              </w:rPr>
              <w:t xml:space="preserve"> 10 εικονικού μηχανήματος ανά χρήστη (</w:t>
            </w:r>
            <w:r w:rsidRPr="00A01511">
              <w:t>persistent</w:t>
            </w:r>
            <w:r w:rsidRPr="00A01511">
              <w:rPr>
                <w:lang w:val="el-GR"/>
              </w:rPr>
              <w:t>) όσο και δυνατότητα διαμοιρασμού σε σύνολο χρηστών (</w:t>
            </w:r>
            <w:r w:rsidRPr="00A01511">
              <w:t>pooled</w:t>
            </w:r>
            <w:r w:rsidRPr="00A01511">
              <w:rPr>
                <w:lang w:val="el-GR"/>
              </w:rPr>
              <w:t>) μέσω πολλαπλών συνδέσεων στο ίδιο εικονικό μηχάνημα (</w:t>
            </w:r>
            <w:r w:rsidRPr="00A01511">
              <w:t>multi</w:t>
            </w:r>
            <w:r w:rsidRPr="00A01511">
              <w:rPr>
                <w:lang w:val="el-GR"/>
              </w:rPr>
              <w:t>-</w:t>
            </w:r>
            <w:r w:rsidRPr="00A01511">
              <w:t>session</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6EBC9E8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1ADFB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613C8" w14:textId="77777777" w:rsidR="00A01511" w:rsidRPr="00A01511" w:rsidRDefault="00A01511" w:rsidP="00A01511"/>
        </w:tc>
      </w:tr>
      <w:tr w:rsidR="00A01511" w:rsidRPr="00A01511" w14:paraId="3854EBA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57C4CD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C9C5515" w14:textId="77777777" w:rsidR="00A01511" w:rsidRPr="00A01511" w:rsidRDefault="00A01511" w:rsidP="00A01511">
            <w:pPr>
              <w:rPr>
                <w:lang w:val="el-GR"/>
              </w:rPr>
            </w:pPr>
            <w:r w:rsidRPr="00A01511">
              <w:rPr>
                <w:lang w:val="el-GR"/>
              </w:rPr>
              <w:t xml:space="preserve">Η υπηρεσία παροχής απομακρυσμένου περιβάλλοντος εργασίας να υποστηρίζει λειτουργικό σύστημα </w:t>
            </w:r>
            <w:r w:rsidRPr="00A01511">
              <w:t>Windows</w:t>
            </w:r>
            <w:r w:rsidRPr="00A01511">
              <w:rPr>
                <w:lang w:val="el-GR"/>
              </w:rPr>
              <w:t xml:space="preserve"> 7 με ενσωματωμένη υπηρεσία παροχής ενημερώσεων ασφάλειας.</w:t>
            </w:r>
          </w:p>
        </w:tc>
        <w:tc>
          <w:tcPr>
            <w:tcW w:w="2420" w:type="dxa"/>
            <w:tcBorders>
              <w:top w:val="single" w:sz="4" w:space="0" w:color="000000"/>
              <w:left w:val="single" w:sz="4" w:space="0" w:color="000000"/>
              <w:bottom w:val="single" w:sz="4" w:space="0" w:color="000000"/>
            </w:tcBorders>
            <w:shd w:val="clear" w:color="auto" w:fill="auto"/>
          </w:tcPr>
          <w:p w14:paraId="3478C7F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89C378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C20D9" w14:textId="77777777" w:rsidR="00A01511" w:rsidRPr="00A01511" w:rsidRDefault="00A01511" w:rsidP="00A01511">
            <w:pPr>
              <w:rPr>
                <w:highlight w:val="yellow"/>
              </w:rPr>
            </w:pPr>
          </w:p>
        </w:tc>
      </w:tr>
      <w:tr w:rsidR="00A01511" w:rsidRPr="00DC7A23" w14:paraId="450C6DB1"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2CE0BF02" w14:textId="77777777" w:rsidR="00A01511" w:rsidRPr="00643620" w:rsidRDefault="00A01511" w:rsidP="001D4DBB">
            <w:pPr>
              <w:rPr>
                <w:lang w:val="el-GR"/>
              </w:rPr>
            </w:pPr>
            <w:r w:rsidRPr="00643620">
              <w:rPr>
                <w:lang w:val="el-GR"/>
              </w:rPr>
              <w:t xml:space="preserve">Παροχή Χώρου Αποθήκευσης Δεδομένων ( </w:t>
            </w:r>
            <w:r w:rsidRPr="00A01511">
              <w:t>Storage</w:t>
            </w:r>
            <w:r w:rsidRPr="00643620">
              <w:rPr>
                <w:lang w:val="el-GR"/>
              </w:rPr>
              <w:t xml:space="preserve"> )</w:t>
            </w:r>
          </w:p>
        </w:tc>
      </w:tr>
      <w:tr w:rsidR="00A01511" w:rsidRPr="00A01511" w14:paraId="44000E19"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08D90176"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819BD66" w14:textId="77777777" w:rsidR="00A01511" w:rsidRPr="00A01511" w:rsidRDefault="00A01511" w:rsidP="00A01511">
            <w:pPr>
              <w:rPr>
                <w:lang w:val="el-GR"/>
              </w:rPr>
            </w:pPr>
            <w:r w:rsidRPr="00A01511">
              <w:rPr>
                <w:lang w:val="el-GR"/>
              </w:rPr>
              <w:t>Οι εικονικοί δίσκοι των εικονικών μηχανών θα μπορούν να επιλεχθούν μεταξύ δίσκων βασισμένους τόσο σε μηχανικούς δίσκους όσο και σε δίσκους στερεάς κατάστασης (</w:t>
            </w:r>
            <w:proofErr w:type="spellStart"/>
            <w:r w:rsidRPr="00A01511">
              <w:t>ssd</w:t>
            </w:r>
            <w:proofErr w:type="spellEnd"/>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5E83A80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BD0FFC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2930D" w14:textId="77777777" w:rsidR="00A01511" w:rsidRPr="00A01511" w:rsidRDefault="00A01511" w:rsidP="00A01511"/>
        </w:tc>
      </w:tr>
      <w:tr w:rsidR="00A01511" w:rsidRPr="00A01511" w14:paraId="1F05C41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129ADA6"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6F7879B" w14:textId="77777777" w:rsidR="00A01511" w:rsidRPr="00A01511" w:rsidRDefault="00A01511" w:rsidP="00A01511">
            <w:pPr>
              <w:rPr>
                <w:lang w:val="el-GR"/>
              </w:rPr>
            </w:pPr>
            <w:r w:rsidRPr="00A01511">
              <w:rPr>
                <w:lang w:val="el-GR"/>
              </w:rPr>
              <w:t xml:space="preserve">Η αποθήκευση των δεδομένων των εικονικών μηχανών θα πρέπει να είναι εξαιρετικά ανθεκτική σε αστοχίες υλικού. Τα δεδομένα θα αποθηκεύονται στην υποδομή του </w:t>
            </w:r>
            <w:proofErr w:type="spellStart"/>
            <w:r w:rsidRPr="00A01511">
              <w:rPr>
                <w:lang w:val="el-GR"/>
              </w:rPr>
              <w:t>παρόχου</w:t>
            </w:r>
            <w:proofErr w:type="spellEnd"/>
            <w:r w:rsidRPr="00A01511">
              <w:rPr>
                <w:lang w:val="el-GR"/>
              </w:rPr>
              <w:t xml:space="preserve"> σε τουλάχιστον τρία (3) αντίγραφα, με αυτοματοποιημένο και διαφανή προς τους χρήστες τρόπο, ώστε να διασφαλίζεται η ακεραιότητα τους.</w:t>
            </w:r>
          </w:p>
        </w:tc>
        <w:tc>
          <w:tcPr>
            <w:tcW w:w="2420" w:type="dxa"/>
            <w:tcBorders>
              <w:top w:val="single" w:sz="4" w:space="0" w:color="000000"/>
              <w:left w:val="single" w:sz="4" w:space="0" w:color="000000"/>
              <w:bottom w:val="single" w:sz="4" w:space="0" w:color="000000"/>
            </w:tcBorders>
            <w:shd w:val="clear" w:color="auto" w:fill="auto"/>
          </w:tcPr>
          <w:p w14:paraId="211A180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118B2C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EC419" w14:textId="77777777" w:rsidR="00A01511" w:rsidRPr="00A01511" w:rsidRDefault="00A01511" w:rsidP="00A01511"/>
        </w:tc>
      </w:tr>
      <w:tr w:rsidR="00A01511" w:rsidRPr="00A01511" w14:paraId="5FE67F4E"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B40262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7051B39" w14:textId="77777777" w:rsidR="00A01511" w:rsidRPr="00A01511" w:rsidRDefault="00A01511" w:rsidP="00A01511">
            <w:pPr>
              <w:rPr>
                <w:lang w:val="el-GR"/>
              </w:rPr>
            </w:pPr>
            <w:r w:rsidRPr="00A01511">
              <w:rPr>
                <w:lang w:val="el-GR"/>
              </w:rPr>
              <w:t xml:space="preserve">Να προσφέρεται η δυνατότητα διαμοιρασμού των εικονικών δίσκων στερεάς κατάστασης μεταξύ εικονικών μηχανών για υποστήριξη αρχιτεκτονικών υψηλής διαθεσιμότητας </w:t>
            </w:r>
            <w:r w:rsidRPr="00A01511">
              <w:t>Linux</w:t>
            </w:r>
            <w:r w:rsidRPr="00A01511">
              <w:rPr>
                <w:lang w:val="el-GR"/>
              </w:rPr>
              <w:t xml:space="preserve"> και </w:t>
            </w:r>
            <w:r w:rsidRPr="00A01511">
              <w:t>Windows</w:t>
            </w:r>
            <w:r w:rsidRPr="00A01511">
              <w:rPr>
                <w:lang w:val="el-GR"/>
              </w:rPr>
              <w:t xml:space="preserve"> λειτουργικών συστημάτων με κοινόχρηστο αποθηκευτικό χώρο.</w:t>
            </w:r>
          </w:p>
        </w:tc>
        <w:tc>
          <w:tcPr>
            <w:tcW w:w="2420" w:type="dxa"/>
            <w:tcBorders>
              <w:top w:val="single" w:sz="4" w:space="0" w:color="000000"/>
              <w:left w:val="single" w:sz="4" w:space="0" w:color="000000"/>
              <w:bottom w:val="single" w:sz="4" w:space="0" w:color="000000"/>
            </w:tcBorders>
            <w:shd w:val="clear" w:color="auto" w:fill="auto"/>
          </w:tcPr>
          <w:p w14:paraId="09F2228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923D0E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17C9D" w14:textId="77777777" w:rsidR="00A01511" w:rsidRPr="00A01511" w:rsidRDefault="00A01511" w:rsidP="00A01511"/>
        </w:tc>
      </w:tr>
      <w:tr w:rsidR="00A01511" w:rsidRPr="00A01511" w14:paraId="181A501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8AEBF3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2EB29DA" w14:textId="77777777" w:rsidR="00A01511" w:rsidRPr="00A01511" w:rsidRDefault="00A01511" w:rsidP="00A01511">
            <w:pPr>
              <w:rPr>
                <w:lang w:val="el-GR"/>
              </w:rPr>
            </w:pPr>
            <w:r w:rsidRPr="00A01511">
              <w:rPr>
                <w:lang w:val="el-GR"/>
              </w:rPr>
              <w:t xml:space="preserve">Υπηρεσία παροχής αποθηκευτικού χώρου μεγάλης κλιμάκωσης για </w:t>
            </w:r>
            <w:r w:rsidRPr="00A01511">
              <w:rPr>
                <w:lang w:val="el-GR"/>
              </w:rPr>
              <w:lastRenderedPageBreak/>
              <w:t>φιλοξενία δομημένων ή αδόμητων ψηφιακών δεδομένων.</w:t>
            </w:r>
          </w:p>
        </w:tc>
        <w:tc>
          <w:tcPr>
            <w:tcW w:w="2420" w:type="dxa"/>
            <w:tcBorders>
              <w:top w:val="single" w:sz="4" w:space="0" w:color="000000"/>
              <w:left w:val="single" w:sz="4" w:space="0" w:color="000000"/>
              <w:bottom w:val="single" w:sz="4" w:space="0" w:color="000000"/>
            </w:tcBorders>
            <w:shd w:val="clear" w:color="auto" w:fill="auto"/>
          </w:tcPr>
          <w:p w14:paraId="22B16DDC"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0BD0465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78B5D" w14:textId="77777777" w:rsidR="00A01511" w:rsidRPr="00A01511" w:rsidRDefault="00A01511" w:rsidP="00A01511"/>
        </w:tc>
      </w:tr>
      <w:tr w:rsidR="00A01511" w:rsidRPr="00A01511" w14:paraId="49CFFC0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48066D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CF70F92" w14:textId="77777777" w:rsidR="00A01511" w:rsidRPr="00A01511" w:rsidRDefault="00A01511" w:rsidP="00A01511">
            <w:pPr>
              <w:rPr>
                <w:lang w:val="el-GR"/>
              </w:rPr>
            </w:pPr>
            <w:r w:rsidRPr="00A01511">
              <w:rPr>
                <w:lang w:val="el-GR"/>
              </w:rPr>
              <w:t xml:space="preserve">Η υπηρεσία παροχής αποθηκευτικού χώρου για φιλοξενία δομημένων ή αδόμητων ψηφιακών δεδομένων / αντικειμένων – </w:t>
            </w:r>
            <w:r w:rsidRPr="00A01511">
              <w:t>objects</w:t>
            </w:r>
            <w:r w:rsidRPr="00A01511">
              <w:rPr>
                <w:lang w:val="el-GR"/>
              </w:rPr>
              <w:t>, πρέπει να διαθέτει διακριτές βαθμίδες ανάλογα με την επίδοση και τη συχνότητα πρόσβασης  των δεδομένων αντιστρόφως ανάλογης με το κόστος αποθήκευσης:</w:t>
            </w:r>
          </w:p>
          <w:p w14:paraId="7D1CFB00" w14:textId="77777777" w:rsidR="00A01511" w:rsidRPr="00A01511" w:rsidRDefault="00A01511" w:rsidP="00A01511">
            <w:pPr>
              <w:rPr>
                <w:lang w:val="el-GR"/>
              </w:rPr>
            </w:pPr>
            <w:r w:rsidRPr="00A01511">
              <w:rPr>
                <w:lang w:val="el-GR"/>
              </w:rPr>
              <w:t>Ανώτερη βαθμίδα με ιδιαίτερη χαμηλή και σταθερή υστέρηση για εφαρμογές μεγάλου πλήθους συναλλαγών</w:t>
            </w:r>
          </w:p>
          <w:p w14:paraId="5BD61A39" w14:textId="77777777" w:rsidR="00A01511" w:rsidRPr="00A01511" w:rsidRDefault="00A01511" w:rsidP="00A01511">
            <w:pPr>
              <w:rPr>
                <w:lang w:val="el-GR"/>
              </w:rPr>
            </w:pPr>
            <w:r w:rsidRPr="00A01511">
              <w:rPr>
                <w:lang w:val="el-GR"/>
              </w:rPr>
              <w:t>Θερμή βαθμίδα</w:t>
            </w:r>
          </w:p>
          <w:p w14:paraId="3FB8D3D9" w14:textId="77777777" w:rsidR="00A01511" w:rsidRPr="00A01511" w:rsidRDefault="00A01511" w:rsidP="00A01511">
            <w:pPr>
              <w:rPr>
                <w:lang w:val="el-GR"/>
              </w:rPr>
            </w:pPr>
            <w:r w:rsidRPr="00A01511">
              <w:rPr>
                <w:lang w:val="el-GR"/>
              </w:rPr>
              <w:t>Ψυχρή βαθμίδα</w:t>
            </w:r>
          </w:p>
          <w:p w14:paraId="30A40F30" w14:textId="77777777" w:rsidR="00A01511" w:rsidRPr="00A01511" w:rsidRDefault="00A01511" w:rsidP="00A01511">
            <w:pPr>
              <w:rPr>
                <w:lang w:val="el-GR"/>
              </w:rPr>
            </w:pPr>
            <w:r w:rsidRPr="00A01511">
              <w:rPr>
                <w:lang w:val="el-GR"/>
              </w:rPr>
              <w:t>Βαθμίδα αρχειοθέτησης μακράς αποθήκευσης και χαμηλού κόστους.</w:t>
            </w:r>
          </w:p>
        </w:tc>
        <w:tc>
          <w:tcPr>
            <w:tcW w:w="2420" w:type="dxa"/>
            <w:tcBorders>
              <w:top w:val="single" w:sz="4" w:space="0" w:color="000000"/>
              <w:left w:val="single" w:sz="4" w:space="0" w:color="000000"/>
              <w:bottom w:val="single" w:sz="4" w:space="0" w:color="000000"/>
            </w:tcBorders>
            <w:shd w:val="clear" w:color="auto" w:fill="auto"/>
          </w:tcPr>
          <w:p w14:paraId="20E778B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B0F850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F81B6" w14:textId="77777777" w:rsidR="00A01511" w:rsidRPr="00A01511" w:rsidRDefault="00A01511" w:rsidP="00A01511"/>
        </w:tc>
      </w:tr>
      <w:tr w:rsidR="00A01511" w:rsidRPr="00A01511" w14:paraId="40F9CA51"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B05963A"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061138D" w14:textId="77777777" w:rsidR="00A01511" w:rsidRPr="00A01511" w:rsidRDefault="00A01511" w:rsidP="00A01511">
            <w:pPr>
              <w:rPr>
                <w:lang w:val="el-GR"/>
              </w:rPr>
            </w:pPr>
            <w:r w:rsidRPr="00A01511">
              <w:rPr>
                <w:lang w:val="el-GR"/>
              </w:rPr>
              <w:t xml:space="preserve">Η υπηρεσία παροχής αποθηκευτικού χώρου για φιλοξενία δομημένων ή αδόμητων ψηφιακών δεδομένων / αντικειμένων – </w:t>
            </w:r>
            <w:r w:rsidRPr="00A01511">
              <w:t>objects</w:t>
            </w:r>
            <w:r w:rsidRPr="00A01511">
              <w:rPr>
                <w:lang w:val="el-GR"/>
              </w:rPr>
              <w:t xml:space="preserve"> πρέπει να διαθέτει διακριτές επιλογές πλεονάζουσας αποθήκευσης (</w:t>
            </w:r>
            <w:r w:rsidRPr="00A01511">
              <w:t>redundancy</w:t>
            </w:r>
            <w:r w:rsidRPr="00A01511">
              <w:rPr>
                <w:lang w:val="el-GR"/>
              </w:rPr>
              <w:t xml:space="preserve">) με δυνατότητα συνεχούς αντιγραφής δεδομένων σε δεύτερη γεωγραφική περιοχή του </w:t>
            </w:r>
            <w:proofErr w:type="spellStart"/>
            <w:r w:rsidRPr="00A01511">
              <w:rPr>
                <w:lang w:val="el-GR"/>
              </w:rPr>
              <w:t>παρόχου</w:t>
            </w:r>
            <w:proofErr w:type="spellEnd"/>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1737D1F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37E4D4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7ECF2" w14:textId="77777777" w:rsidR="00A01511" w:rsidRPr="00A01511" w:rsidRDefault="00A01511" w:rsidP="00A01511"/>
        </w:tc>
      </w:tr>
      <w:tr w:rsidR="00A01511" w:rsidRPr="00A01511" w14:paraId="67B87C46"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9D36D6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F19CCEF" w14:textId="77777777" w:rsidR="00A01511" w:rsidRPr="00A01511" w:rsidRDefault="00A01511" w:rsidP="00A01511">
            <w:pPr>
              <w:rPr>
                <w:lang w:val="el-GR"/>
              </w:rPr>
            </w:pPr>
            <w:r w:rsidRPr="00A01511">
              <w:rPr>
                <w:lang w:val="el-GR"/>
              </w:rPr>
              <w:t xml:space="preserve">Υπηρεσία παροχής αποθηκευτικού χώρου ως σύστημα αρχείων για κοινή χρήση αρχείων από λειτουργικά συστήματα </w:t>
            </w:r>
            <w:r w:rsidRPr="00A01511">
              <w:t>Windows</w:t>
            </w:r>
            <w:r w:rsidRPr="00A01511">
              <w:rPr>
                <w:lang w:val="el-GR"/>
              </w:rPr>
              <w:t xml:space="preserve">, </w:t>
            </w:r>
            <w:r w:rsidRPr="00A01511">
              <w:t>macOS</w:t>
            </w:r>
            <w:r w:rsidRPr="00A01511">
              <w:rPr>
                <w:lang w:val="el-GR"/>
              </w:rPr>
              <w:t xml:space="preserve"> και </w:t>
            </w:r>
            <w:r w:rsidRPr="00A01511">
              <w:t>Linux</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2BD7BA9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E1E6E4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871F4" w14:textId="77777777" w:rsidR="00A01511" w:rsidRPr="00A01511" w:rsidRDefault="00A01511" w:rsidP="00A01511"/>
        </w:tc>
      </w:tr>
      <w:tr w:rsidR="00A01511" w:rsidRPr="00A01511" w14:paraId="53DA23D7"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B84731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33FA474" w14:textId="77777777" w:rsidR="00A01511" w:rsidRPr="00A01511" w:rsidRDefault="00A01511" w:rsidP="00A01511">
            <w:pPr>
              <w:rPr>
                <w:lang w:val="el-GR"/>
              </w:rPr>
            </w:pPr>
            <w:r w:rsidRPr="00A01511">
              <w:rPr>
                <w:lang w:val="el-GR"/>
              </w:rPr>
              <w:t>Η υπηρεσία παροχής αποθηκευτικού χώρου ως σύστημα αρχείων να διαθέτει τις εξής βαθμίδες ανάλογα με την επίδοση και τη συχνότητα πρόσβασης των δεδομένων αντιστρόφως ανάλογης με το κόστος αποθήκευσης:</w:t>
            </w:r>
          </w:p>
          <w:p w14:paraId="0B94B5FC" w14:textId="77777777" w:rsidR="00A01511" w:rsidRPr="00A01511" w:rsidRDefault="00A01511" w:rsidP="00A01511">
            <w:proofErr w:type="spellStart"/>
            <w:r w:rsidRPr="00A01511">
              <w:lastRenderedPageBreak/>
              <w:t>Θερμή</w:t>
            </w:r>
            <w:proofErr w:type="spellEnd"/>
            <w:r w:rsidRPr="00A01511">
              <w:t xml:space="preserve"> βα</w:t>
            </w:r>
            <w:proofErr w:type="spellStart"/>
            <w:r w:rsidRPr="00A01511">
              <w:t>θμίδ</w:t>
            </w:r>
            <w:proofErr w:type="spellEnd"/>
            <w:r w:rsidRPr="00A01511">
              <w:t>α</w:t>
            </w:r>
          </w:p>
          <w:p w14:paraId="63162EBB" w14:textId="77777777" w:rsidR="00A01511" w:rsidRPr="00A01511" w:rsidRDefault="00A01511" w:rsidP="00A01511">
            <w:proofErr w:type="spellStart"/>
            <w:r w:rsidRPr="00A01511">
              <w:t>Ψυχρή</w:t>
            </w:r>
            <w:proofErr w:type="spellEnd"/>
            <w:r w:rsidRPr="00A01511">
              <w:t xml:space="preserve"> βα</w:t>
            </w:r>
            <w:proofErr w:type="spellStart"/>
            <w:r w:rsidRPr="00A01511">
              <w:t>θμίδ</w:t>
            </w:r>
            <w:proofErr w:type="spellEnd"/>
            <w:r w:rsidRPr="00A01511">
              <w:t>α</w:t>
            </w:r>
          </w:p>
        </w:tc>
        <w:tc>
          <w:tcPr>
            <w:tcW w:w="2420" w:type="dxa"/>
            <w:tcBorders>
              <w:top w:val="single" w:sz="4" w:space="0" w:color="000000"/>
              <w:left w:val="single" w:sz="4" w:space="0" w:color="000000"/>
              <w:bottom w:val="single" w:sz="4" w:space="0" w:color="000000"/>
            </w:tcBorders>
            <w:shd w:val="clear" w:color="auto" w:fill="auto"/>
          </w:tcPr>
          <w:p w14:paraId="650B9FE3"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0A01AD2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C2A92" w14:textId="77777777" w:rsidR="00A01511" w:rsidRPr="00A01511" w:rsidRDefault="00A01511" w:rsidP="00A01511"/>
        </w:tc>
      </w:tr>
      <w:tr w:rsidR="00A01511" w:rsidRPr="00A01511" w14:paraId="779DBDD8"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29DD23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B972D8D" w14:textId="77777777" w:rsidR="00A01511" w:rsidRPr="00A01511" w:rsidRDefault="00A01511" w:rsidP="00A01511">
            <w:pPr>
              <w:rPr>
                <w:lang w:val="el-GR"/>
              </w:rPr>
            </w:pPr>
            <w:r w:rsidRPr="00A01511">
              <w:rPr>
                <w:lang w:val="el-GR"/>
              </w:rPr>
              <w:t xml:space="preserve">Η υπηρεσία παροχής αποθηκευτικού χώρου ως σύστημα αρχείων να διαθέτει υπηρεσία συγχρονισμού αρχείων από </w:t>
            </w:r>
            <w:r w:rsidRPr="00A01511">
              <w:t>Windows</w:t>
            </w:r>
            <w:r w:rsidRPr="00A01511">
              <w:rPr>
                <w:lang w:val="el-GR"/>
              </w:rPr>
              <w:t xml:space="preserve"> </w:t>
            </w:r>
            <w:r w:rsidRPr="00A01511">
              <w:t>Server</w:t>
            </w:r>
            <w:r w:rsidRPr="00A01511">
              <w:rPr>
                <w:lang w:val="el-GR"/>
              </w:rPr>
              <w:t xml:space="preserve"> </w:t>
            </w:r>
            <w:r w:rsidRPr="00A01511">
              <w:t>File</w:t>
            </w:r>
            <w:r w:rsidRPr="00A01511">
              <w:rPr>
                <w:lang w:val="el-GR"/>
              </w:rPr>
              <w:t xml:space="preserve"> </w:t>
            </w:r>
            <w:r w:rsidRPr="00A01511">
              <w:t>Server</w:t>
            </w:r>
            <w:r w:rsidRPr="00A01511">
              <w:rPr>
                <w:lang w:val="el-GR"/>
              </w:rPr>
              <w:t xml:space="preserve"> για επέκταση και κατανεμημένη χρήση αρχείων με την υποδομή υπολογιστικού νέφους.</w:t>
            </w:r>
          </w:p>
        </w:tc>
        <w:tc>
          <w:tcPr>
            <w:tcW w:w="2420" w:type="dxa"/>
            <w:tcBorders>
              <w:top w:val="single" w:sz="4" w:space="0" w:color="000000"/>
              <w:left w:val="single" w:sz="4" w:space="0" w:color="000000"/>
              <w:bottom w:val="single" w:sz="4" w:space="0" w:color="000000"/>
            </w:tcBorders>
            <w:shd w:val="clear" w:color="auto" w:fill="auto"/>
          </w:tcPr>
          <w:p w14:paraId="61BB477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8B1D13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DFCF" w14:textId="77777777" w:rsidR="00A01511" w:rsidRPr="00A01511" w:rsidRDefault="00A01511" w:rsidP="00A01511"/>
        </w:tc>
      </w:tr>
      <w:tr w:rsidR="00A01511" w:rsidRPr="00A01511" w14:paraId="5ADED84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98909C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9489F9D"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ανάγνωσης και εγγραφής δεδομένων για τις υπηρεσίες παροχής αποθηκευτικού χώρου, τουλάχιστον 99.9%</w:t>
            </w:r>
          </w:p>
        </w:tc>
        <w:tc>
          <w:tcPr>
            <w:tcW w:w="2420" w:type="dxa"/>
            <w:tcBorders>
              <w:top w:val="single" w:sz="4" w:space="0" w:color="000000"/>
              <w:left w:val="single" w:sz="4" w:space="0" w:color="000000"/>
              <w:bottom w:val="single" w:sz="4" w:space="0" w:color="000000"/>
            </w:tcBorders>
            <w:shd w:val="clear" w:color="auto" w:fill="auto"/>
          </w:tcPr>
          <w:p w14:paraId="122003C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13ED16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40E8C" w14:textId="77777777" w:rsidR="00A01511" w:rsidRPr="00A01511" w:rsidRDefault="00A01511" w:rsidP="00A01511"/>
        </w:tc>
      </w:tr>
      <w:tr w:rsidR="00A01511" w:rsidRPr="00A01511" w14:paraId="65043950"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321B8684" w14:textId="77777777" w:rsidR="00A01511" w:rsidRPr="00A01511" w:rsidRDefault="00A01511" w:rsidP="00A01511">
            <w:r w:rsidRPr="00234806">
              <w:rPr>
                <w:lang w:val="el-GR"/>
              </w:rPr>
              <w:t xml:space="preserve">Παροχή Δικτυακών Υπηρεσιών </w:t>
            </w:r>
            <w:r w:rsidRPr="00A01511">
              <w:t>( Networking )</w:t>
            </w:r>
          </w:p>
        </w:tc>
      </w:tr>
      <w:tr w:rsidR="00A01511" w:rsidRPr="00A01511" w14:paraId="0985E50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6E17973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A10FB10" w14:textId="77777777" w:rsidR="00A01511" w:rsidRPr="00A01511" w:rsidRDefault="00A01511" w:rsidP="00A01511">
            <w:pPr>
              <w:rPr>
                <w:lang w:val="el-GR"/>
              </w:rPr>
            </w:pPr>
            <w:r w:rsidRPr="00A01511">
              <w:rPr>
                <w:lang w:val="el-GR"/>
              </w:rPr>
              <w:t xml:space="preserve">Υπηρεσία δημιουργίας και χρήσης εικονικών δικτύων με την επιθυμητή </w:t>
            </w:r>
            <w:proofErr w:type="spellStart"/>
            <w:r w:rsidRPr="00A01511">
              <w:rPr>
                <w:lang w:val="el-GR"/>
              </w:rPr>
              <w:t>διευθυνσιοδότηση</w:t>
            </w:r>
            <w:proofErr w:type="spellEnd"/>
            <w:r w:rsidRPr="00A01511">
              <w:rPr>
                <w:lang w:val="el-GR"/>
              </w:rPr>
              <w:t xml:space="preserve"> χωρίς κόστος χρήσης για δικτυακή επικοινωνία των υπηρεσιών που θα αναπτυχθούν στο περιβάλλον του υπολογιστικού νέφους.</w:t>
            </w:r>
          </w:p>
        </w:tc>
        <w:tc>
          <w:tcPr>
            <w:tcW w:w="2420" w:type="dxa"/>
            <w:tcBorders>
              <w:top w:val="single" w:sz="4" w:space="0" w:color="000000"/>
              <w:left w:val="single" w:sz="4" w:space="0" w:color="000000"/>
              <w:bottom w:val="single" w:sz="4" w:space="0" w:color="000000"/>
            </w:tcBorders>
            <w:shd w:val="clear" w:color="auto" w:fill="auto"/>
          </w:tcPr>
          <w:p w14:paraId="187C65D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75A9D9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CE9E5" w14:textId="77777777" w:rsidR="00A01511" w:rsidRPr="00A01511" w:rsidRDefault="00A01511" w:rsidP="00A01511"/>
        </w:tc>
      </w:tr>
      <w:tr w:rsidR="00A01511" w:rsidRPr="00A01511" w14:paraId="69116B7A"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0AF705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5769C8B" w14:textId="77777777" w:rsidR="00A01511" w:rsidRPr="00A01511" w:rsidRDefault="00A01511" w:rsidP="00A01511">
            <w:pPr>
              <w:rPr>
                <w:lang w:val="el-GR"/>
              </w:rPr>
            </w:pPr>
            <w:r w:rsidRPr="00A01511">
              <w:rPr>
                <w:lang w:val="el-GR"/>
              </w:rPr>
              <w:t xml:space="preserve">Υπηρεσία πλήρους διαχειριζόμενου κατανεμητή φορτίου και </w:t>
            </w:r>
            <w:r w:rsidRPr="00A01511">
              <w:t>http</w:t>
            </w:r>
            <w:r w:rsidRPr="00A01511">
              <w:rPr>
                <w:lang w:val="el-GR"/>
              </w:rPr>
              <w:t>(</w:t>
            </w:r>
            <w:r w:rsidRPr="00A01511">
              <w:t>s</w:t>
            </w:r>
            <w:r w:rsidRPr="00A01511">
              <w:rPr>
                <w:lang w:val="el-GR"/>
              </w:rPr>
              <w:t xml:space="preserve">) αντίστροφου διακομιστή με δυνατότητα </w:t>
            </w:r>
            <w:r w:rsidRPr="00A01511">
              <w:t>SSL</w:t>
            </w:r>
            <w:r w:rsidRPr="00A01511">
              <w:rPr>
                <w:lang w:val="el-GR"/>
              </w:rPr>
              <w:t xml:space="preserve"> κρυπτογράφησης και αποκρυπτογράφησης για προστασία εφαρμογών ιστού. Η υπηρεσία να διαθέτει δυνατότητα ελέγχου της εισερχόμενης κίνησης έναντι κακόβουλων ενεργειών και ευπαθειών για βέλτιστη ασφάλεια των εφαρμογών.</w:t>
            </w:r>
          </w:p>
        </w:tc>
        <w:tc>
          <w:tcPr>
            <w:tcW w:w="2420" w:type="dxa"/>
            <w:tcBorders>
              <w:top w:val="single" w:sz="4" w:space="0" w:color="000000"/>
              <w:left w:val="single" w:sz="4" w:space="0" w:color="000000"/>
              <w:bottom w:val="single" w:sz="4" w:space="0" w:color="000000"/>
            </w:tcBorders>
            <w:shd w:val="clear" w:color="auto" w:fill="auto"/>
          </w:tcPr>
          <w:p w14:paraId="0260449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234CC6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041B" w14:textId="77777777" w:rsidR="00A01511" w:rsidRPr="00A01511" w:rsidRDefault="00A01511" w:rsidP="00A01511"/>
        </w:tc>
      </w:tr>
      <w:tr w:rsidR="00A01511" w:rsidRPr="00A01511" w14:paraId="184A9120"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C55284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9F6D00F"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της υπηρεσίας σε διάταξη υψηλής διαθεσιμότητας 2 κόμβων κατανεμητών/προστασίας εφαρμογών ιστού, τουλάχιστον 99.95%</w:t>
            </w:r>
          </w:p>
        </w:tc>
        <w:tc>
          <w:tcPr>
            <w:tcW w:w="2420" w:type="dxa"/>
            <w:tcBorders>
              <w:top w:val="single" w:sz="4" w:space="0" w:color="000000"/>
              <w:left w:val="single" w:sz="4" w:space="0" w:color="000000"/>
              <w:bottom w:val="single" w:sz="4" w:space="0" w:color="000000"/>
            </w:tcBorders>
            <w:shd w:val="clear" w:color="auto" w:fill="auto"/>
          </w:tcPr>
          <w:p w14:paraId="1C98A5F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724D33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E6C9" w14:textId="77777777" w:rsidR="00A01511" w:rsidRPr="00A01511" w:rsidRDefault="00A01511" w:rsidP="00A01511"/>
        </w:tc>
      </w:tr>
      <w:tr w:rsidR="00A01511" w:rsidRPr="00A01511" w14:paraId="5DAC694B"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FAE45D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BBB86A1" w14:textId="7B2ACC0E" w:rsidR="00A01511" w:rsidRPr="00A01511" w:rsidRDefault="00B960A5" w:rsidP="00A01511">
            <w:pPr>
              <w:rPr>
                <w:lang w:val="el-GR"/>
              </w:rPr>
            </w:pPr>
            <w:r w:rsidRPr="00B960A5">
              <w:rPr>
                <w:lang w:val="el-GR"/>
              </w:rPr>
              <w:t xml:space="preserve">Υπηρεσία πλήρους διαχειριζόμενου τείχους προστασίας για τα εικονικά δίκτυα για εφαρμογή κανόνων ελέγχου και πρόσβασης σε εφαρμογές και πόρους διαθέτοντας υποστήριξη μετάφρασης </w:t>
            </w:r>
            <w:r w:rsidRPr="00B960A5">
              <w:rPr>
                <w:lang w:val="el-GR"/>
              </w:rPr>
              <w:lastRenderedPageBreak/>
              <w:t>διεύθυνσης δικτύου πηγής και προορισμού (SNAT και DNAT). Η υπηρεσία να υποστηρίζει έλεγχο τόσο της εισερχόμενης όσο και της εξερχόμενης δικτυακής κίνησης. Η υπηρεσία να υποστηρίζει επιθεώρηση κρυπτογραφημένης κίνησης TLS καθώς και συστήματα ανίχνευσης και αποτροπής κακόβουλων ενεργειών (IDS/IPS</w:t>
            </w:r>
          </w:p>
        </w:tc>
        <w:tc>
          <w:tcPr>
            <w:tcW w:w="2420" w:type="dxa"/>
            <w:tcBorders>
              <w:top w:val="single" w:sz="4" w:space="0" w:color="000000"/>
              <w:left w:val="single" w:sz="4" w:space="0" w:color="000000"/>
              <w:bottom w:val="single" w:sz="4" w:space="0" w:color="000000"/>
            </w:tcBorders>
            <w:shd w:val="clear" w:color="auto" w:fill="auto"/>
          </w:tcPr>
          <w:p w14:paraId="4428A9D3"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6707ED9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300A4" w14:textId="77777777" w:rsidR="00A01511" w:rsidRPr="00A01511" w:rsidRDefault="00A01511" w:rsidP="00A01511"/>
        </w:tc>
      </w:tr>
      <w:tr w:rsidR="00A01511" w:rsidRPr="00A01511" w14:paraId="15B25F47"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A505AA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7B2B4E6"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της υπηρεσίας διαχειριζόμενου τείχους προστασίας, τουλάχιστον 99.95%</w:t>
            </w:r>
          </w:p>
        </w:tc>
        <w:tc>
          <w:tcPr>
            <w:tcW w:w="2420" w:type="dxa"/>
            <w:tcBorders>
              <w:top w:val="single" w:sz="4" w:space="0" w:color="000000"/>
              <w:left w:val="single" w:sz="4" w:space="0" w:color="000000"/>
              <w:bottom w:val="single" w:sz="4" w:space="0" w:color="000000"/>
            </w:tcBorders>
            <w:shd w:val="clear" w:color="auto" w:fill="auto"/>
          </w:tcPr>
          <w:p w14:paraId="5DD2BB8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8716AC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97536" w14:textId="77777777" w:rsidR="00A01511" w:rsidRPr="00A01511" w:rsidRDefault="00A01511" w:rsidP="00A01511"/>
        </w:tc>
      </w:tr>
      <w:tr w:rsidR="00A01511" w:rsidRPr="00A01511" w14:paraId="68946E5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6FDE54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551E7BB" w14:textId="77777777" w:rsidR="00A01511" w:rsidRPr="00A01511" w:rsidRDefault="00A01511" w:rsidP="00A01511">
            <w:pPr>
              <w:rPr>
                <w:lang w:val="el-GR"/>
              </w:rPr>
            </w:pPr>
            <w:r w:rsidRPr="00A01511">
              <w:rPr>
                <w:lang w:val="el-GR"/>
              </w:rPr>
              <w:t>Δυνατότητα χρήσης εγγενούς υπηρεσίας κατανομής φορτίου (</w:t>
            </w:r>
            <w:r w:rsidRPr="00A01511">
              <w:t>Load</w:t>
            </w:r>
            <w:r w:rsidRPr="00A01511">
              <w:rPr>
                <w:lang w:val="el-GR"/>
              </w:rPr>
              <w:t xml:space="preserve"> </w:t>
            </w:r>
            <w:r w:rsidRPr="00A01511">
              <w:t>Balancer</w:t>
            </w:r>
            <w:r w:rsidRPr="00A01511">
              <w:rPr>
                <w:lang w:val="el-GR"/>
              </w:rPr>
              <w:t>) σε εικονικές μηχανές, χωρίς επιπλέον κόστος.</w:t>
            </w:r>
          </w:p>
        </w:tc>
        <w:tc>
          <w:tcPr>
            <w:tcW w:w="2420" w:type="dxa"/>
            <w:tcBorders>
              <w:top w:val="single" w:sz="4" w:space="0" w:color="000000"/>
              <w:left w:val="single" w:sz="4" w:space="0" w:color="000000"/>
              <w:bottom w:val="single" w:sz="4" w:space="0" w:color="000000"/>
            </w:tcBorders>
            <w:shd w:val="clear" w:color="auto" w:fill="auto"/>
          </w:tcPr>
          <w:p w14:paraId="3233AC0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35C54A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7592B" w14:textId="77777777" w:rsidR="00A01511" w:rsidRPr="00A01511" w:rsidRDefault="00A01511" w:rsidP="00A01511"/>
        </w:tc>
      </w:tr>
      <w:tr w:rsidR="00A01511" w:rsidRPr="00A01511" w14:paraId="64CA6C6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159970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504EEAC" w14:textId="77777777" w:rsidR="00A01511" w:rsidRPr="00A01511" w:rsidRDefault="00A01511" w:rsidP="00A01511">
            <w:pPr>
              <w:rPr>
                <w:lang w:val="el-GR"/>
              </w:rPr>
            </w:pPr>
            <w:r w:rsidRPr="00A01511">
              <w:rPr>
                <w:lang w:val="el-GR"/>
              </w:rPr>
              <w:t>Υπηρεσία κατανομής φορτίου (</w:t>
            </w:r>
            <w:r w:rsidRPr="00A01511">
              <w:t>Load</w:t>
            </w:r>
            <w:r w:rsidRPr="00A01511">
              <w:rPr>
                <w:lang w:val="el-GR"/>
              </w:rPr>
              <w:t xml:space="preserve"> </w:t>
            </w:r>
            <w:r w:rsidRPr="00A01511">
              <w:t>Balancer</w:t>
            </w:r>
            <w:r w:rsidRPr="00A01511">
              <w:rPr>
                <w:lang w:val="el-GR"/>
              </w:rPr>
              <w:t xml:space="preserve">) για εικονικά μηχανήματα με υποστήριξη </w:t>
            </w:r>
            <w:r w:rsidRPr="00A01511">
              <w:t>HTTPS</w:t>
            </w:r>
            <w:r w:rsidRPr="00A01511">
              <w:rPr>
                <w:lang w:val="el-GR"/>
              </w:rPr>
              <w:t xml:space="preserve"> και παροχή μηνιαίου </w:t>
            </w:r>
            <w:r w:rsidRPr="00A01511">
              <w:t>SLA</w:t>
            </w:r>
            <w:r w:rsidRPr="00A01511">
              <w:rPr>
                <w:lang w:val="el-GR"/>
              </w:rPr>
              <w:t xml:space="preserve"> 99.99%</w:t>
            </w:r>
          </w:p>
        </w:tc>
        <w:tc>
          <w:tcPr>
            <w:tcW w:w="2420" w:type="dxa"/>
            <w:tcBorders>
              <w:top w:val="single" w:sz="4" w:space="0" w:color="000000"/>
              <w:left w:val="single" w:sz="4" w:space="0" w:color="000000"/>
              <w:bottom w:val="single" w:sz="4" w:space="0" w:color="000000"/>
            </w:tcBorders>
            <w:shd w:val="clear" w:color="auto" w:fill="auto"/>
          </w:tcPr>
          <w:p w14:paraId="2944F64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A7F72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251D7" w14:textId="77777777" w:rsidR="00A01511" w:rsidRPr="00A01511" w:rsidRDefault="00A01511" w:rsidP="00A01511"/>
        </w:tc>
      </w:tr>
      <w:tr w:rsidR="00A01511" w:rsidRPr="00A01511" w14:paraId="18E52007"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4AEDB8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328B7E4" w14:textId="77777777" w:rsidR="00A01511" w:rsidRPr="00A01511" w:rsidRDefault="00A01511" w:rsidP="00A01511">
            <w:r w:rsidRPr="00A01511">
              <w:rPr>
                <w:lang w:val="el-GR"/>
              </w:rPr>
              <w:t xml:space="preserve">Ο </w:t>
            </w:r>
            <w:proofErr w:type="spellStart"/>
            <w:r w:rsidRPr="00A01511">
              <w:rPr>
                <w:lang w:val="el-GR"/>
              </w:rPr>
              <w:t>πάροχος</w:t>
            </w:r>
            <w:proofErr w:type="spellEnd"/>
            <w:r w:rsidRPr="00A01511">
              <w:rPr>
                <w:lang w:val="el-GR"/>
              </w:rPr>
              <w:t xml:space="preserve"> θα πρέπει να προσφέρει κρυπτογραφημένες επιλογές διασύνδεσης της υποδομής που θα αναπτυχθεί στο δημόσιο υπολογιστικό νέφος και της υπάρχουσας υποδομής στα κέντρα δεδομένων της αναθέτουσας αρχής. </w:t>
            </w:r>
            <w:r w:rsidRPr="00A01511">
              <w:t xml:space="preserve">Να </w:t>
            </w:r>
            <w:proofErr w:type="spellStart"/>
            <w:r w:rsidRPr="00A01511">
              <w:t>δοθεί</w:t>
            </w:r>
            <w:proofErr w:type="spellEnd"/>
            <w:r w:rsidRPr="00A01511">
              <w:t xml:space="preserve"> </w:t>
            </w:r>
            <w:proofErr w:type="spellStart"/>
            <w:r w:rsidRPr="00A01511">
              <w:t>λίστ</w:t>
            </w:r>
            <w:proofErr w:type="spellEnd"/>
            <w:r w:rsidRPr="00A01511">
              <w:t xml:space="preserve">α </w:t>
            </w:r>
            <w:proofErr w:type="spellStart"/>
            <w:r w:rsidRPr="00A01511">
              <w:t>συμ</w:t>
            </w:r>
            <w:proofErr w:type="spellEnd"/>
            <w:r w:rsidRPr="00A01511">
              <w:t xml:space="preserve">βατών </w:t>
            </w:r>
            <w:proofErr w:type="spellStart"/>
            <w:r w:rsidRPr="00A01511">
              <w:t>τερμ</w:t>
            </w:r>
            <w:proofErr w:type="spellEnd"/>
            <w:r w:rsidRPr="00A01511">
              <w:t xml:space="preserve">ατικών </w:t>
            </w:r>
            <w:proofErr w:type="spellStart"/>
            <w:r w:rsidRPr="00A01511">
              <w:t>συσκευών</w:t>
            </w:r>
            <w:proofErr w:type="spellEnd"/>
            <w:r w:rsidRPr="00A01511">
              <w:t xml:space="preserve"> VPN π</w:t>
            </w:r>
            <w:proofErr w:type="spellStart"/>
            <w:r w:rsidRPr="00A01511">
              <w:t>ου</w:t>
            </w:r>
            <w:proofErr w:type="spellEnd"/>
            <w:r w:rsidRPr="00A01511">
              <w:t xml:space="preserve"> υπ</w:t>
            </w:r>
            <w:proofErr w:type="spellStart"/>
            <w:r w:rsidRPr="00A01511">
              <w:t>οστηρίζοντ</w:t>
            </w:r>
            <w:proofErr w:type="spellEnd"/>
            <w:r w:rsidRPr="00A01511">
              <w:t>αι.</w:t>
            </w:r>
          </w:p>
        </w:tc>
        <w:tc>
          <w:tcPr>
            <w:tcW w:w="2420" w:type="dxa"/>
            <w:tcBorders>
              <w:top w:val="single" w:sz="4" w:space="0" w:color="000000"/>
              <w:left w:val="single" w:sz="4" w:space="0" w:color="000000"/>
              <w:bottom w:val="single" w:sz="4" w:space="0" w:color="000000"/>
            </w:tcBorders>
            <w:shd w:val="clear" w:color="auto" w:fill="auto"/>
          </w:tcPr>
          <w:p w14:paraId="4C23643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4C9842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EBC28" w14:textId="77777777" w:rsidR="00A01511" w:rsidRPr="00A01511" w:rsidRDefault="00A01511" w:rsidP="00A01511"/>
        </w:tc>
      </w:tr>
      <w:tr w:rsidR="00A01511" w:rsidRPr="00A01511" w14:paraId="7E683C90"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90A69B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F8540CF" w14:textId="3E5AE27D" w:rsidR="00A01511" w:rsidRPr="00A01511" w:rsidRDefault="00AA6060" w:rsidP="00A01511">
            <w:pPr>
              <w:rPr>
                <w:lang w:val="el-GR"/>
              </w:rPr>
            </w:pPr>
            <w:r w:rsidRPr="00AA6060">
              <w:rPr>
                <w:lang w:val="el-GR"/>
              </w:rPr>
              <w:t>Οι δύο διασυνδέσεις που αναφέρονται στην Ενότητα 3.1.1. θα πρέπει να έχουν SLA 99.95%</w:t>
            </w:r>
          </w:p>
        </w:tc>
        <w:tc>
          <w:tcPr>
            <w:tcW w:w="2420" w:type="dxa"/>
            <w:tcBorders>
              <w:top w:val="single" w:sz="4" w:space="0" w:color="000000"/>
              <w:left w:val="single" w:sz="4" w:space="0" w:color="000000"/>
              <w:bottom w:val="single" w:sz="4" w:space="0" w:color="000000"/>
            </w:tcBorders>
            <w:shd w:val="clear" w:color="auto" w:fill="auto"/>
          </w:tcPr>
          <w:p w14:paraId="0613FDB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7F86DD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B3C62" w14:textId="77777777" w:rsidR="00A01511" w:rsidRPr="00A01511" w:rsidRDefault="00A01511" w:rsidP="00A01511"/>
        </w:tc>
      </w:tr>
      <w:tr w:rsidR="00A01511" w:rsidRPr="00A01511" w14:paraId="2AC8FBF1"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FE84CA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DD1BC0D" w14:textId="77777777" w:rsidR="00A01511" w:rsidRPr="00A01511" w:rsidRDefault="00A01511" w:rsidP="00A01511">
            <w:pPr>
              <w:rPr>
                <w:lang w:val="el-GR"/>
              </w:rPr>
            </w:pPr>
            <w:r w:rsidRPr="00A01511">
              <w:rPr>
                <w:lang w:val="el-GR"/>
              </w:rPr>
              <w:t xml:space="preserve">Ο Ανάδοχος να προσφέρει κύκλωμα αποκλειστικής διασύνδεσης </w:t>
            </w:r>
            <w:proofErr w:type="spellStart"/>
            <w:r w:rsidRPr="00A01511">
              <w:rPr>
                <w:lang w:val="el-GR"/>
              </w:rPr>
              <w:t>διαμεταγωγής</w:t>
            </w:r>
            <w:proofErr w:type="spellEnd"/>
            <w:r w:rsidRPr="00A01511">
              <w:rPr>
                <w:lang w:val="el-GR"/>
              </w:rPr>
              <w:t xml:space="preserve"> τουλάχιστον 1</w:t>
            </w:r>
            <w:r w:rsidRPr="00A01511">
              <w:t>Gbps</w:t>
            </w:r>
            <w:r w:rsidRPr="00A01511">
              <w:rPr>
                <w:lang w:val="el-GR"/>
              </w:rPr>
              <w:t xml:space="preserve"> στις εγκαταστάσεις του φορέα λειτουργίας του έργου προς το βέλτιστο κέντρο δεδομένων του </w:t>
            </w:r>
            <w:proofErr w:type="spellStart"/>
            <w:r w:rsidRPr="00A01511">
              <w:rPr>
                <w:lang w:val="el-GR"/>
              </w:rPr>
              <w:t>παρόχου</w:t>
            </w:r>
            <w:proofErr w:type="spellEnd"/>
            <w:r w:rsidRPr="00A01511">
              <w:rPr>
                <w:lang w:val="el-GR"/>
              </w:rPr>
              <w:t xml:space="preserve"> υπηρεσιών υπολογιστικού νέφους.</w:t>
            </w:r>
          </w:p>
        </w:tc>
        <w:tc>
          <w:tcPr>
            <w:tcW w:w="2420" w:type="dxa"/>
            <w:tcBorders>
              <w:top w:val="single" w:sz="4" w:space="0" w:color="000000"/>
              <w:left w:val="single" w:sz="4" w:space="0" w:color="000000"/>
              <w:bottom w:val="single" w:sz="4" w:space="0" w:color="000000"/>
            </w:tcBorders>
            <w:shd w:val="clear" w:color="auto" w:fill="auto"/>
          </w:tcPr>
          <w:p w14:paraId="4227EB4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07AEC1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04FFA" w14:textId="77777777" w:rsidR="00A01511" w:rsidRPr="00A01511" w:rsidRDefault="00A01511" w:rsidP="00A01511"/>
        </w:tc>
      </w:tr>
      <w:tr w:rsidR="00A01511" w:rsidRPr="00A01511" w14:paraId="2EC06E23"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B76296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F1E96D3" w14:textId="77777777" w:rsidR="00A01511" w:rsidRPr="00A01511" w:rsidRDefault="00A01511" w:rsidP="00A01511">
            <w:pPr>
              <w:rPr>
                <w:lang w:val="el-GR"/>
              </w:rPr>
            </w:pPr>
            <w:r w:rsidRPr="00A01511">
              <w:rPr>
                <w:lang w:val="el-GR"/>
              </w:rPr>
              <w:t xml:space="preserve">Δυνατότητα χρήσης εγγενούς υπηρεσίας προστασίας έναντι απειλών </w:t>
            </w:r>
            <w:r w:rsidRPr="00A01511">
              <w:t>DDoS</w:t>
            </w:r>
            <w:r w:rsidRPr="00A01511">
              <w:rPr>
                <w:lang w:val="el-GR"/>
              </w:rPr>
              <w:t xml:space="preserve"> για τις </w:t>
            </w:r>
            <w:proofErr w:type="spellStart"/>
            <w:r w:rsidRPr="00A01511">
              <w:rPr>
                <w:lang w:val="el-GR"/>
              </w:rPr>
              <w:t>προσβάσιμες</w:t>
            </w:r>
            <w:proofErr w:type="spellEnd"/>
            <w:r w:rsidRPr="00A01511">
              <w:rPr>
                <w:lang w:val="el-GR"/>
              </w:rPr>
              <w:t xml:space="preserve"> </w:t>
            </w:r>
            <w:r w:rsidRPr="00A01511">
              <w:rPr>
                <w:lang w:val="el-GR"/>
              </w:rPr>
              <w:lastRenderedPageBreak/>
              <w:t>στο διαδίκτυο υπηρεσίες/δικτυακές γραμμές χωρίς επιπλέον χρέωση.</w:t>
            </w:r>
          </w:p>
        </w:tc>
        <w:tc>
          <w:tcPr>
            <w:tcW w:w="2420" w:type="dxa"/>
            <w:tcBorders>
              <w:top w:val="single" w:sz="4" w:space="0" w:color="000000"/>
              <w:left w:val="single" w:sz="4" w:space="0" w:color="000000"/>
              <w:bottom w:val="single" w:sz="4" w:space="0" w:color="000000"/>
            </w:tcBorders>
            <w:shd w:val="clear" w:color="auto" w:fill="auto"/>
          </w:tcPr>
          <w:p w14:paraId="538D112A"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65D8637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D3CC0" w14:textId="77777777" w:rsidR="00A01511" w:rsidRPr="00A01511" w:rsidRDefault="00A01511" w:rsidP="00A01511"/>
        </w:tc>
      </w:tr>
      <w:tr w:rsidR="00A01511" w:rsidRPr="00A01511" w14:paraId="02C9932E"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74E0D2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85A91B6" w14:textId="77777777" w:rsidR="00A01511" w:rsidRPr="00A01511" w:rsidRDefault="00A01511" w:rsidP="00A01511">
            <w:pPr>
              <w:rPr>
                <w:lang w:val="el-GR"/>
              </w:rPr>
            </w:pPr>
            <w:r w:rsidRPr="00A01511">
              <w:rPr>
                <w:lang w:val="el-GR"/>
              </w:rPr>
              <w:t xml:space="preserve">Υπηρεσία προστασίας έναντι απειλών </w:t>
            </w:r>
            <w:r w:rsidRPr="00A01511">
              <w:t>DDoS</w:t>
            </w:r>
            <w:r w:rsidRPr="00A01511">
              <w:rPr>
                <w:lang w:val="el-GR"/>
              </w:rPr>
              <w:t xml:space="preserve"> για τις </w:t>
            </w:r>
            <w:proofErr w:type="spellStart"/>
            <w:r w:rsidRPr="00A01511">
              <w:rPr>
                <w:lang w:val="el-GR"/>
              </w:rPr>
              <w:t>προσβάσιμες</w:t>
            </w:r>
            <w:proofErr w:type="spellEnd"/>
            <w:r w:rsidRPr="00A01511">
              <w:rPr>
                <w:lang w:val="el-GR"/>
              </w:rPr>
              <w:t xml:space="preserve"> στο διαδίκτυο υπηρεσίες/δικτυακές γραμμές με δυνατότητα βελτιστοποίησης των πολιτικών προστασίας με συνεχή παρακολούθηση μέσω αλγορίθμων μηχανικής μάθησης και παροχή μετρικών και ιστορικών ενημερώσεων των επιθέσεων.</w:t>
            </w:r>
          </w:p>
        </w:tc>
        <w:tc>
          <w:tcPr>
            <w:tcW w:w="2420" w:type="dxa"/>
            <w:tcBorders>
              <w:top w:val="single" w:sz="4" w:space="0" w:color="000000"/>
              <w:left w:val="single" w:sz="4" w:space="0" w:color="000000"/>
              <w:bottom w:val="single" w:sz="4" w:space="0" w:color="000000"/>
            </w:tcBorders>
            <w:shd w:val="clear" w:color="auto" w:fill="auto"/>
          </w:tcPr>
          <w:p w14:paraId="4594F47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E7280A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165D" w14:textId="77777777" w:rsidR="00A01511" w:rsidRPr="00A01511" w:rsidRDefault="00A01511" w:rsidP="00A01511"/>
        </w:tc>
      </w:tr>
      <w:tr w:rsidR="00A01511" w:rsidRPr="00A01511" w14:paraId="3136BEF3"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0A1FF15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679DE0A"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των υπηρεσιών προστασίας </w:t>
            </w:r>
            <w:r w:rsidRPr="00A01511">
              <w:t>DDoS</w:t>
            </w:r>
            <w:r w:rsidRPr="00A01511">
              <w:rPr>
                <w:lang w:val="el-GR"/>
              </w:rPr>
              <w:t>, τουλάχιστον 99.99%</w:t>
            </w:r>
          </w:p>
        </w:tc>
        <w:tc>
          <w:tcPr>
            <w:tcW w:w="2420" w:type="dxa"/>
            <w:tcBorders>
              <w:top w:val="single" w:sz="4" w:space="0" w:color="000000"/>
              <w:left w:val="single" w:sz="4" w:space="0" w:color="000000"/>
              <w:bottom w:val="single" w:sz="4" w:space="0" w:color="000000"/>
            </w:tcBorders>
            <w:shd w:val="clear" w:color="auto" w:fill="auto"/>
          </w:tcPr>
          <w:p w14:paraId="0C47EAC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E06DE5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C80D2" w14:textId="77777777" w:rsidR="00A01511" w:rsidRPr="00A01511" w:rsidRDefault="00A01511" w:rsidP="00A01511"/>
        </w:tc>
      </w:tr>
      <w:tr w:rsidR="00A01511" w:rsidRPr="00A01511" w14:paraId="674D35ED"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C482EC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83701C7" w14:textId="77777777" w:rsidR="00A01511" w:rsidRPr="00A01511" w:rsidRDefault="00A01511" w:rsidP="00A01511">
            <w:pPr>
              <w:rPr>
                <w:lang w:val="el-GR"/>
              </w:rPr>
            </w:pPr>
            <w:r w:rsidRPr="00A01511">
              <w:rPr>
                <w:lang w:val="el-GR"/>
              </w:rPr>
              <w:t xml:space="preserve">Υπηρεσία φιλοξενίας δημοσίων </w:t>
            </w:r>
            <w:r w:rsidRPr="00A01511">
              <w:t>DNS</w:t>
            </w:r>
            <w:r w:rsidRPr="00A01511">
              <w:rPr>
                <w:lang w:val="el-GR"/>
              </w:rPr>
              <w:t xml:space="preserve"> ζωνών και εγγραφών στην υποδομή του </w:t>
            </w:r>
            <w:proofErr w:type="spellStart"/>
            <w:r w:rsidRPr="00A01511">
              <w:rPr>
                <w:lang w:val="el-GR"/>
              </w:rPr>
              <w:t>παρόχου</w:t>
            </w:r>
            <w:proofErr w:type="spellEnd"/>
            <w:r w:rsidRPr="00A01511">
              <w:rPr>
                <w:lang w:val="el-GR"/>
              </w:rPr>
              <w:t xml:space="preserve"> υπολογιστικού νέφους.</w:t>
            </w:r>
          </w:p>
        </w:tc>
        <w:tc>
          <w:tcPr>
            <w:tcW w:w="2420" w:type="dxa"/>
            <w:tcBorders>
              <w:top w:val="single" w:sz="4" w:space="0" w:color="000000"/>
              <w:left w:val="single" w:sz="4" w:space="0" w:color="000000"/>
              <w:bottom w:val="single" w:sz="4" w:space="0" w:color="000000"/>
            </w:tcBorders>
            <w:shd w:val="clear" w:color="auto" w:fill="auto"/>
          </w:tcPr>
          <w:p w14:paraId="114BEA5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869C42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7D181" w14:textId="77777777" w:rsidR="00A01511" w:rsidRPr="00A01511" w:rsidRDefault="00A01511" w:rsidP="00A01511"/>
        </w:tc>
      </w:tr>
      <w:tr w:rsidR="00A01511" w:rsidRPr="00A01511" w14:paraId="4C25F5CA"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81AACE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266D6CE" w14:textId="77777777" w:rsidR="00A01511" w:rsidRPr="00A01511" w:rsidRDefault="00A01511" w:rsidP="00A01511">
            <w:pPr>
              <w:rPr>
                <w:lang w:val="el-GR"/>
              </w:rPr>
            </w:pPr>
            <w:r w:rsidRPr="00A01511">
              <w:rPr>
                <w:lang w:val="el-GR"/>
              </w:rPr>
              <w:t xml:space="preserve">Υπηρεσία φιλοξενίας ιδιωτικών </w:t>
            </w:r>
            <w:r w:rsidRPr="00A01511">
              <w:t>DNS</w:t>
            </w:r>
            <w:r w:rsidRPr="00A01511">
              <w:rPr>
                <w:lang w:val="el-GR"/>
              </w:rPr>
              <w:t xml:space="preserve"> ζωνών και εγγραφών στην υποδομή του </w:t>
            </w:r>
            <w:proofErr w:type="spellStart"/>
            <w:r w:rsidRPr="00A01511">
              <w:rPr>
                <w:lang w:val="el-GR"/>
              </w:rPr>
              <w:t>παρόχου</w:t>
            </w:r>
            <w:proofErr w:type="spellEnd"/>
            <w:r w:rsidRPr="00A01511">
              <w:rPr>
                <w:lang w:val="el-GR"/>
              </w:rPr>
              <w:t xml:space="preserve"> υπολογιστικού νέφους για </w:t>
            </w:r>
            <w:proofErr w:type="spellStart"/>
            <w:r w:rsidRPr="00A01511">
              <w:rPr>
                <w:lang w:val="el-GR"/>
              </w:rPr>
              <w:t>ονοματοδοσία</w:t>
            </w:r>
            <w:proofErr w:type="spellEnd"/>
            <w:r w:rsidRPr="00A01511">
              <w:rPr>
                <w:lang w:val="el-GR"/>
              </w:rPr>
              <w:t xml:space="preserve"> εικονικών μηχανών εντός των εικονικών δικτύων.</w:t>
            </w:r>
          </w:p>
        </w:tc>
        <w:tc>
          <w:tcPr>
            <w:tcW w:w="2420" w:type="dxa"/>
            <w:tcBorders>
              <w:top w:val="single" w:sz="4" w:space="0" w:color="000000"/>
              <w:left w:val="single" w:sz="4" w:space="0" w:color="000000"/>
              <w:bottom w:val="single" w:sz="4" w:space="0" w:color="000000"/>
            </w:tcBorders>
            <w:shd w:val="clear" w:color="auto" w:fill="auto"/>
          </w:tcPr>
          <w:p w14:paraId="4E4B76F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0201C0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F1B45" w14:textId="77777777" w:rsidR="00A01511" w:rsidRPr="00A01511" w:rsidRDefault="00A01511" w:rsidP="00A01511"/>
        </w:tc>
      </w:tr>
      <w:tr w:rsidR="00A01511" w:rsidRPr="00A01511" w14:paraId="55529AF1"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67532A6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C8EEACA"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των υπηρεσιών </w:t>
            </w:r>
            <w:r w:rsidRPr="00A01511">
              <w:t>DNS</w:t>
            </w:r>
            <w:r w:rsidRPr="00A01511">
              <w:rPr>
                <w:lang w:val="el-GR"/>
              </w:rPr>
              <w:t>, 100%</w:t>
            </w:r>
          </w:p>
        </w:tc>
        <w:tc>
          <w:tcPr>
            <w:tcW w:w="2420" w:type="dxa"/>
            <w:tcBorders>
              <w:top w:val="single" w:sz="4" w:space="0" w:color="000000"/>
              <w:left w:val="single" w:sz="4" w:space="0" w:color="000000"/>
              <w:bottom w:val="single" w:sz="4" w:space="0" w:color="000000"/>
            </w:tcBorders>
            <w:shd w:val="clear" w:color="auto" w:fill="auto"/>
          </w:tcPr>
          <w:p w14:paraId="11D22FC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77F005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DD649" w14:textId="77777777" w:rsidR="00A01511" w:rsidRPr="00A01511" w:rsidRDefault="00A01511" w:rsidP="00A01511"/>
        </w:tc>
      </w:tr>
      <w:tr w:rsidR="00A01511" w:rsidRPr="00A01511" w14:paraId="1F2AFDDE"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D0EE318" w14:textId="77777777" w:rsidR="00A01511" w:rsidRPr="00A01511" w:rsidRDefault="00A01511" w:rsidP="00A01511">
            <w:r w:rsidRPr="00A01511">
              <w:t>Πα</w:t>
            </w:r>
            <w:proofErr w:type="spellStart"/>
            <w:r w:rsidRPr="00A01511">
              <w:t>ροχή</w:t>
            </w:r>
            <w:proofErr w:type="spellEnd"/>
            <w:r w:rsidRPr="00A01511">
              <w:t xml:space="preserve"> </w:t>
            </w:r>
            <w:proofErr w:type="spellStart"/>
            <w:r w:rsidRPr="00A01511">
              <w:t>εξυ</w:t>
            </w:r>
            <w:proofErr w:type="spellEnd"/>
            <w:r w:rsidRPr="00A01511">
              <w:t xml:space="preserve">πηρέτησης </w:t>
            </w:r>
            <w:proofErr w:type="spellStart"/>
            <w:r w:rsidRPr="00A01511">
              <w:t>δι</w:t>
            </w:r>
            <w:proofErr w:type="spellEnd"/>
            <w:r w:rsidRPr="00A01511">
              <w:t xml:space="preserve">αδικτυακών και mobile </w:t>
            </w:r>
            <w:proofErr w:type="spellStart"/>
            <w:r w:rsidRPr="00A01511">
              <w:t>εφ</w:t>
            </w:r>
            <w:proofErr w:type="spellEnd"/>
            <w:r w:rsidRPr="00A01511">
              <w:t xml:space="preserve">αρμογών </w:t>
            </w:r>
            <w:proofErr w:type="gramStart"/>
            <w:r w:rsidRPr="00A01511">
              <w:t>( Application</w:t>
            </w:r>
            <w:proofErr w:type="gramEnd"/>
            <w:r w:rsidRPr="00A01511">
              <w:t xml:space="preserve"> Services, Containers )</w:t>
            </w:r>
          </w:p>
        </w:tc>
      </w:tr>
      <w:tr w:rsidR="00A01511" w:rsidRPr="00A01511" w14:paraId="2B0A711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F59E19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62F9985" w14:textId="77777777" w:rsidR="00A01511" w:rsidRPr="00A01511" w:rsidRDefault="00A01511" w:rsidP="00A01511">
            <w:pPr>
              <w:rPr>
                <w:lang w:val="el-GR"/>
              </w:rPr>
            </w:pPr>
            <w:r w:rsidRPr="00A01511">
              <w:rPr>
                <w:lang w:val="el-GR"/>
              </w:rPr>
              <w:t>Υπηρεσίες Πλατφόρμας Εφαρμογών ως Υπηρεσία (</w:t>
            </w:r>
            <w:r w:rsidRPr="00A01511">
              <w:t>Application</w:t>
            </w:r>
            <w:r w:rsidRPr="00A01511">
              <w:rPr>
                <w:lang w:val="el-GR"/>
              </w:rPr>
              <w:t xml:space="preserve"> </w:t>
            </w:r>
            <w:r w:rsidRPr="00A01511">
              <w:t>Platform</w:t>
            </w:r>
            <w:r w:rsidRPr="00A01511">
              <w:rPr>
                <w:lang w:val="el-GR"/>
              </w:rPr>
              <w:t xml:space="preserve"> </w:t>
            </w:r>
            <w:r w:rsidRPr="00A01511">
              <w:t>as</w:t>
            </w:r>
            <w:r w:rsidRPr="00A01511">
              <w:rPr>
                <w:lang w:val="el-GR"/>
              </w:rPr>
              <w:t xml:space="preserve"> </w:t>
            </w:r>
            <w:r w:rsidRPr="00A01511">
              <w:t>a</w:t>
            </w:r>
            <w:r w:rsidRPr="00A01511">
              <w:rPr>
                <w:lang w:val="el-GR"/>
              </w:rPr>
              <w:t xml:space="preserve"> </w:t>
            </w:r>
            <w:r w:rsidRPr="00A01511">
              <w:t>Service</w:t>
            </w:r>
            <w:r w:rsidRPr="00A01511">
              <w:rPr>
                <w:lang w:val="el-GR"/>
              </w:rPr>
              <w:t xml:space="preserve">) για ανάπτυξη και φιλοξενία εφαρμογών σε </w:t>
            </w:r>
            <w:r w:rsidRPr="00A01511">
              <w:t>Linux</w:t>
            </w:r>
            <w:r w:rsidRPr="00A01511">
              <w:rPr>
                <w:lang w:val="el-GR"/>
              </w:rPr>
              <w:t xml:space="preserve"> και </w:t>
            </w:r>
            <w:r w:rsidRPr="00A01511">
              <w:t>Windows</w:t>
            </w:r>
            <w:r w:rsidRPr="00A01511">
              <w:rPr>
                <w:lang w:val="el-GR"/>
              </w:rPr>
              <w:t xml:space="preserve"> περιβάλλοντα. Η λειτουργικότητα του </w:t>
            </w:r>
            <w:r w:rsidRPr="00A01511">
              <w:t>Application</w:t>
            </w:r>
            <w:r w:rsidRPr="00A01511">
              <w:rPr>
                <w:lang w:val="el-GR"/>
              </w:rPr>
              <w:t xml:space="preserve"> </w:t>
            </w:r>
            <w:r w:rsidRPr="00A01511">
              <w:t>Platform</w:t>
            </w:r>
            <w:r w:rsidRPr="00A01511">
              <w:rPr>
                <w:lang w:val="el-GR"/>
              </w:rPr>
              <w:t xml:space="preserve"> </w:t>
            </w:r>
            <w:r w:rsidRPr="00A01511">
              <w:t>as</w:t>
            </w:r>
            <w:r w:rsidRPr="00A01511">
              <w:rPr>
                <w:lang w:val="el-GR"/>
              </w:rPr>
              <w:t xml:space="preserve"> </w:t>
            </w:r>
            <w:r w:rsidRPr="00A01511">
              <w:t>a</w:t>
            </w:r>
            <w:r w:rsidRPr="00A01511">
              <w:rPr>
                <w:lang w:val="el-GR"/>
              </w:rPr>
              <w:t xml:space="preserve"> </w:t>
            </w:r>
            <w:r w:rsidRPr="00A01511">
              <w:t>Service</w:t>
            </w:r>
            <w:r w:rsidRPr="00A01511">
              <w:rPr>
                <w:lang w:val="el-GR"/>
              </w:rPr>
              <w:t xml:space="preserve"> θα πρέπει να υποστηρίζει την φιλοξενία διαφόρων τύπων εφαρμογών, συμπεριλαμβανομένων </w:t>
            </w:r>
            <w:r w:rsidRPr="00A01511">
              <w:t>APIs</w:t>
            </w:r>
            <w:r w:rsidRPr="00A01511">
              <w:rPr>
                <w:lang w:val="el-GR"/>
              </w:rPr>
              <w:t xml:space="preserve"> &amp; </w:t>
            </w:r>
            <w:r w:rsidRPr="00A01511">
              <w:t>Web</w:t>
            </w:r>
            <w:r w:rsidRPr="00A01511">
              <w:rPr>
                <w:lang w:val="el-GR"/>
              </w:rPr>
              <w:t xml:space="preserve"> εφαρμογών βασισμένα σε </w:t>
            </w:r>
            <w:r w:rsidRPr="00A01511">
              <w:t>java</w:t>
            </w:r>
            <w:r w:rsidRPr="00A01511">
              <w:rPr>
                <w:lang w:val="el-GR"/>
              </w:rPr>
              <w:t xml:space="preserve">, </w:t>
            </w:r>
            <w:r w:rsidRPr="00A01511">
              <w:t>asp</w:t>
            </w:r>
            <w:r w:rsidRPr="00A01511">
              <w:rPr>
                <w:lang w:val="el-GR"/>
              </w:rPr>
              <w:t>.</w:t>
            </w:r>
            <w:r w:rsidRPr="00A01511">
              <w:t>net</w:t>
            </w:r>
            <w:r w:rsidRPr="00A01511">
              <w:rPr>
                <w:lang w:val="el-GR"/>
              </w:rPr>
              <w:t>, .</w:t>
            </w:r>
            <w:r w:rsidRPr="00A01511">
              <w:t>net</w:t>
            </w:r>
            <w:r w:rsidRPr="00A01511">
              <w:rPr>
                <w:lang w:val="el-GR"/>
              </w:rPr>
              <w:t xml:space="preserve"> </w:t>
            </w:r>
            <w:r w:rsidRPr="00A01511">
              <w:t>core</w:t>
            </w:r>
            <w:r w:rsidRPr="00A01511">
              <w:rPr>
                <w:lang w:val="el-GR"/>
              </w:rPr>
              <w:t xml:space="preserve">, </w:t>
            </w:r>
            <w:r w:rsidRPr="00A01511">
              <w:t>python</w:t>
            </w:r>
            <w:r w:rsidRPr="00A01511">
              <w:rPr>
                <w:lang w:val="el-GR"/>
              </w:rPr>
              <w:t xml:space="preserve">, </w:t>
            </w:r>
            <w:proofErr w:type="spellStart"/>
            <w:r w:rsidRPr="00A01511">
              <w:t>php</w:t>
            </w:r>
            <w:proofErr w:type="spellEnd"/>
            <w:r w:rsidRPr="00A01511">
              <w:rPr>
                <w:lang w:val="el-GR"/>
              </w:rPr>
              <w:t xml:space="preserve"> και </w:t>
            </w:r>
            <w:r w:rsidRPr="00A01511">
              <w:t>node</w:t>
            </w:r>
            <w:r w:rsidRPr="00A01511">
              <w:rPr>
                <w:lang w:val="el-GR"/>
              </w:rPr>
              <w:t>.</w:t>
            </w:r>
            <w:proofErr w:type="spellStart"/>
            <w:r w:rsidRPr="00A01511">
              <w:t>js</w:t>
            </w:r>
            <w:proofErr w:type="spellEnd"/>
            <w:r w:rsidRPr="00A01511">
              <w:rPr>
                <w:lang w:val="el-GR"/>
              </w:rPr>
              <w:t xml:space="preserve"> με υποστήριξη </w:t>
            </w:r>
            <w:r w:rsidRPr="00A01511">
              <w:t>Dockers</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2B216A5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BF9827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E0609" w14:textId="77777777" w:rsidR="00A01511" w:rsidRPr="00A01511" w:rsidRDefault="00A01511" w:rsidP="00A01511"/>
        </w:tc>
      </w:tr>
      <w:tr w:rsidR="00A01511" w:rsidRPr="00A01511" w14:paraId="7A8D24E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AA0854C"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B269293" w14:textId="77777777" w:rsidR="00A01511" w:rsidRPr="00A01511" w:rsidRDefault="00A01511" w:rsidP="00A01511">
            <w:pPr>
              <w:rPr>
                <w:lang w:val="el-GR"/>
              </w:rPr>
            </w:pPr>
            <w:r w:rsidRPr="00A01511">
              <w:rPr>
                <w:lang w:val="el-GR"/>
              </w:rPr>
              <w:t xml:space="preserve">Η υπηρεσία πλατφόρμας εφαρμογών ως υπηρεσία να προσφέρεται ως ενιαία υπηρεσία με </w:t>
            </w:r>
            <w:r w:rsidRPr="00A01511">
              <w:rPr>
                <w:lang w:val="el-GR"/>
              </w:rPr>
              <w:lastRenderedPageBreak/>
              <w:t>ενσωματωμένους τους υπολογιστικούς πόρους και εγγενή μηχανισμό κατανομής φορτίου (</w:t>
            </w:r>
            <w:r w:rsidRPr="00A01511">
              <w:t>Load</w:t>
            </w:r>
            <w:r w:rsidRPr="00A01511">
              <w:rPr>
                <w:lang w:val="el-GR"/>
              </w:rPr>
              <w:t xml:space="preserve"> </w:t>
            </w:r>
            <w:r w:rsidRPr="00A01511">
              <w:t>Balancer</w:t>
            </w:r>
            <w:r w:rsidRPr="00A01511">
              <w:rPr>
                <w:lang w:val="el-GR"/>
              </w:rPr>
              <w:t>) σε αυτούς.</w:t>
            </w:r>
          </w:p>
        </w:tc>
        <w:tc>
          <w:tcPr>
            <w:tcW w:w="2420" w:type="dxa"/>
            <w:tcBorders>
              <w:top w:val="single" w:sz="4" w:space="0" w:color="000000"/>
              <w:left w:val="single" w:sz="4" w:space="0" w:color="000000"/>
              <w:bottom w:val="single" w:sz="4" w:space="0" w:color="000000"/>
            </w:tcBorders>
            <w:shd w:val="clear" w:color="auto" w:fill="auto"/>
          </w:tcPr>
          <w:p w14:paraId="61D1BC56"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46330C2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61700" w14:textId="77777777" w:rsidR="00A01511" w:rsidRPr="00A01511" w:rsidRDefault="00A01511" w:rsidP="00A01511"/>
        </w:tc>
      </w:tr>
      <w:tr w:rsidR="00A01511" w:rsidRPr="00A01511" w14:paraId="1DBD2CB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3CCA954"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D88AA0C" w14:textId="77777777" w:rsidR="00A01511" w:rsidRPr="00A01511" w:rsidRDefault="00A01511" w:rsidP="00A01511">
            <w:pPr>
              <w:rPr>
                <w:lang w:val="el-GR"/>
              </w:rPr>
            </w:pPr>
            <w:r w:rsidRPr="00A01511">
              <w:rPr>
                <w:lang w:val="el-GR"/>
              </w:rPr>
              <w:t>Οι υπολογιστικοί πόροι της υπηρεσίας πλατφόρμας εφαρμογών ως υπηρεσία, να διαθέτουν διαφορετικά επίπεδα απομόνωσης:</w:t>
            </w:r>
          </w:p>
          <w:p w14:paraId="6EF0607A" w14:textId="77777777" w:rsidR="00A01511" w:rsidRPr="00A01511" w:rsidRDefault="00A01511" w:rsidP="00A01511">
            <w:pPr>
              <w:rPr>
                <w:lang w:val="el-GR"/>
              </w:rPr>
            </w:pPr>
            <w:r w:rsidRPr="00A01511">
              <w:rPr>
                <w:lang w:val="el-GR"/>
              </w:rPr>
              <w:t>κοινόχρηστων εικονικών πόρων με δυνατότητα δωρεάν χρήσης της υπηρεσίας</w:t>
            </w:r>
          </w:p>
          <w:p w14:paraId="16B22B86" w14:textId="77777777" w:rsidR="00A01511" w:rsidRPr="00A01511" w:rsidRDefault="00A01511" w:rsidP="00A01511">
            <w:pPr>
              <w:rPr>
                <w:lang w:val="el-GR"/>
              </w:rPr>
            </w:pPr>
            <w:r w:rsidRPr="00A01511">
              <w:rPr>
                <w:lang w:val="el-GR"/>
              </w:rPr>
              <w:t xml:space="preserve">αποκλειστικών εικονικών πόρων για φορτία παραγωγής με δυνατότητα εγγενούς περιβάλλοντος </w:t>
            </w:r>
            <w:r w:rsidRPr="00A01511">
              <w:t>staging</w:t>
            </w:r>
            <w:r w:rsidRPr="00A01511">
              <w:rPr>
                <w:lang w:val="el-GR"/>
              </w:rPr>
              <w:t xml:space="preserve"> και αυτόματης αυξομείωσης  πόρων (</w:t>
            </w:r>
            <w:r w:rsidRPr="00A01511">
              <w:t>scale</w:t>
            </w:r>
            <w:r w:rsidRPr="00A01511">
              <w:rPr>
                <w:lang w:val="el-GR"/>
              </w:rPr>
              <w:t xml:space="preserve"> </w:t>
            </w:r>
            <w:r w:rsidRPr="00A01511">
              <w:t>out</w:t>
            </w:r>
            <w:r w:rsidRPr="00A01511">
              <w:rPr>
                <w:lang w:val="el-GR"/>
              </w:rPr>
              <w:t>-</w:t>
            </w:r>
            <w:r w:rsidRPr="00A01511">
              <w:t>in</w:t>
            </w:r>
            <w:r w:rsidRPr="00A01511">
              <w:rPr>
                <w:lang w:val="el-GR"/>
              </w:rPr>
              <w:t>)</w:t>
            </w:r>
          </w:p>
          <w:p w14:paraId="4C3C6941" w14:textId="77777777" w:rsidR="00A01511" w:rsidRPr="00A01511" w:rsidRDefault="00A01511" w:rsidP="00A01511">
            <w:pPr>
              <w:rPr>
                <w:lang w:val="el-GR"/>
              </w:rPr>
            </w:pPr>
            <w:r w:rsidRPr="00A01511">
              <w:rPr>
                <w:lang w:val="el-GR"/>
              </w:rPr>
              <w:t>απομονωμένο περιβάλλον εικονικών και δικτυακών πόρων για μέγιστη ασφάλεια και επιδόσεις των φιλοξενούμενων εφαρμογών</w:t>
            </w:r>
          </w:p>
        </w:tc>
        <w:tc>
          <w:tcPr>
            <w:tcW w:w="2420" w:type="dxa"/>
            <w:tcBorders>
              <w:top w:val="single" w:sz="4" w:space="0" w:color="000000"/>
              <w:left w:val="single" w:sz="4" w:space="0" w:color="000000"/>
              <w:bottom w:val="single" w:sz="4" w:space="0" w:color="000000"/>
            </w:tcBorders>
            <w:shd w:val="clear" w:color="auto" w:fill="auto"/>
          </w:tcPr>
          <w:p w14:paraId="449EB79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7F5A83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3450F" w14:textId="77777777" w:rsidR="00A01511" w:rsidRPr="00A01511" w:rsidRDefault="00A01511" w:rsidP="00A01511"/>
        </w:tc>
      </w:tr>
      <w:tr w:rsidR="00A01511" w:rsidRPr="00A01511" w14:paraId="1BFE9E9F"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D68266A"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F969F7B"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πλατφόρμας εφαρμογών ως υπηρεσία σε αποκλειστικό ή απομονωμένο περιβάλλον πόρων, τουλάχιστον 99,95%</w:t>
            </w:r>
          </w:p>
        </w:tc>
        <w:tc>
          <w:tcPr>
            <w:tcW w:w="2420" w:type="dxa"/>
            <w:tcBorders>
              <w:top w:val="single" w:sz="4" w:space="0" w:color="000000"/>
              <w:left w:val="single" w:sz="4" w:space="0" w:color="000000"/>
              <w:bottom w:val="single" w:sz="4" w:space="0" w:color="000000"/>
            </w:tcBorders>
            <w:shd w:val="clear" w:color="auto" w:fill="auto"/>
          </w:tcPr>
          <w:p w14:paraId="7070E59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62566C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53A69" w14:textId="77777777" w:rsidR="00A01511" w:rsidRPr="00A01511" w:rsidRDefault="00A01511" w:rsidP="00A01511"/>
        </w:tc>
      </w:tr>
      <w:tr w:rsidR="00A01511" w:rsidRPr="00A01511" w14:paraId="4CFE1C4A"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217F06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B6DC967" w14:textId="77777777" w:rsidR="00A01511" w:rsidRPr="00A01511" w:rsidRDefault="00A01511" w:rsidP="00A01511">
            <w:pPr>
              <w:rPr>
                <w:lang w:val="el-GR"/>
              </w:rPr>
            </w:pPr>
            <w:r w:rsidRPr="00A01511">
              <w:rPr>
                <w:lang w:val="el-GR"/>
              </w:rPr>
              <w:t>Δυνατότητα πραγματοποίησης δέσμευσης των υπολογιστικών πόρων της υπηρεσίας πλατφόρμας εφαρμογών ως υπηρεσία, με διάρκεια ένα ή και περισσότερα έτη για επίτευξη μειωμένου κόστος των χρησιμοποιούμενων πόρων.</w:t>
            </w:r>
          </w:p>
        </w:tc>
        <w:tc>
          <w:tcPr>
            <w:tcW w:w="2420" w:type="dxa"/>
            <w:tcBorders>
              <w:top w:val="single" w:sz="4" w:space="0" w:color="000000"/>
              <w:left w:val="single" w:sz="4" w:space="0" w:color="000000"/>
              <w:bottom w:val="single" w:sz="4" w:space="0" w:color="000000"/>
            </w:tcBorders>
            <w:shd w:val="clear" w:color="auto" w:fill="auto"/>
          </w:tcPr>
          <w:p w14:paraId="7DD43A2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1C8AE4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3DE26" w14:textId="77777777" w:rsidR="00A01511" w:rsidRPr="00A01511" w:rsidRDefault="00A01511" w:rsidP="00A01511"/>
        </w:tc>
      </w:tr>
      <w:tr w:rsidR="00A01511" w:rsidRPr="00A01511" w14:paraId="4E74F80F"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B901D79"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2C77595" w14:textId="77777777" w:rsidR="00A01511" w:rsidRPr="00A01511" w:rsidRDefault="00A01511" w:rsidP="00A01511">
            <w:pPr>
              <w:rPr>
                <w:lang w:val="el-GR"/>
              </w:rPr>
            </w:pPr>
            <w:r w:rsidRPr="00A01511">
              <w:rPr>
                <w:lang w:val="el-GR"/>
              </w:rPr>
              <w:t xml:space="preserve">Προσφερόμενη υπηρεσία ανάπτυξης, διαχείρισης, </w:t>
            </w:r>
            <w:r w:rsidRPr="00A01511">
              <w:t>Kubernetes</w:t>
            </w:r>
            <w:r w:rsidRPr="00A01511">
              <w:rPr>
                <w:lang w:val="el-GR"/>
              </w:rPr>
              <w:t xml:space="preserve"> </w:t>
            </w:r>
            <w:r w:rsidRPr="00A01511">
              <w:t>service</w:t>
            </w:r>
            <w:r w:rsidRPr="00A01511">
              <w:rPr>
                <w:lang w:val="el-GR"/>
              </w:rPr>
              <w:t xml:space="preserve"> χωρίς επιπλέον διαχειριστικό κόστος λειτουργίας.</w:t>
            </w:r>
          </w:p>
          <w:p w14:paraId="68F6D208" w14:textId="77777777" w:rsidR="00A01511" w:rsidRPr="00A01511" w:rsidRDefault="00A01511" w:rsidP="00A01511">
            <w:pPr>
              <w:rPr>
                <w:lang w:val="el-GR"/>
              </w:rPr>
            </w:pPr>
            <w:r w:rsidRPr="00A01511">
              <w:rPr>
                <w:lang w:val="el-GR"/>
              </w:rPr>
              <w:t xml:space="preserve">Ο φορέας λειτουργίας θα μπορεί να επιλέξει για τη φιλοξενία των </w:t>
            </w:r>
            <w:r w:rsidRPr="00A01511">
              <w:t>containerized</w:t>
            </w:r>
            <w:r w:rsidRPr="00A01511">
              <w:rPr>
                <w:lang w:val="el-GR"/>
              </w:rPr>
              <w:t xml:space="preserve"> </w:t>
            </w:r>
            <w:r w:rsidRPr="00A01511">
              <w:t>workloads</w:t>
            </w:r>
            <w:r w:rsidRPr="00A01511">
              <w:rPr>
                <w:lang w:val="el-GR"/>
              </w:rPr>
              <w:t>, μεταξύ των εικονικών μηχανών του κεφαλαίου «Παροχή Υπολογιστικών Υπηρεσιών»</w:t>
            </w:r>
          </w:p>
        </w:tc>
        <w:tc>
          <w:tcPr>
            <w:tcW w:w="2420" w:type="dxa"/>
            <w:tcBorders>
              <w:top w:val="single" w:sz="4" w:space="0" w:color="000000"/>
              <w:left w:val="single" w:sz="4" w:space="0" w:color="000000"/>
              <w:bottom w:val="single" w:sz="4" w:space="0" w:color="000000"/>
            </w:tcBorders>
            <w:shd w:val="clear" w:color="auto" w:fill="auto"/>
          </w:tcPr>
          <w:p w14:paraId="5FE4755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A757A4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16F3A" w14:textId="77777777" w:rsidR="00A01511" w:rsidRPr="00A01511" w:rsidRDefault="00A01511" w:rsidP="00A01511"/>
        </w:tc>
      </w:tr>
      <w:tr w:rsidR="00A01511" w:rsidRPr="00A01511" w14:paraId="117F5A0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85D382E"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B4129A9" w14:textId="77777777" w:rsidR="00A01511" w:rsidRPr="00A01511" w:rsidRDefault="00A01511" w:rsidP="00A01511">
            <w:pPr>
              <w:rPr>
                <w:lang w:val="el-GR"/>
              </w:rPr>
            </w:pPr>
            <w:r w:rsidRPr="00A01511">
              <w:rPr>
                <w:lang w:val="el-GR"/>
              </w:rPr>
              <w:t xml:space="preserve">Υπηρεσία πλατφόρμας </w:t>
            </w:r>
            <w:r w:rsidRPr="00A01511">
              <w:t>RedHat</w:t>
            </w:r>
            <w:r w:rsidRPr="00A01511">
              <w:rPr>
                <w:lang w:val="el-GR"/>
              </w:rPr>
              <w:t xml:space="preserve"> </w:t>
            </w:r>
            <w:r w:rsidRPr="00A01511">
              <w:t>OpenShift</w:t>
            </w:r>
            <w:r w:rsidRPr="00A01511">
              <w:rPr>
                <w:lang w:val="el-GR"/>
              </w:rPr>
              <w:t xml:space="preserve"> με αυτοματοποιημένη </w:t>
            </w:r>
            <w:r w:rsidRPr="00A01511">
              <w:rPr>
                <w:lang w:val="el-GR"/>
              </w:rPr>
              <w:lastRenderedPageBreak/>
              <w:t>διαχείριση, ενημέρωση (</w:t>
            </w:r>
            <w:r w:rsidRPr="00A01511">
              <w:t>updating</w:t>
            </w:r>
            <w:r w:rsidRPr="00A01511">
              <w:rPr>
                <w:lang w:val="el-GR"/>
              </w:rPr>
              <w:t xml:space="preserve">, </w:t>
            </w:r>
            <w:r w:rsidRPr="00A01511">
              <w:t>patching</w:t>
            </w:r>
            <w:r w:rsidRPr="00A01511">
              <w:rPr>
                <w:lang w:val="el-GR"/>
              </w:rPr>
              <w:t>) του υποκείμενου περιβάλλοντος-</w:t>
            </w:r>
            <w:r w:rsidRPr="00A01511">
              <w:t>cluster</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7DE7F010"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45F1947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88BFD" w14:textId="77777777" w:rsidR="00A01511" w:rsidRPr="00A01511" w:rsidRDefault="00A01511" w:rsidP="00A01511"/>
        </w:tc>
      </w:tr>
      <w:tr w:rsidR="00A01511" w:rsidRPr="00A01511" w14:paraId="7B71FD07"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DAE893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BD259A0"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πλατφόρμας </w:t>
            </w:r>
            <w:r w:rsidRPr="00A01511">
              <w:t>RedHat</w:t>
            </w:r>
            <w:r w:rsidRPr="00A01511">
              <w:rPr>
                <w:lang w:val="el-GR"/>
              </w:rPr>
              <w:t xml:space="preserve"> </w:t>
            </w:r>
            <w:r w:rsidRPr="00A01511">
              <w:t>OpenShift</w:t>
            </w:r>
            <w:r w:rsidRPr="00A01511">
              <w:rPr>
                <w:lang w:val="el-GR"/>
              </w:rPr>
              <w:t xml:space="preserve"> 99,95%</w:t>
            </w:r>
          </w:p>
        </w:tc>
        <w:tc>
          <w:tcPr>
            <w:tcW w:w="2420" w:type="dxa"/>
            <w:tcBorders>
              <w:top w:val="single" w:sz="4" w:space="0" w:color="000000"/>
              <w:left w:val="single" w:sz="4" w:space="0" w:color="000000"/>
              <w:bottom w:val="single" w:sz="4" w:space="0" w:color="000000"/>
            </w:tcBorders>
            <w:shd w:val="clear" w:color="auto" w:fill="auto"/>
          </w:tcPr>
          <w:p w14:paraId="1FC4F86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27AB13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D08A9" w14:textId="77777777" w:rsidR="00A01511" w:rsidRPr="00A01511" w:rsidRDefault="00A01511" w:rsidP="00A01511"/>
        </w:tc>
      </w:tr>
      <w:tr w:rsidR="00A01511" w:rsidRPr="00A01511" w14:paraId="7ED64095"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F04FA3D"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5D00EA5F" w14:textId="77777777" w:rsidR="00A01511" w:rsidRPr="00A01511" w:rsidRDefault="00A01511" w:rsidP="00A01511">
            <w:pPr>
              <w:rPr>
                <w:lang w:val="el-GR"/>
              </w:rPr>
            </w:pPr>
            <w:r w:rsidRPr="00A01511">
              <w:rPr>
                <w:lang w:val="el-GR"/>
              </w:rPr>
              <w:t xml:space="preserve">Δυνατότητα πραγματοποίησης δέσμευσης των υπολογιστικών πόρων του </w:t>
            </w:r>
            <w:r w:rsidRPr="00A01511">
              <w:t>OpenShift</w:t>
            </w:r>
            <w:r w:rsidRPr="00A01511">
              <w:rPr>
                <w:lang w:val="el-GR"/>
              </w:rPr>
              <w:t xml:space="preserve"> </w:t>
            </w:r>
            <w:r w:rsidRPr="00A01511">
              <w:t>cluster</w:t>
            </w:r>
            <w:r w:rsidRPr="00A01511">
              <w:rPr>
                <w:lang w:val="el-GR"/>
              </w:rPr>
              <w:t xml:space="preserve"> καθώς και της άδειας χρήσης </w:t>
            </w:r>
            <w:r w:rsidRPr="00A01511">
              <w:t>RedHat</w:t>
            </w:r>
            <w:r w:rsidRPr="00A01511">
              <w:rPr>
                <w:lang w:val="el-GR"/>
              </w:rPr>
              <w:t xml:space="preserve"> </w:t>
            </w:r>
            <w:proofErr w:type="spellStart"/>
            <w:r w:rsidRPr="00A01511">
              <w:t>Openshift</w:t>
            </w:r>
            <w:proofErr w:type="spellEnd"/>
            <w:r w:rsidRPr="00A01511">
              <w:rPr>
                <w:lang w:val="el-GR"/>
              </w:rPr>
              <w:t xml:space="preserve">, με διάρκεια ένα ή και περισσότερα έτη για επίτευξη μειωμένου κόστους των χρησιμοποιούμενων πόρων. </w:t>
            </w:r>
          </w:p>
        </w:tc>
        <w:tc>
          <w:tcPr>
            <w:tcW w:w="2420" w:type="dxa"/>
            <w:tcBorders>
              <w:top w:val="single" w:sz="4" w:space="0" w:color="000000"/>
              <w:left w:val="single" w:sz="4" w:space="0" w:color="000000"/>
              <w:bottom w:val="single" w:sz="4" w:space="0" w:color="000000"/>
            </w:tcBorders>
            <w:shd w:val="clear" w:color="auto" w:fill="auto"/>
          </w:tcPr>
          <w:p w14:paraId="072C342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5D9766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F92F9" w14:textId="77777777" w:rsidR="00A01511" w:rsidRPr="00A01511" w:rsidRDefault="00A01511" w:rsidP="00A01511"/>
        </w:tc>
      </w:tr>
      <w:tr w:rsidR="00A01511" w:rsidRPr="001B4C6D" w14:paraId="366F8EC4"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7C788412" w14:textId="77777777" w:rsidR="00A01511" w:rsidRPr="00234806" w:rsidRDefault="00A01511" w:rsidP="001D4DBB">
            <w:pPr>
              <w:rPr>
                <w:lang w:val="el-GR"/>
              </w:rPr>
            </w:pPr>
            <w:r w:rsidRPr="00234806">
              <w:rPr>
                <w:lang w:val="el-GR"/>
              </w:rPr>
              <w:t>Συστήματα Διαχείρισης Βάσεων Δεδομένων</w:t>
            </w:r>
          </w:p>
        </w:tc>
      </w:tr>
      <w:tr w:rsidR="00A01511" w:rsidRPr="00A01511" w14:paraId="31F962B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0C4C227"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75940E9"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υπηρεσιών υπολογιστικού νέφους να υποστηρίζει επίσημα τη φιλοξενία βάσεων δεδομένων </w:t>
            </w:r>
            <w:r w:rsidRPr="00A01511">
              <w:t>Oracle</w:t>
            </w:r>
            <w:r w:rsidRPr="00A01511">
              <w:rPr>
                <w:lang w:val="el-GR"/>
              </w:rPr>
              <w:t xml:space="preserve"> </w:t>
            </w:r>
            <w:r w:rsidRPr="00A01511">
              <w:t>Standard</w:t>
            </w:r>
            <w:r w:rsidRPr="00A01511">
              <w:rPr>
                <w:lang w:val="el-GR"/>
              </w:rPr>
              <w:t xml:space="preserve"> και </w:t>
            </w:r>
            <w:proofErr w:type="spellStart"/>
            <w:r w:rsidRPr="00A01511">
              <w:t>Enterpise</w:t>
            </w:r>
            <w:proofErr w:type="spellEnd"/>
            <w:r w:rsidRPr="00A01511">
              <w:rPr>
                <w:lang w:val="el-GR"/>
              </w:rPr>
              <w:t xml:space="preserve"> </w:t>
            </w:r>
            <w:r w:rsidRPr="00A01511">
              <w:t>Edition</w:t>
            </w:r>
            <w:r w:rsidRPr="00A01511">
              <w:rPr>
                <w:lang w:val="el-GR"/>
              </w:rPr>
              <w:t xml:space="preserve"> καθώς και τις </w:t>
            </w:r>
            <w:r w:rsidRPr="00A01511">
              <w:t>Oracle</w:t>
            </w:r>
            <w:r w:rsidRPr="00A01511">
              <w:rPr>
                <w:lang w:val="el-GR"/>
              </w:rPr>
              <w:t xml:space="preserve"> εταιρικές εφαρμογές βασισμένες σε αυτές. Ο </w:t>
            </w:r>
            <w:proofErr w:type="spellStart"/>
            <w:r w:rsidRPr="00A01511">
              <w:rPr>
                <w:lang w:val="el-GR"/>
              </w:rPr>
              <w:t>πάροχος</w:t>
            </w:r>
            <w:proofErr w:type="spellEnd"/>
            <w:r w:rsidRPr="00A01511">
              <w:rPr>
                <w:lang w:val="el-GR"/>
              </w:rPr>
              <w:t xml:space="preserve"> να αποτελεί εγκεκριμένο περιβάλλον υπολογιστικού νέφους για χρήση υπαρχουσών </w:t>
            </w:r>
            <w:r w:rsidRPr="00A01511">
              <w:t>Oracle</w:t>
            </w:r>
            <w:r w:rsidRPr="00A01511">
              <w:rPr>
                <w:lang w:val="el-GR"/>
              </w:rPr>
              <w:t xml:space="preserve"> αδειών.</w:t>
            </w:r>
          </w:p>
        </w:tc>
        <w:tc>
          <w:tcPr>
            <w:tcW w:w="2420" w:type="dxa"/>
            <w:tcBorders>
              <w:top w:val="single" w:sz="4" w:space="0" w:color="000000"/>
              <w:left w:val="single" w:sz="4" w:space="0" w:color="000000"/>
              <w:bottom w:val="single" w:sz="4" w:space="0" w:color="000000"/>
            </w:tcBorders>
            <w:shd w:val="clear" w:color="auto" w:fill="auto"/>
          </w:tcPr>
          <w:p w14:paraId="461C167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E96BBA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AE3FE" w14:textId="77777777" w:rsidR="00A01511" w:rsidRPr="00A01511" w:rsidRDefault="00A01511" w:rsidP="00A01511"/>
        </w:tc>
      </w:tr>
      <w:tr w:rsidR="00A01511" w:rsidRPr="00A01511" w14:paraId="54D9D75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74BC47E"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0BDE559"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υπολογιστικού νέφους να διαθέτει κατάλληλα βελτιστοποιημένα μεγέθη εικονικών μηχανών με περιορισμένο τον αριθμό εικονικών επεξεργαστών για αντιστοίχιση με μοντέλο </w:t>
            </w:r>
            <w:proofErr w:type="spellStart"/>
            <w:r w:rsidRPr="00A01511">
              <w:rPr>
                <w:lang w:val="el-GR"/>
              </w:rPr>
              <w:t>αδειοδότησης</w:t>
            </w:r>
            <w:proofErr w:type="spellEnd"/>
            <w:r w:rsidRPr="00A01511">
              <w:rPr>
                <w:lang w:val="el-GR"/>
              </w:rPr>
              <w:t xml:space="preserve"> πυρήνων </w:t>
            </w:r>
            <w:r w:rsidRPr="00A01511">
              <w:t>Oracle</w:t>
            </w:r>
            <w:r w:rsidRPr="00A01511">
              <w:rPr>
                <w:lang w:val="el-GR"/>
              </w:rPr>
              <w:t xml:space="preserve"> καθώς και για άλλα </w:t>
            </w:r>
            <w:r w:rsidRPr="00A01511">
              <w:t>core</w:t>
            </w:r>
            <w:r w:rsidRPr="00A01511">
              <w:rPr>
                <w:lang w:val="el-GR"/>
              </w:rPr>
              <w:t xml:space="preserve"> </w:t>
            </w:r>
            <w:r w:rsidRPr="00A01511">
              <w:t>based</w:t>
            </w:r>
            <w:r w:rsidRPr="00A01511">
              <w:rPr>
                <w:lang w:val="el-GR"/>
              </w:rPr>
              <w:t xml:space="preserve"> </w:t>
            </w:r>
            <w:r w:rsidRPr="00A01511">
              <w:t>licensed</w:t>
            </w:r>
            <w:r w:rsidRPr="00A01511">
              <w:rPr>
                <w:lang w:val="el-GR"/>
              </w:rPr>
              <w:t xml:space="preserve"> </w:t>
            </w:r>
            <w:r w:rsidRPr="00A01511">
              <w:t>RDBMS</w:t>
            </w:r>
            <w:r w:rsidRPr="00A01511">
              <w:rPr>
                <w:lang w:val="el-GR"/>
              </w:rPr>
              <w:t xml:space="preserve"> συστήματα, διατηρώντας παράλληλα σταθερά τα υπόλοιπα μεγέθη μνήμης, αποθηκευτικού χώρου και </w:t>
            </w:r>
            <w:proofErr w:type="spellStart"/>
            <w:r w:rsidRPr="00A01511">
              <w:rPr>
                <w:lang w:val="el-GR"/>
              </w:rPr>
              <w:t>διαμεταγωγής</w:t>
            </w:r>
            <w:proofErr w:type="spellEnd"/>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50145D6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850ED2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5A5E4" w14:textId="77777777" w:rsidR="00A01511" w:rsidRPr="00A01511" w:rsidRDefault="00A01511" w:rsidP="00A01511"/>
        </w:tc>
      </w:tr>
      <w:tr w:rsidR="00A01511" w:rsidRPr="00A01511" w14:paraId="3AB9F764"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426472C"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B85296C"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υπηρεσιών υπολογιστικού νέφους να υποστηρίζει επίσημα τη φιλοξενία βάσεων δεδομένων </w:t>
            </w:r>
            <w:r w:rsidRPr="00A01511">
              <w:t>IBM</w:t>
            </w:r>
            <w:r w:rsidRPr="00A01511">
              <w:rPr>
                <w:lang w:val="el-GR"/>
              </w:rPr>
              <w:t xml:space="preserve"> καθώς και </w:t>
            </w:r>
            <w:r w:rsidRPr="00A01511">
              <w:t>IBM</w:t>
            </w:r>
            <w:r w:rsidRPr="00A01511">
              <w:rPr>
                <w:lang w:val="el-GR"/>
              </w:rPr>
              <w:t xml:space="preserve"> εταιρικών εφαρμογών βασισμένες σε αυτές. Ο </w:t>
            </w:r>
            <w:proofErr w:type="spellStart"/>
            <w:r w:rsidRPr="00A01511">
              <w:rPr>
                <w:lang w:val="el-GR"/>
              </w:rPr>
              <w:t>πάροχος</w:t>
            </w:r>
            <w:proofErr w:type="spellEnd"/>
            <w:r w:rsidRPr="00A01511">
              <w:rPr>
                <w:lang w:val="el-GR"/>
              </w:rPr>
              <w:t xml:space="preserve"> να αποτελεί εγκεκριμένο περιβάλλον </w:t>
            </w:r>
            <w:r w:rsidRPr="00A01511">
              <w:rPr>
                <w:lang w:val="el-GR"/>
              </w:rPr>
              <w:lastRenderedPageBreak/>
              <w:t xml:space="preserve">υπολογιστικού νέφους για χρήση υπαρχουσών </w:t>
            </w:r>
            <w:r w:rsidRPr="00A01511">
              <w:t>IBM</w:t>
            </w:r>
            <w:r w:rsidRPr="00A01511">
              <w:rPr>
                <w:lang w:val="el-GR"/>
              </w:rPr>
              <w:t xml:space="preserve"> αδειών.</w:t>
            </w:r>
          </w:p>
        </w:tc>
        <w:tc>
          <w:tcPr>
            <w:tcW w:w="2420" w:type="dxa"/>
            <w:tcBorders>
              <w:top w:val="single" w:sz="4" w:space="0" w:color="000000"/>
              <w:left w:val="single" w:sz="4" w:space="0" w:color="000000"/>
              <w:bottom w:val="single" w:sz="4" w:space="0" w:color="000000"/>
            </w:tcBorders>
            <w:shd w:val="clear" w:color="auto" w:fill="auto"/>
          </w:tcPr>
          <w:p w14:paraId="0E92BDD3"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2E88F3D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01F34" w14:textId="77777777" w:rsidR="00A01511" w:rsidRPr="00A01511" w:rsidRDefault="00A01511" w:rsidP="00A01511"/>
        </w:tc>
      </w:tr>
      <w:tr w:rsidR="00A01511" w:rsidRPr="00A01511" w14:paraId="585A79CA"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0B548794"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4E200D9" w14:textId="77777777" w:rsidR="00A01511" w:rsidRPr="00A01511" w:rsidRDefault="00A01511" w:rsidP="00A01511">
            <w:pPr>
              <w:rPr>
                <w:lang w:val="el-GR"/>
              </w:rPr>
            </w:pPr>
            <w:r w:rsidRPr="00A01511">
              <w:rPr>
                <w:lang w:val="el-GR"/>
              </w:rPr>
              <w:t>Υπηρεσίες φιλοξενίας Σχεσιακών Βάσεων Δεδομένων ως Υπηρεσία (</w:t>
            </w:r>
            <w:r w:rsidRPr="00A01511">
              <w:t>Relational</w:t>
            </w:r>
            <w:r w:rsidRPr="00A01511">
              <w:rPr>
                <w:lang w:val="el-GR"/>
              </w:rPr>
              <w:t xml:space="preserve"> </w:t>
            </w:r>
            <w:r w:rsidRPr="00A01511">
              <w:t>Database</w:t>
            </w:r>
            <w:r w:rsidRPr="00A01511">
              <w:rPr>
                <w:lang w:val="el-GR"/>
              </w:rPr>
              <w:t xml:space="preserve"> </w:t>
            </w:r>
            <w:r w:rsidRPr="00A01511">
              <w:t>as</w:t>
            </w:r>
            <w:r w:rsidRPr="00A01511">
              <w:rPr>
                <w:lang w:val="el-GR"/>
              </w:rPr>
              <w:t xml:space="preserve"> </w:t>
            </w:r>
            <w:r w:rsidRPr="00A01511">
              <w:t>a</w:t>
            </w:r>
            <w:r w:rsidRPr="00A01511">
              <w:rPr>
                <w:lang w:val="el-GR"/>
              </w:rPr>
              <w:t xml:space="preserve"> </w:t>
            </w:r>
            <w:r w:rsidRPr="00A01511">
              <w:t>Service</w:t>
            </w:r>
            <w:r w:rsidRPr="00A01511">
              <w:rPr>
                <w:lang w:val="el-GR"/>
              </w:rPr>
              <w:t xml:space="preserve">). Η λειτουργικότητα της </w:t>
            </w:r>
            <w:r w:rsidRPr="00A01511">
              <w:t>Relational</w:t>
            </w:r>
            <w:r w:rsidRPr="00A01511">
              <w:rPr>
                <w:lang w:val="el-GR"/>
              </w:rPr>
              <w:t xml:space="preserve"> </w:t>
            </w:r>
            <w:r w:rsidRPr="00A01511">
              <w:t>Database</w:t>
            </w:r>
            <w:r w:rsidRPr="00A01511">
              <w:rPr>
                <w:lang w:val="el-GR"/>
              </w:rPr>
              <w:t xml:space="preserve"> </w:t>
            </w:r>
            <w:r w:rsidRPr="00A01511">
              <w:t>as</w:t>
            </w:r>
            <w:r w:rsidRPr="00A01511">
              <w:rPr>
                <w:lang w:val="el-GR"/>
              </w:rPr>
              <w:t xml:space="preserve"> </w:t>
            </w:r>
            <w:r w:rsidRPr="00A01511">
              <w:t>a</w:t>
            </w:r>
            <w:r w:rsidRPr="00A01511">
              <w:rPr>
                <w:lang w:val="el-GR"/>
              </w:rPr>
              <w:t xml:space="preserve"> </w:t>
            </w:r>
            <w:r w:rsidRPr="00A01511">
              <w:t>Service</w:t>
            </w:r>
            <w:r w:rsidRPr="00A01511">
              <w:rPr>
                <w:lang w:val="el-GR"/>
              </w:rPr>
              <w:t xml:space="preserve"> θα πρέπει να υποστηρίζει την δημιουργία και λειτουργία κατ’ ελάχιστο των ακόλουθων τύπων βάσεων:</w:t>
            </w:r>
          </w:p>
        </w:tc>
        <w:tc>
          <w:tcPr>
            <w:tcW w:w="2420" w:type="dxa"/>
            <w:tcBorders>
              <w:top w:val="single" w:sz="4" w:space="0" w:color="000000"/>
              <w:left w:val="single" w:sz="4" w:space="0" w:color="000000"/>
              <w:bottom w:val="single" w:sz="4" w:space="0" w:color="000000"/>
            </w:tcBorders>
            <w:shd w:val="clear" w:color="auto" w:fill="auto"/>
          </w:tcPr>
          <w:p w14:paraId="2D4754A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4868F7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B7092" w14:textId="77777777" w:rsidR="00A01511" w:rsidRPr="00A01511" w:rsidRDefault="00A01511" w:rsidP="00A01511"/>
        </w:tc>
      </w:tr>
      <w:tr w:rsidR="00A01511" w:rsidRPr="00A01511" w14:paraId="3B010F25"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1FF11AD"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5155E4C6" w14:textId="77777777" w:rsidR="00A01511" w:rsidRPr="00A01511" w:rsidRDefault="00A01511" w:rsidP="00A01511">
            <w:pPr>
              <w:rPr>
                <w:lang w:val="el-GR"/>
              </w:rPr>
            </w:pPr>
            <w:r w:rsidRPr="00A01511">
              <w:t>Microsoft</w:t>
            </w:r>
            <w:r w:rsidRPr="00A01511">
              <w:rPr>
                <w:lang w:val="el-GR"/>
              </w:rPr>
              <w:t xml:space="preserve"> </w:t>
            </w:r>
            <w:r w:rsidRPr="00A01511">
              <w:t>SQL</w:t>
            </w:r>
          </w:p>
          <w:p w14:paraId="67367258" w14:textId="77777777" w:rsidR="00A01511" w:rsidRPr="00A01511" w:rsidRDefault="00A01511" w:rsidP="00A01511">
            <w:pPr>
              <w:rPr>
                <w:lang w:val="el-GR"/>
              </w:rPr>
            </w:pPr>
            <w:r w:rsidRPr="00A01511">
              <w:rPr>
                <w:lang w:val="el-GR"/>
              </w:rPr>
              <w:t xml:space="preserve">Να προσφέρονται </w:t>
            </w:r>
            <w:proofErr w:type="spellStart"/>
            <w:r w:rsidRPr="00A01511">
              <w:rPr>
                <w:lang w:val="el-GR"/>
              </w:rPr>
              <w:t>κατ’ελάχιστον</w:t>
            </w:r>
            <w:proofErr w:type="spellEnd"/>
            <w:r w:rsidRPr="00A01511">
              <w:rPr>
                <w:lang w:val="el-GR"/>
              </w:rPr>
              <w:t xml:space="preserve"> 2 τύποι </w:t>
            </w:r>
            <w:r w:rsidRPr="00A01511">
              <w:t>Microsoft</w:t>
            </w:r>
            <w:r w:rsidRPr="00A01511">
              <w:rPr>
                <w:lang w:val="el-GR"/>
              </w:rPr>
              <w:t xml:space="preserve"> </w:t>
            </w:r>
            <w:r w:rsidRPr="00A01511">
              <w:t>SQL</w:t>
            </w:r>
            <w:r w:rsidRPr="00A01511">
              <w:rPr>
                <w:lang w:val="el-GR"/>
              </w:rPr>
              <w:t xml:space="preserve"> ως υπηρεσία: </w:t>
            </w:r>
          </w:p>
          <w:p w14:paraId="2ECD81D2" w14:textId="77777777" w:rsidR="00A01511" w:rsidRPr="00A01511" w:rsidRDefault="00A01511" w:rsidP="00A01511">
            <w:pPr>
              <w:rPr>
                <w:lang w:val="el-GR"/>
              </w:rPr>
            </w:pPr>
            <w:r w:rsidRPr="00A01511">
              <w:rPr>
                <w:lang w:val="el-GR"/>
              </w:rPr>
              <w:t>•</w:t>
            </w:r>
            <w:r w:rsidRPr="00A01511">
              <w:rPr>
                <w:lang w:val="el-GR"/>
              </w:rPr>
              <w:tab/>
              <w:t xml:space="preserve">Ανεξάρτητη χρήση πόρων σε επίπεδο </w:t>
            </w:r>
            <w:r w:rsidRPr="00A01511">
              <w:t>MS</w:t>
            </w:r>
            <w:r w:rsidRPr="00A01511">
              <w:rPr>
                <w:lang w:val="el-GR"/>
              </w:rPr>
              <w:t xml:space="preserve"> </w:t>
            </w:r>
            <w:r w:rsidRPr="00A01511">
              <w:t>SQL</w:t>
            </w:r>
            <w:r w:rsidRPr="00A01511">
              <w:rPr>
                <w:lang w:val="el-GR"/>
              </w:rPr>
              <w:t xml:space="preserve"> </w:t>
            </w:r>
            <w:r w:rsidRPr="00A01511">
              <w:t>server</w:t>
            </w:r>
            <w:r w:rsidRPr="00A01511">
              <w:rPr>
                <w:lang w:val="el-GR"/>
              </w:rPr>
              <w:t xml:space="preserve"> </w:t>
            </w:r>
            <w:r w:rsidRPr="00A01511">
              <w:t>database</w:t>
            </w:r>
          </w:p>
          <w:p w14:paraId="1CFA25B1" w14:textId="77777777" w:rsidR="00A01511" w:rsidRPr="00A01511" w:rsidRDefault="00A01511" w:rsidP="00A01511">
            <w:pPr>
              <w:rPr>
                <w:lang w:val="el-GR"/>
              </w:rPr>
            </w:pPr>
            <w:r w:rsidRPr="00A01511">
              <w:rPr>
                <w:lang w:val="el-GR"/>
              </w:rPr>
              <w:t>•</w:t>
            </w:r>
            <w:r w:rsidRPr="00A01511">
              <w:rPr>
                <w:lang w:val="el-GR"/>
              </w:rPr>
              <w:tab/>
            </w:r>
            <w:r w:rsidRPr="00A01511">
              <w:t>A</w:t>
            </w:r>
            <w:proofErr w:type="spellStart"/>
            <w:r w:rsidRPr="00A01511">
              <w:rPr>
                <w:lang w:val="el-GR"/>
              </w:rPr>
              <w:t>νεξάρτητη</w:t>
            </w:r>
            <w:proofErr w:type="spellEnd"/>
            <w:r w:rsidRPr="00A01511">
              <w:rPr>
                <w:lang w:val="el-GR"/>
              </w:rPr>
              <w:t xml:space="preserve"> χρήση πόρων σε επίπεδο </w:t>
            </w:r>
            <w:r w:rsidRPr="00A01511">
              <w:t>MS</w:t>
            </w:r>
            <w:r w:rsidRPr="00A01511">
              <w:rPr>
                <w:lang w:val="el-GR"/>
              </w:rPr>
              <w:t xml:space="preserve"> </w:t>
            </w:r>
            <w:r w:rsidRPr="00A01511">
              <w:t>SQL</w:t>
            </w:r>
            <w:r w:rsidRPr="00A01511">
              <w:rPr>
                <w:lang w:val="el-GR"/>
              </w:rPr>
              <w:t xml:space="preserve"> </w:t>
            </w:r>
            <w:r w:rsidRPr="00A01511">
              <w:t>server</w:t>
            </w:r>
            <w:r w:rsidRPr="00A01511">
              <w:rPr>
                <w:lang w:val="el-GR"/>
              </w:rPr>
              <w:t xml:space="preserve"> </w:t>
            </w:r>
            <w:r w:rsidRPr="00A01511">
              <w:t>instance</w:t>
            </w:r>
          </w:p>
        </w:tc>
        <w:tc>
          <w:tcPr>
            <w:tcW w:w="2420" w:type="dxa"/>
            <w:tcBorders>
              <w:top w:val="single" w:sz="4" w:space="0" w:color="000000"/>
              <w:left w:val="single" w:sz="4" w:space="0" w:color="000000"/>
              <w:bottom w:val="single" w:sz="4" w:space="0" w:color="000000"/>
            </w:tcBorders>
            <w:shd w:val="clear" w:color="auto" w:fill="auto"/>
          </w:tcPr>
          <w:p w14:paraId="4384A6F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305CC8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75B3" w14:textId="77777777" w:rsidR="00A01511" w:rsidRPr="00A01511" w:rsidRDefault="00A01511" w:rsidP="00A01511"/>
        </w:tc>
      </w:tr>
      <w:tr w:rsidR="00A01511" w:rsidRPr="00A01511" w14:paraId="5DDBF76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2AEE458"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A7ADF01"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w:t>
            </w:r>
            <w:r w:rsidRPr="00A01511">
              <w:t>Microsoft</w:t>
            </w:r>
            <w:r w:rsidRPr="00A01511">
              <w:rPr>
                <w:lang w:val="el-GR"/>
              </w:rPr>
              <w:t xml:space="preserve"> </w:t>
            </w:r>
            <w:r w:rsidRPr="00A01511">
              <w:t>SQL</w:t>
            </w:r>
            <w:r w:rsidRPr="00A01511">
              <w:rPr>
                <w:lang w:val="el-GR"/>
              </w:rPr>
              <w:t xml:space="preserve"> σχεσιακή βάση, τουλάχιστον 99.99%</w:t>
            </w:r>
          </w:p>
        </w:tc>
        <w:tc>
          <w:tcPr>
            <w:tcW w:w="2420" w:type="dxa"/>
            <w:tcBorders>
              <w:top w:val="single" w:sz="4" w:space="0" w:color="000000"/>
              <w:left w:val="single" w:sz="4" w:space="0" w:color="000000"/>
              <w:bottom w:val="single" w:sz="4" w:space="0" w:color="000000"/>
            </w:tcBorders>
            <w:shd w:val="clear" w:color="auto" w:fill="auto"/>
          </w:tcPr>
          <w:p w14:paraId="56CA1DC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2E625C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50BA0" w14:textId="77777777" w:rsidR="00A01511" w:rsidRPr="00A01511" w:rsidRDefault="00A01511" w:rsidP="00A01511"/>
        </w:tc>
      </w:tr>
      <w:tr w:rsidR="00A01511" w:rsidRPr="00A01511" w14:paraId="51D16057"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AAE20A0"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6526728A" w14:textId="77777777" w:rsidR="00A01511" w:rsidRPr="00A01511" w:rsidRDefault="00A01511" w:rsidP="00A01511">
            <w:pPr>
              <w:rPr>
                <w:lang w:val="el-GR"/>
              </w:rPr>
            </w:pPr>
            <w:r w:rsidRPr="00A01511">
              <w:rPr>
                <w:lang w:val="el-GR"/>
              </w:rPr>
              <w:t xml:space="preserve">Δυνατότητα αξιοποίησης υπαρχόντων αδειών </w:t>
            </w:r>
            <w:r w:rsidRPr="00A01511">
              <w:t>Microsoft</w:t>
            </w:r>
            <w:r w:rsidRPr="00A01511">
              <w:rPr>
                <w:lang w:val="el-GR"/>
              </w:rPr>
              <w:t xml:space="preserve"> </w:t>
            </w:r>
            <w:r w:rsidRPr="00A01511">
              <w:t>SQL</w:t>
            </w:r>
            <w:r w:rsidRPr="00A01511">
              <w:rPr>
                <w:lang w:val="el-GR"/>
              </w:rPr>
              <w:t xml:space="preserve"> </w:t>
            </w:r>
            <w:r w:rsidRPr="00A01511">
              <w:t>Server</w:t>
            </w:r>
            <w:r w:rsidRPr="00A01511">
              <w:rPr>
                <w:lang w:val="el-GR"/>
              </w:rPr>
              <w:t xml:space="preserve"> με ενεργό </w:t>
            </w:r>
            <w:r w:rsidRPr="00A01511">
              <w:t>Software</w:t>
            </w:r>
            <w:r w:rsidRPr="00A01511">
              <w:rPr>
                <w:lang w:val="el-GR"/>
              </w:rPr>
              <w:t xml:space="preserve"> </w:t>
            </w:r>
            <w:r w:rsidRPr="00A01511">
              <w:t>Assurance</w:t>
            </w:r>
            <w:r w:rsidRPr="00A01511">
              <w:rPr>
                <w:lang w:val="el-GR"/>
              </w:rPr>
              <w:t xml:space="preserve"> για επίτευξη μειωμένου κόστους στην υπηρεσία </w:t>
            </w:r>
            <w:r w:rsidRPr="00A01511">
              <w:t>Microsoft</w:t>
            </w:r>
            <w:r w:rsidRPr="00A01511">
              <w:rPr>
                <w:lang w:val="el-GR"/>
              </w:rPr>
              <w:t xml:space="preserve"> </w:t>
            </w:r>
            <w:r w:rsidRPr="00A01511">
              <w:t>SQL</w:t>
            </w:r>
            <w:r w:rsidRPr="00A01511">
              <w:rPr>
                <w:lang w:val="el-GR"/>
              </w:rPr>
              <w:t xml:space="preserve"> ως υπηρεσία</w:t>
            </w:r>
          </w:p>
        </w:tc>
        <w:tc>
          <w:tcPr>
            <w:tcW w:w="2420" w:type="dxa"/>
            <w:tcBorders>
              <w:top w:val="single" w:sz="4" w:space="0" w:color="000000"/>
              <w:left w:val="single" w:sz="4" w:space="0" w:color="000000"/>
              <w:bottom w:val="single" w:sz="4" w:space="0" w:color="000000"/>
            </w:tcBorders>
            <w:shd w:val="clear" w:color="auto" w:fill="auto"/>
          </w:tcPr>
          <w:p w14:paraId="0F04FED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DB218E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392" w14:textId="77777777" w:rsidR="00A01511" w:rsidRPr="00A01511" w:rsidRDefault="00A01511" w:rsidP="00A01511"/>
        </w:tc>
      </w:tr>
      <w:tr w:rsidR="00A01511" w:rsidRPr="00A01511" w14:paraId="5C54B507"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869BD7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B95C86F" w14:textId="77777777" w:rsidR="00A01511" w:rsidRPr="00A01511" w:rsidRDefault="00A01511" w:rsidP="00A01511">
            <w:r w:rsidRPr="00A01511">
              <w:t>MySQL</w:t>
            </w:r>
          </w:p>
        </w:tc>
        <w:tc>
          <w:tcPr>
            <w:tcW w:w="2420" w:type="dxa"/>
            <w:tcBorders>
              <w:top w:val="single" w:sz="4" w:space="0" w:color="000000"/>
              <w:left w:val="single" w:sz="4" w:space="0" w:color="000000"/>
              <w:bottom w:val="single" w:sz="4" w:space="0" w:color="000000"/>
            </w:tcBorders>
            <w:shd w:val="clear" w:color="auto" w:fill="auto"/>
          </w:tcPr>
          <w:p w14:paraId="7C37142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80C0C9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6F40" w14:textId="77777777" w:rsidR="00A01511" w:rsidRPr="00A01511" w:rsidRDefault="00A01511" w:rsidP="00A01511"/>
        </w:tc>
      </w:tr>
      <w:tr w:rsidR="00A01511" w:rsidRPr="00A01511" w14:paraId="201ABF3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8B1B206"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40759EA"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w:t>
            </w:r>
            <w:r w:rsidRPr="00A01511">
              <w:t>MySQL</w:t>
            </w:r>
            <w:r w:rsidRPr="00A01511">
              <w:rPr>
                <w:lang w:val="el-GR"/>
              </w:rPr>
              <w:t xml:space="preserve"> σχεσιακή βάση, τουλάχιστον 99.99%</w:t>
            </w:r>
          </w:p>
        </w:tc>
        <w:tc>
          <w:tcPr>
            <w:tcW w:w="2420" w:type="dxa"/>
            <w:tcBorders>
              <w:top w:val="single" w:sz="4" w:space="0" w:color="000000"/>
              <w:left w:val="single" w:sz="4" w:space="0" w:color="000000"/>
              <w:bottom w:val="single" w:sz="4" w:space="0" w:color="000000"/>
            </w:tcBorders>
            <w:shd w:val="clear" w:color="auto" w:fill="auto"/>
          </w:tcPr>
          <w:p w14:paraId="79110F4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E848D4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DDA40" w14:textId="77777777" w:rsidR="00A01511" w:rsidRPr="00A01511" w:rsidRDefault="00A01511" w:rsidP="00A01511"/>
        </w:tc>
      </w:tr>
      <w:tr w:rsidR="00A01511" w:rsidRPr="00A01511" w14:paraId="4D481F6A"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D256A88"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5F74B1EE" w14:textId="77777777" w:rsidR="00A01511" w:rsidRPr="00A01511" w:rsidRDefault="00A01511" w:rsidP="00A01511">
            <w:r w:rsidRPr="00A01511">
              <w:t>PostgreSQL</w:t>
            </w:r>
          </w:p>
        </w:tc>
        <w:tc>
          <w:tcPr>
            <w:tcW w:w="2420" w:type="dxa"/>
            <w:tcBorders>
              <w:top w:val="single" w:sz="4" w:space="0" w:color="000000"/>
              <w:left w:val="single" w:sz="4" w:space="0" w:color="000000"/>
              <w:bottom w:val="single" w:sz="4" w:space="0" w:color="000000"/>
            </w:tcBorders>
            <w:shd w:val="clear" w:color="auto" w:fill="auto"/>
          </w:tcPr>
          <w:p w14:paraId="1ADADF1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9AD30D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7D736" w14:textId="77777777" w:rsidR="00A01511" w:rsidRPr="00A01511" w:rsidRDefault="00A01511" w:rsidP="00A01511"/>
        </w:tc>
      </w:tr>
      <w:tr w:rsidR="00A01511" w:rsidRPr="00A01511" w14:paraId="1A4636C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2E9F574"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47A5C13"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w:t>
            </w:r>
            <w:proofErr w:type="spellStart"/>
            <w:r w:rsidRPr="00A01511">
              <w:t>PostreSQL</w:t>
            </w:r>
            <w:proofErr w:type="spellEnd"/>
            <w:r w:rsidRPr="00A01511">
              <w:rPr>
                <w:lang w:val="el-GR"/>
              </w:rPr>
              <w:t xml:space="preserve"> σχεσιακή βάση, τουλάχιστον 99.99%</w:t>
            </w:r>
          </w:p>
        </w:tc>
        <w:tc>
          <w:tcPr>
            <w:tcW w:w="2420" w:type="dxa"/>
            <w:tcBorders>
              <w:top w:val="single" w:sz="4" w:space="0" w:color="000000"/>
              <w:left w:val="single" w:sz="4" w:space="0" w:color="000000"/>
              <w:bottom w:val="single" w:sz="4" w:space="0" w:color="000000"/>
            </w:tcBorders>
            <w:shd w:val="clear" w:color="auto" w:fill="auto"/>
          </w:tcPr>
          <w:p w14:paraId="252B253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33E659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88A7" w14:textId="77777777" w:rsidR="00A01511" w:rsidRPr="00A01511" w:rsidRDefault="00A01511" w:rsidP="00A01511"/>
        </w:tc>
      </w:tr>
      <w:tr w:rsidR="00A01511" w:rsidRPr="00A01511" w14:paraId="6A7A9C3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2AF4A8C"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69CB892D" w14:textId="77777777" w:rsidR="00A01511" w:rsidRPr="00A01511" w:rsidRDefault="00A01511" w:rsidP="00A01511">
            <w:r w:rsidRPr="00A01511">
              <w:t>MariaDB</w:t>
            </w:r>
          </w:p>
        </w:tc>
        <w:tc>
          <w:tcPr>
            <w:tcW w:w="2420" w:type="dxa"/>
            <w:tcBorders>
              <w:top w:val="single" w:sz="4" w:space="0" w:color="000000"/>
              <w:left w:val="single" w:sz="4" w:space="0" w:color="000000"/>
              <w:bottom w:val="single" w:sz="4" w:space="0" w:color="000000"/>
            </w:tcBorders>
            <w:shd w:val="clear" w:color="auto" w:fill="auto"/>
          </w:tcPr>
          <w:p w14:paraId="405A814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B1DDDE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5C1D9" w14:textId="77777777" w:rsidR="00A01511" w:rsidRPr="00A01511" w:rsidRDefault="00A01511" w:rsidP="00A01511"/>
        </w:tc>
      </w:tr>
      <w:tr w:rsidR="00A01511" w:rsidRPr="00A01511" w14:paraId="467B4BE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CC6CF1A"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2040756"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w:t>
            </w:r>
            <w:r w:rsidRPr="00A01511">
              <w:t>MariaDB</w:t>
            </w:r>
            <w:r w:rsidRPr="00A01511">
              <w:rPr>
                <w:lang w:val="el-GR"/>
              </w:rPr>
              <w:t xml:space="preserve"> σχεσιακή βάση, τουλάχιστον 99.99%</w:t>
            </w:r>
          </w:p>
        </w:tc>
        <w:tc>
          <w:tcPr>
            <w:tcW w:w="2420" w:type="dxa"/>
            <w:tcBorders>
              <w:top w:val="single" w:sz="4" w:space="0" w:color="000000"/>
              <w:left w:val="single" w:sz="4" w:space="0" w:color="000000"/>
              <w:bottom w:val="single" w:sz="4" w:space="0" w:color="000000"/>
            </w:tcBorders>
            <w:shd w:val="clear" w:color="auto" w:fill="auto"/>
          </w:tcPr>
          <w:p w14:paraId="1F9A67D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18EE88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BE7DF" w14:textId="77777777" w:rsidR="00A01511" w:rsidRPr="00A01511" w:rsidRDefault="00A01511" w:rsidP="00A01511"/>
        </w:tc>
      </w:tr>
      <w:tr w:rsidR="00A01511" w:rsidRPr="00DC7A23" w14:paraId="0CDD876D"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031AAAF8"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11D905C" w14:textId="77777777" w:rsidR="00A01511" w:rsidRPr="00A01511" w:rsidRDefault="00A01511" w:rsidP="00A01511">
            <w:pPr>
              <w:rPr>
                <w:lang w:val="el-GR"/>
              </w:rPr>
            </w:pPr>
            <w:r w:rsidRPr="00A01511">
              <w:rPr>
                <w:lang w:val="el-GR"/>
              </w:rPr>
              <w:t xml:space="preserve">Για τις υπηρεσίες φιλοξενίας </w:t>
            </w:r>
            <w:r w:rsidRPr="00A01511">
              <w:t>MySQL</w:t>
            </w:r>
            <w:r w:rsidRPr="00A01511">
              <w:rPr>
                <w:lang w:val="el-GR"/>
              </w:rPr>
              <w:t xml:space="preserve">, </w:t>
            </w:r>
            <w:r w:rsidRPr="00A01511">
              <w:t>PostgreSQL</w:t>
            </w:r>
            <w:r w:rsidRPr="00A01511">
              <w:rPr>
                <w:lang w:val="el-GR"/>
              </w:rPr>
              <w:t xml:space="preserve"> και </w:t>
            </w:r>
            <w:r w:rsidRPr="00A01511">
              <w:t>MariaDB</w:t>
            </w:r>
            <w:r w:rsidRPr="00A01511">
              <w:rPr>
                <w:lang w:val="el-GR"/>
              </w:rPr>
              <w:t xml:space="preserve"> να προσφέρεται δωρεάν χωρητικότητα </w:t>
            </w:r>
            <w:r w:rsidRPr="00A01511">
              <w:t>backup</w:t>
            </w:r>
            <w:r w:rsidRPr="00A01511">
              <w:rPr>
                <w:lang w:val="el-GR"/>
              </w:rPr>
              <w:t xml:space="preserve"> ίση με το </w:t>
            </w:r>
            <w:r w:rsidRPr="00A01511">
              <w:rPr>
                <w:lang w:val="el-GR"/>
              </w:rPr>
              <w:lastRenderedPageBreak/>
              <w:t>100% της πραγματικής-</w:t>
            </w:r>
            <w:r w:rsidRPr="00A01511">
              <w:t>provisioned</w:t>
            </w:r>
            <w:r w:rsidRPr="00A01511">
              <w:rPr>
                <w:lang w:val="el-GR"/>
              </w:rPr>
              <w:t xml:space="preserve"> χωρητικότητας</w:t>
            </w:r>
          </w:p>
        </w:tc>
        <w:tc>
          <w:tcPr>
            <w:tcW w:w="2420" w:type="dxa"/>
            <w:tcBorders>
              <w:top w:val="single" w:sz="4" w:space="0" w:color="000000"/>
              <w:left w:val="single" w:sz="4" w:space="0" w:color="000000"/>
              <w:bottom w:val="single" w:sz="4" w:space="0" w:color="000000"/>
            </w:tcBorders>
            <w:shd w:val="clear" w:color="auto" w:fill="auto"/>
          </w:tcPr>
          <w:p w14:paraId="5637EFF7" w14:textId="77777777" w:rsidR="00A01511" w:rsidRPr="00A01511" w:rsidRDefault="00A01511"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3AFDBFB5" w14:textId="77777777" w:rsidR="00A01511" w:rsidRPr="00A01511" w:rsidRDefault="00A01511"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4897" w14:textId="77777777" w:rsidR="00A01511" w:rsidRPr="00A01511" w:rsidRDefault="00A01511" w:rsidP="00A01511">
            <w:pPr>
              <w:rPr>
                <w:lang w:val="el-GR"/>
              </w:rPr>
            </w:pPr>
          </w:p>
        </w:tc>
      </w:tr>
      <w:tr w:rsidR="00A01511" w:rsidRPr="00A01511" w14:paraId="5EA43346"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9A1076A" w14:textId="77777777" w:rsidR="00A01511" w:rsidRPr="00643620"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1A6246F" w14:textId="77777777" w:rsidR="00A01511" w:rsidRPr="00A01511" w:rsidRDefault="00A01511" w:rsidP="00A01511">
            <w:pPr>
              <w:rPr>
                <w:lang w:val="el-GR"/>
              </w:rPr>
            </w:pPr>
            <w:r w:rsidRPr="00A01511">
              <w:rPr>
                <w:lang w:val="el-GR"/>
              </w:rPr>
              <w:t>Δυνατότητα πραγματοποίησης δέσμευσης των υπολογιστικών πόρων για τη φιλοξενία Σχεσιακών Βάσεων Δεδομένων ως Υπηρεσία, με διάρκεια ένα ή και περισσότερα έτη για επίτευξη μειωμένου κόστος των χρησιμοποιούμενων πόρων.</w:t>
            </w:r>
          </w:p>
        </w:tc>
        <w:tc>
          <w:tcPr>
            <w:tcW w:w="2420" w:type="dxa"/>
            <w:tcBorders>
              <w:top w:val="single" w:sz="4" w:space="0" w:color="000000"/>
              <w:left w:val="single" w:sz="4" w:space="0" w:color="000000"/>
              <w:bottom w:val="single" w:sz="4" w:space="0" w:color="000000"/>
            </w:tcBorders>
            <w:shd w:val="clear" w:color="auto" w:fill="auto"/>
          </w:tcPr>
          <w:p w14:paraId="7DD06F4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04985B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B29EC" w14:textId="77777777" w:rsidR="00A01511" w:rsidRPr="00A01511" w:rsidRDefault="00A01511" w:rsidP="00A01511"/>
        </w:tc>
      </w:tr>
      <w:tr w:rsidR="00A01511" w:rsidRPr="00A01511" w14:paraId="6AFFB166"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C4FFDE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3CBD82B" w14:textId="77777777" w:rsidR="00A01511" w:rsidRPr="00A01511" w:rsidRDefault="00A01511" w:rsidP="00A01511">
            <w:pPr>
              <w:rPr>
                <w:lang w:val="el-GR"/>
              </w:rPr>
            </w:pPr>
            <w:r w:rsidRPr="00A01511">
              <w:rPr>
                <w:lang w:val="el-GR"/>
              </w:rPr>
              <w:t xml:space="preserve">Υπηρεσία αποθήκευσης δεδομένων στη μνήμη για βελτίωση απόκρισης και κλιμάκωσης των εφαρμογών ιστού με πλήρη υποστήριξη του </w:t>
            </w:r>
            <w:r w:rsidRPr="00A01511">
              <w:t>Redis</w:t>
            </w:r>
            <w:r w:rsidRPr="00A01511">
              <w:rPr>
                <w:lang w:val="el-GR"/>
              </w:rPr>
              <w:t xml:space="preserve"> </w:t>
            </w:r>
            <w:r w:rsidRPr="00A01511">
              <w:t>API</w:t>
            </w:r>
            <w:r w:rsidRPr="00A01511">
              <w:rPr>
                <w:lang w:val="el-GR"/>
              </w:rPr>
              <w:t xml:space="preserve"> στην έκδοση 6.0</w:t>
            </w:r>
          </w:p>
        </w:tc>
        <w:tc>
          <w:tcPr>
            <w:tcW w:w="2420" w:type="dxa"/>
            <w:tcBorders>
              <w:top w:val="single" w:sz="4" w:space="0" w:color="000000"/>
              <w:left w:val="single" w:sz="4" w:space="0" w:color="000000"/>
              <w:bottom w:val="single" w:sz="4" w:space="0" w:color="000000"/>
            </w:tcBorders>
            <w:shd w:val="clear" w:color="auto" w:fill="auto"/>
          </w:tcPr>
          <w:p w14:paraId="3E308FE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80DB08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98DBE" w14:textId="77777777" w:rsidR="00A01511" w:rsidRPr="00A01511" w:rsidRDefault="00A01511" w:rsidP="00A01511"/>
        </w:tc>
      </w:tr>
      <w:tr w:rsidR="00A01511" w:rsidRPr="00A01511" w14:paraId="5E0BDFAC"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E458E2A"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D6BC1B0"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αποθήκευσης δεδομένων στη μνήμη, τουλάχιστον 99.9%</w:t>
            </w:r>
          </w:p>
        </w:tc>
        <w:tc>
          <w:tcPr>
            <w:tcW w:w="2420" w:type="dxa"/>
            <w:tcBorders>
              <w:top w:val="single" w:sz="4" w:space="0" w:color="000000"/>
              <w:left w:val="single" w:sz="4" w:space="0" w:color="000000"/>
              <w:bottom w:val="single" w:sz="4" w:space="0" w:color="000000"/>
            </w:tcBorders>
            <w:shd w:val="clear" w:color="auto" w:fill="auto"/>
          </w:tcPr>
          <w:p w14:paraId="29F2747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6A2ED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346B1" w14:textId="77777777" w:rsidR="00A01511" w:rsidRPr="00A01511" w:rsidRDefault="00A01511" w:rsidP="00A01511"/>
        </w:tc>
      </w:tr>
      <w:tr w:rsidR="00A01511" w:rsidRPr="00A01511" w14:paraId="3C23197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0890AE7E"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182C58E" w14:textId="77777777" w:rsidR="00A01511" w:rsidRPr="00A01511" w:rsidRDefault="00A01511" w:rsidP="00A01511">
            <w:pPr>
              <w:rPr>
                <w:lang w:val="el-GR"/>
              </w:rPr>
            </w:pPr>
            <w:r w:rsidRPr="00A01511">
              <w:rPr>
                <w:lang w:val="el-GR"/>
              </w:rPr>
              <w:t>Δυνατότητα πραγματοποίησης δέσμευσης των υπολογιστικών πόρων για την υπηρεσία αποθήκευσης δεδομένων στη μνήμη, με διάρκεια ένα ή και περισσότερα έτη για επίτευξη μειωμένου κόστος των χρησιμοποιούμενων πόρων.</w:t>
            </w:r>
          </w:p>
        </w:tc>
        <w:tc>
          <w:tcPr>
            <w:tcW w:w="2420" w:type="dxa"/>
            <w:tcBorders>
              <w:top w:val="single" w:sz="4" w:space="0" w:color="000000"/>
              <w:left w:val="single" w:sz="4" w:space="0" w:color="000000"/>
              <w:bottom w:val="single" w:sz="4" w:space="0" w:color="000000"/>
            </w:tcBorders>
            <w:shd w:val="clear" w:color="auto" w:fill="auto"/>
          </w:tcPr>
          <w:p w14:paraId="00E1B1C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D6CF26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D6472" w14:textId="77777777" w:rsidR="00A01511" w:rsidRPr="00A01511" w:rsidRDefault="00A01511" w:rsidP="00A01511"/>
        </w:tc>
      </w:tr>
      <w:tr w:rsidR="00A01511" w:rsidRPr="00A01511" w14:paraId="27739368"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993EE73"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B2F88EC" w14:textId="77777777" w:rsidR="00A01511" w:rsidRPr="00A01511" w:rsidRDefault="00A01511" w:rsidP="00A01511">
            <w:pPr>
              <w:rPr>
                <w:lang w:val="el-GR"/>
              </w:rPr>
            </w:pPr>
            <w:r w:rsidRPr="00A01511">
              <w:rPr>
                <w:lang w:val="el-GR"/>
              </w:rPr>
              <w:t xml:space="preserve">Υπηρεσία αποθήκευσης υψηλής κλιμάκωσης και φιλοξενίας </w:t>
            </w:r>
            <w:r w:rsidRPr="00A01511">
              <w:t>NoSQL</w:t>
            </w:r>
            <w:r w:rsidRPr="00A01511">
              <w:rPr>
                <w:lang w:val="el-GR"/>
              </w:rPr>
              <w:t xml:space="preserve"> δεδομένων μορφής </w:t>
            </w:r>
            <w:r w:rsidRPr="00A01511">
              <w:t>key</w:t>
            </w:r>
            <w:r w:rsidRPr="00A01511">
              <w:rPr>
                <w:lang w:val="el-GR"/>
              </w:rPr>
              <w:t>-</w:t>
            </w:r>
            <w:r w:rsidRPr="00A01511">
              <w:t>value</w:t>
            </w:r>
            <w:r w:rsidRPr="00A01511">
              <w:rPr>
                <w:lang w:val="el-GR"/>
              </w:rPr>
              <w:t xml:space="preserve">, χωρίς προκαθορισμένο </w:t>
            </w:r>
            <w:r w:rsidRPr="00A01511">
              <w:t>schema</w:t>
            </w:r>
          </w:p>
        </w:tc>
        <w:tc>
          <w:tcPr>
            <w:tcW w:w="2420" w:type="dxa"/>
            <w:tcBorders>
              <w:top w:val="single" w:sz="4" w:space="0" w:color="000000"/>
              <w:left w:val="single" w:sz="4" w:space="0" w:color="000000"/>
              <w:bottom w:val="single" w:sz="4" w:space="0" w:color="000000"/>
            </w:tcBorders>
            <w:shd w:val="clear" w:color="auto" w:fill="auto"/>
          </w:tcPr>
          <w:p w14:paraId="59A482B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737EDD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D1E63" w14:textId="77777777" w:rsidR="00A01511" w:rsidRPr="00A01511" w:rsidRDefault="00A01511" w:rsidP="00A01511"/>
        </w:tc>
      </w:tr>
      <w:tr w:rsidR="00A01511" w:rsidRPr="00A01511" w14:paraId="09420493"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7EAD5A6"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713051E"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ανάγνωσης και εγγραφής δεδομένων για την υπηρεσία φιλοξενίας </w:t>
            </w:r>
            <w:r w:rsidRPr="00A01511">
              <w:t>NoSQL</w:t>
            </w:r>
            <w:r w:rsidRPr="00A01511">
              <w:rPr>
                <w:lang w:val="el-GR"/>
              </w:rPr>
              <w:t xml:space="preserve"> δεδομένων, τουλάχιστον 99.9%</w:t>
            </w:r>
          </w:p>
        </w:tc>
        <w:tc>
          <w:tcPr>
            <w:tcW w:w="2420" w:type="dxa"/>
            <w:tcBorders>
              <w:top w:val="single" w:sz="4" w:space="0" w:color="000000"/>
              <w:left w:val="single" w:sz="4" w:space="0" w:color="000000"/>
              <w:bottom w:val="single" w:sz="4" w:space="0" w:color="000000"/>
            </w:tcBorders>
            <w:shd w:val="clear" w:color="auto" w:fill="auto"/>
          </w:tcPr>
          <w:p w14:paraId="1FB8122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39C921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C8FB5" w14:textId="77777777" w:rsidR="00A01511" w:rsidRPr="00A01511" w:rsidRDefault="00A01511" w:rsidP="00A01511"/>
        </w:tc>
      </w:tr>
      <w:tr w:rsidR="00A01511" w:rsidRPr="00A01511" w14:paraId="0866D485"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4B62B82"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BAFE53B" w14:textId="77777777" w:rsidR="00A01511" w:rsidRPr="00A01511" w:rsidRDefault="00A01511" w:rsidP="00A01511">
            <w:pPr>
              <w:rPr>
                <w:lang w:val="el-GR"/>
              </w:rPr>
            </w:pPr>
            <w:r w:rsidRPr="00A01511">
              <w:rPr>
                <w:lang w:val="el-GR"/>
              </w:rPr>
              <w:t xml:space="preserve">Υπηρεσίες φιλοξενίας υψηλών επιδόσεων </w:t>
            </w:r>
            <w:r w:rsidRPr="00A01511">
              <w:t>NoSQL</w:t>
            </w:r>
            <w:r w:rsidRPr="00A01511">
              <w:rPr>
                <w:lang w:val="el-GR"/>
              </w:rPr>
              <w:t xml:space="preserve"> Βάσεων Δεδομένων ως Υπηρεσία με δυνατότητα λειτουργίας πολλαπλών </w:t>
            </w:r>
            <w:r w:rsidRPr="00A01511">
              <w:t>data</w:t>
            </w:r>
            <w:r w:rsidRPr="00A01511">
              <w:rPr>
                <w:lang w:val="el-GR"/>
              </w:rPr>
              <w:t xml:space="preserve"> </w:t>
            </w:r>
            <w:r w:rsidRPr="00A01511">
              <w:t>models</w:t>
            </w:r>
            <w:r w:rsidRPr="00A01511">
              <w:rPr>
                <w:lang w:val="el-GR"/>
              </w:rPr>
              <w:t xml:space="preserve">: </w:t>
            </w:r>
            <w:r w:rsidRPr="00A01511">
              <w:t>document</w:t>
            </w:r>
            <w:r w:rsidRPr="00A01511">
              <w:rPr>
                <w:lang w:val="el-GR"/>
              </w:rPr>
              <w:t xml:space="preserve">, </w:t>
            </w:r>
            <w:r w:rsidRPr="00A01511">
              <w:t>wide</w:t>
            </w:r>
            <w:r w:rsidRPr="00A01511">
              <w:rPr>
                <w:lang w:val="el-GR"/>
              </w:rPr>
              <w:t>-</w:t>
            </w:r>
            <w:r w:rsidRPr="00A01511">
              <w:t>column</w:t>
            </w:r>
            <w:r w:rsidRPr="00A01511">
              <w:rPr>
                <w:lang w:val="el-GR"/>
              </w:rPr>
              <w:t xml:space="preserve"> </w:t>
            </w:r>
            <w:r w:rsidRPr="00A01511">
              <w:t>family</w:t>
            </w:r>
            <w:r w:rsidRPr="00A01511">
              <w:rPr>
                <w:lang w:val="el-GR"/>
              </w:rPr>
              <w:t xml:space="preserve">, </w:t>
            </w:r>
            <w:r w:rsidRPr="00A01511">
              <w:t>key</w:t>
            </w:r>
            <w:r w:rsidRPr="00A01511">
              <w:rPr>
                <w:lang w:val="el-GR"/>
              </w:rPr>
              <w:t>-</w:t>
            </w:r>
            <w:r w:rsidRPr="00A01511">
              <w:t>value</w:t>
            </w:r>
            <w:r w:rsidRPr="00A01511">
              <w:rPr>
                <w:lang w:val="el-GR"/>
              </w:rPr>
              <w:t xml:space="preserve"> και </w:t>
            </w:r>
            <w:r w:rsidRPr="00A01511">
              <w:t>graph</w:t>
            </w:r>
            <w:r w:rsidRPr="00A01511">
              <w:rPr>
                <w:lang w:val="el-GR"/>
              </w:rPr>
              <w:t>. Η υπηρεσία πρέπει να προσφέρει εγγυημένη απόκριση εγγραφών και αναγνώσεων στο 99ό εκατοστημόριο, κατώτερη ή ίση με 10</w:t>
            </w:r>
            <w:proofErr w:type="spellStart"/>
            <w:r w:rsidRPr="00A01511">
              <w:t>ms</w:t>
            </w:r>
            <w:proofErr w:type="spellEnd"/>
            <w:r w:rsidRPr="00A01511">
              <w:rPr>
                <w:lang w:val="el-GR"/>
              </w:rPr>
              <w:t xml:space="preserve">. </w:t>
            </w:r>
          </w:p>
        </w:tc>
        <w:tc>
          <w:tcPr>
            <w:tcW w:w="2420" w:type="dxa"/>
            <w:tcBorders>
              <w:top w:val="single" w:sz="4" w:space="0" w:color="000000"/>
              <w:left w:val="single" w:sz="4" w:space="0" w:color="000000"/>
              <w:bottom w:val="single" w:sz="4" w:space="0" w:color="000000"/>
            </w:tcBorders>
            <w:shd w:val="clear" w:color="auto" w:fill="auto"/>
          </w:tcPr>
          <w:p w14:paraId="45F9DB7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D64D4D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73FC9" w14:textId="77777777" w:rsidR="00A01511" w:rsidRPr="00A01511" w:rsidRDefault="00A01511" w:rsidP="00A01511"/>
        </w:tc>
      </w:tr>
      <w:tr w:rsidR="00A01511" w:rsidRPr="00A01511" w14:paraId="6D6E6BAF"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BF3A544"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D180F52" w14:textId="77777777" w:rsidR="00A01511" w:rsidRPr="00A01511" w:rsidRDefault="00A01511" w:rsidP="00A01511">
            <w:pPr>
              <w:rPr>
                <w:lang w:val="el-GR"/>
              </w:rPr>
            </w:pPr>
            <w:r w:rsidRPr="00A01511">
              <w:rPr>
                <w:lang w:val="el-GR"/>
              </w:rPr>
              <w:t xml:space="preserve">Η υπηρεσία υψηλών επιδόσεων </w:t>
            </w:r>
            <w:r w:rsidRPr="00A01511">
              <w:t>NoSQL</w:t>
            </w:r>
            <w:r w:rsidRPr="00A01511">
              <w:rPr>
                <w:lang w:val="el-GR"/>
              </w:rPr>
              <w:t xml:space="preserve"> θα πρέπει να διαθέτει δυνατότητα  εγγραφής δεδομένων σε πολλαπλές γεωγραφικές περιοχές (</w:t>
            </w:r>
            <w:r w:rsidRPr="00A01511">
              <w:t>multi</w:t>
            </w:r>
            <w:r w:rsidRPr="00A01511">
              <w:rPr>
                <w:lang w:val="el-GR"/>
              </w:rPr>
              <w:t>-</w:t>
            </w:r>
            <w:r w:rsidRPr="00A01511">
              <w:t>region</w:t>
            </w:r>
            <w:r w:rsidRPr="00A01511">
              <w:rPr>
                <w:lang w:val="el-GR"/>
              </w:rPr>
              <w:t xml:space="preserve"> </w:t>
            </w:r>
            <w:r w:rsidRPr="00A01511">
              <w:t>writes</w:t>
            </w:r>
            <w:r w:rsidRPr="00A01511">
              <w:rPr>
                <w:lang w:val="el-GR"/>
              </w:rPr>
              <w:t xml:space="preserve">) για επίτευξη 99.999% μηνιαίου </w:t>
            </w:r>
            <w:r w:rsidRPr="00A01511">
              <w:t>SLA</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1F10B31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EB3BF1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6BC9C" w14:textId="77777777" w:rsidR="00A01511" w:rsidRPr="00A01511" w:rsidRDefault="00A01511" w:rsidP="00A01511"/>
        </w:tc>
      </w:tr>
      <w:tr w:rsidR="00A01511" w:rsidRPr="00A01511" w14:paraId="4FF2E3B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0260F90"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F2FCBE0" w14:textId="77777777" w:rsidR="00A01511" w:rsidRPr="00A01511" w:rsidRDefault="00A01511" w:rsidP="00A01511">
            <w:pPr>
              <w:rPr>
                <w:lang w:val="el-GR"/>
              </w:rPr>
            </w:pPr>
            <w:r w:rsidRPr="00A01511">
              <w:rPr>
                <w:lang w:val="el-GR"/>
              </w:rPr>
              <w:t xml:space="preserve">Δυνατότητα πραγματοποίησης δέσμευσης των υπολογιστικών πόρων για την υπηρεσία υψηλών επιδόσεων </w:t>
            </w:r>
            <w:r w:rsidRPr="00A01511">
              <w:t>NoSQL</w:t>
            </w:r>
            <w:r w:rsidRPr="00A01511">
              <w:rPr>
                <w:lang w:val="el-GR"/>
              </w:rPr>
              <w:t xml:space="preserve"> Βάσεων Δεδομένων ως Υπηρεσία με δυνατότητα λειτουργίας πολλαπλών </w:t>
            </w:r>
            <w:r w:rsidRPr="00A01511">
              <w:t>data</w:t>
            </w:r>
            <w:r w:rsidRPr="00A01511">
              <w:rPr>
                <w:lang w:val="el-GR"/>
              </w:rPr>
              <w:t xml:space="preserve"> </w:t>
            </w:r>
            <w:r w:rsidRPr="00A01511">
              <w:t>models</w:t>
            </w:r>
            <w:r w:rsidRPr="00A01511">
              <w:rPr>
                <w:lang w:val="el-GR"/>
              </w:rPr>
              <w:t>, με διάρκεια ένα ή και περισσότερα έτη για επίτευξη μειωμένου κόστος των χρησιμοποιούμενων πόρων.</w:t>
            </w:r>
          </w:p>
        </w:tc>
        <w:tc>
          <w:tcPr>
            <w:tcW w:w="2420" w:type="dxa"/>
            <w:tcBorders>
              <w:top w:val="single" w:sz="4" w:space="0" w:color="000000"/>
              <w:left w:val="single" w:sz="4" w:space="0" w:color="000000"/>
              <w:bottom w:val="single" w:sz="4" w:space="0" w:color="000000"/>
            </w:tcBorders>
            <w:shd w:val="clear" w:color="auto" w:fill="auto"/>
          </w:tcPr>
          <w:p w14:paraId="37AD0B9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4A1A68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F1FC7" w14:textId="77777777" w:rsidR="00A01511" w:rsidRPr="00A01511" w:rsidRDefault="00A01511" w:rsidP="00A01511"/>
        </w:tc>
      </w:tr>
      <w:tr w:rsidR="00A01511" w:rsidRPr="00DC7A23" w14:paraId="10AD8931"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3417D0AF" w14:textId="77777777" w:rsidR="00A01511" w:rsidRPr="00A01511" w:rsidRDefault="00A01511" w:rsidP="00A01511">
            <w:pPr>
              <w:rPr>
                <w:lang w:val="el-GR"/>
              </w:rPr>
            </w:pPr>
            <w:r w:rsidRPr="00A01511">
              <w:rPr>
                <w:lang w:val="el-GR"/>
              </w:rPr>
              <w:t>Συστήματα Αποθήκευσης και Ανάλυσης Δεδομένων</w:t>
            </w:r>
          </w:p>
        </w:tc>
      </w:tr>
      <w:tr w:rsidR="00A01511" w:rsidRPr="00A01511" w14:paraId="7C93777A"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C74D871" w14:textId="77777777" w:rsidR="00A01511" w:rsidRPr="00643620"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59A0575E" w14:textId="77777777" w:rsidR="00A01511" w:rsidRPr="00A01511" w:rsidRDefault="00A01511" w:rsidP="00A01511">
            <w:pPr>
              <w:rPr>
                <w:lang w:val="el-GR"/>
              </w:rPr>
            </w:pPr>
            <w:r w:rsidRPr="00A01511">
              <w:rPr>
                <w:lang w:val="el-GR"/>
              </w:rPr>
              <w:t>Υπηρεσία Επιχειρησιακής Αποθήκης Δεδομένων σε δομή σχεσιακών πινάκων, με δυνατότητες μαζικής επεξεργασίας των ιστορικών δεδομένων με τεχνικές παράλληλης επεξεργασίας από πολλαπλούς κόμβους για ανάλυση των δεδομένων και δημιουργία αναφορών.</w:t>
            </w:r>
          </w:p>
        </w:tc>
        <w:tc>
          <w:tcPr>
            <w:tcW w:w="2420" w:type="dxa"/>
            <w:tcBorders>
              <w:top w:val="single" w:sz="4" w:space="0" w:color="000000"/>
              <w:left w:val="single" w:sz="4" w:space="0" w:color="000000"/>
              <w:bottom w:val="single" w:sz="4" w:space="0" w:color="000000"/>
            </w:tcBorders>
            <w:shd w:val="clear" w:color="auto" w:fill="auto"/>
          </w:tcPr>
          <w:p w14:paraId="774495C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D32CAF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106ED" w14:textId="77777777" w:rsidR="00A01511" w:rsidRPr="00A01511" w:rsidRDefault="00A01511" w:rsidP="00A01511"/>
        </w:tc>
      </w:tr>
      <w:tr w:rsidR="00A01511" w:rsidRPr="00A01511" w14:paraId="711E9FE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05B8B2A"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2F6B03D" w14:textId="77777777" w:rsidR="00A01511" w:rsidRPr="00A01511" w:rsidRDefault="00A01511" w:rsidP="00A01511">
            <w:pPr>
              <w:rPr>
                <w:lang w:val="el-GR"/>
              </w:rPr>
            </w:pPr>
            <w:r w:rsidRPr="00A01511">
              <w:rPr>
                <w:lang w:val="el-GR"/>
              </w:rPr>
              <w:t>Δυνατότητα καθορισμού της επεξεργαστικής ισχύς της Αποθήκης Δεδομένων ανεξάρτητα από τον όγκο των αποθηκευμένων δεδομένων. Η επεξεργαστική ισχύς θα πρέπει να αυξομειώνεται κατά απαίτηση των αναγκών της αναθέτουσας αρχής χειροκίνητα ή βάσει χρονικού προγράμματος.</w:t>
            </w:r>
          </w:p>
        </w:tc>
        <w:tc>
          <w:tcPr>
            <w:tcW w:w="2420" w:type="dxa"/>
            <w:tcBorders>
              <w:top w:val="single" w:sz="4" w:space="0" w:color="000000"/>
              <w:left w:val="single" w:sz="4" w:space="0" w:color="000000"/>
              <w:bottom w:val="single" w:sz="4" w:space="0" w:color="000000"/>
            </w:tcBorders>
            <w:shd w:val="clear" w:color="auto" w:fill="auto"/>
          </w:tcPr>
          <w:p w14:paraId="1CD3CFC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4D7DBC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7B8EF" w14:textId="77777777" w:rsidR="00A01511" w:rsidRPr="00A01511" w:rsidRDefault="00A01511" w:rsidP="00A01511"/>
        </w:tc>
      </w:tr>
      <w:tr w:rsidR="00A01511" w:rsidRPr="00A01511" w14:paraId="3A737B04"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EE892FE"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B5BF7B5"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Αποθήκης Δεδομένων για ανάλυση των δεδομένων, τουλάχιστον 99.9%</w:t>
            </w:r>
          </w:p>
        </w:tc>
        <w:tc>
          <w:tcPr>
            <w:tcW w:w="2420" w:type="dxa"/>
            <w:tcBorders>
              <w:top w:val="single" w:sz="4" w:space="0" w:color="000000"/>
              <w:left w:val="single" w:sz="4" w:space="0" w:color="000000"/>
              <w:bottom w:val="single" w:sz="4" w:space="0" w:color="000000"/>
            </w:tcBorders>
            <w:shd w:val="clear" w:color="auto" w:fill="auto"/>
          </w:tcPr>
          <w:p w14:paraId="123AC80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4177B8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B71A4" w14:textId="77777777" w:rsidR="00A01511" w:rsidRPr="00A01511" w:rsidRDefault="00A01511" w:rsidP="00A01511"/>
        </w:tc>
      </w:tr>
      <w:tr w:rsidR="00A01511" w:rsidRPr="00A01511" w14:paraId="6E1A3E2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B432B81"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5AE8F902" w14:textId="77777777" w:rsidR="00A01511" w:rsidRPr="00A01511" w:rsidRDefault="00A01511" w:rsidP="00A01511">
            <w:pPr>
              <w:rPr>
                <w:lang w:val="el-GR"/>
              </w:rPr>
            </w:pPr>
            <w:r w:rsidRPr="00A01511">
              <w:rPr>
                <w:lang w:val="el-GR"/>
              </w:rPr>
              <w:t xml:space="preserve">Δυνατότητα πραγματοποίησης δέσμευσης των υπολογιστικών πόρων για την υπηρεσία Αποθήκης Δεδομένων, με διάρκεια ένα ή και περισσότερα έτη για επίτευξη </w:t>
            </w:r>
            <w:r w:rsidRPr="00A01511">
              <w:rPr>
                <w:lang w:val="el-GR"/>
              </w:rPr>
              <w:lastRenderedPageBreak/>
              <w:t>μειωμένου κόστος των χρησιμοποιούμενων πόρων.</w:t>
            </w:r>
          </w:p>
        </w:tc>
        <w:tc>
          <w:tcPr>
            <w:tcW w:w="2420" w:type="dxa"/>
            <w:tcBorders>
              <w:top w:val="single" w:sz="4" w:space="0" w:color="000000"/>
              <w:left w:val="single" w:sz="4" w:space="0" w:color="000000"/>
              <w:bottom w:val="single" w:sz="4" w:space="0" w:color="000000"/>
            </w:tcBorders>
            <w:shd w:val="clear" w:color="auto" w:fill="auto"/>
          </w:tcPr>
          <w:p w14:paraId="36A5B963"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0EC5E7E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D5F34" w14:textId="77777777" w:rsidR="00A01511" w:rsidRPr="00A01511" w:rsidRDefault="00A01511" w:rsidP="00A01511"/>
        </w:tc>
      </w:tr>
      <w:tr w:rsidR="00A01511" w:rsidRPr="00A01511" w14:paraId="1FF96F44"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7FCE7BEF"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F757B15" w14:textId="77777777" w:rsidR="00A01511" w:rsidRPr="00A01511" w:rsidRDefault="00A01511" w:rsidP="00A01511">
            <w:pPr>
              <w:rPr>
                <w:lang w:val="el-GR"/>
              </w:rPr>
            </w:pPr>
            <w:r w:rsidRPr="00A01511">
              <w:rPr>
                <w:lang w:val="el-GR"/>
              </w:rPr>
              <w:t xml:space="preserve">Υπηρεσία υβριδικής ενσωμάτωσης και μετασχηματισμού δεδομένων με μηχανισμούς </w:t>
            </w:r>
            <w:r w:rsidRPr="00A01511">
              <w:t>ETL</w:t>
            </w:r>
            <w:r w:rsidRPr="00A01511">
              <w:rPr>
                <w:lang w:val="el-GR"/>
              </w:rPr>
              <w:t>/</w:t>
            </w:r>
            <w:r w:rsidRPr="00A01511">
              <w:t>ELT</w:t>
            </w:r>
            <w:r w:rsidRPr="00A01511">
              <w:rPr>
                <w:lang w:val="el-GR"/>
              </w:rPr>
              <w:t xml:space="preserve"> (</w:t>
            </w:r>
            <w:r w:rsidRPr="00A01511">
              <w:t>Extract</w:t>
            </w:r>
            <w:r w:rsidRPr="00A01511">
              <w:rPr>
                <w:lang w:val="el-GR"/>
              </w:rPr>
              <w:t>-</w:t>
            </w:r>
            <w:r w:rsidRPr="00A01511">
              <w:t>Transform</w:t>
            </w:r>
            <w:r w:rsidRPr="00A01511">
              <w:rPr>
                <w:lang w:val="el-GR"/>
              </w:rPr>
              <w:t>-</w:t>
            </w:r>
            <w:r w:rsidRPr="00A01511">
              <w:t>Load</w:t>
            </w:r>
            <w:r w:rsidRPr="00A01511">
              <w:rPr>
                <w:lang w:val="el-GR"/>
              </w:rPr>
              <w:t>/</w:t>
            </w:r>
            <w:r w:rsidRPr="00A01511">
              <w:t>Extract</w:t>
            </w:r>
            <w:r w:rsidRPr="00A01511">
              <w:rPr>
                <w:lang w:val="el-GR"/>
              </w:rPr>
              <w:t>-</w:t>
            </w:r>
            <w:r w:rsidRPr="00A01511">
              <w:t>Load</w:t>
            </w:r>
            <w:r w:rsidRPr="00A01511">
              <w:rPr>
                <w:lang w:val="el-GR"/>
              </w:rPr>
              <w:t>-</w:t>
            </w:r>
            <w:r w:rsidRPr="00A01511">
              <w:t>Transform</w:t>
            </w:r>
            <w:r w:rsidRPr="00A01511">
              <w:rPr>
                <w:lang w:val="el-GR"/>
              </w:rPr>
              <w:t>) μέσω γραφικού περιβάλλοντος από πολλαπλές πηγές για περαιτέρω επεξεργασία και αποθήκευση.</w:t>
            </w:r>
          </w:p>
        </w:tc>
        <w:tc>
          <w:tcPr>
            <w:tcW w:w="2420" w:type="dxa"/>
            <w:tcBorders>
              <w:top w:val="single" w:sz="4" w:space="0" w:color="000000"/>
              <w:left w:val="single" w:sz="4" w:space="0" w:color="000000"/>
              <w:bottom w:val="single" w:sz="4" w:space="0" w:color="000000"/>
            </w:tcBorders>
            <w:shd w:val="clear" w:color="auto" w:fill="auto"/>
          </w:tcPr>
          <w:p w14:paraId="48FFA6D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2AFD07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CF03E" w14:textId="77777777" w:rsidR="00A01511" w:rsidRPr="00A01511" w:rsidRDefault="00A01511" w:rsidP="00A01511"/>
        </w:tc>
      </w:tr>
      <w:tr w:rsidR="00A01511" w:rsidRPr="00A01511" w14:paraId="69353C7B"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F2E372E" w14:textId="77777777" w:rsidR="00A01511" w:rsidRPr="00A01511" w:rsidRDefault="00A01511" w:rsidP="00A01511"/>
        </w:tc>
        <w:tc>
          <w:tcPr>
            <w:tcW w:w="3639" w:type="dxa"/>
            <w:gridSpan w:val="3"/>
            <w:tcBorders>
              <w:top w:val="single" w:sz="4" w:space="0" w:color="000000"/>
              <w:left w:val="single" w:sz="4" w:space="0" w:color="000000"/>
              <w:bottom w:val="single" w:sz="4" w:space="0" w:color="000000"/>
            </w:tcBorders>
            <w:shd w:val="clear" w:color="auto" w:fill="auto"/>
            <w:vAlign w:val="center"/>
          </w:tcPr>
          <w:p w14:paraId="6B07B161"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υβριδικής ενσωμάτωσης και μετασχηματισμού δεδομένων, τουλάχιστον 99.9%</w:t>
            </w:r>
          </w:p>
        </w:tc>
        <w:tc>
          <w:tcPr>
            <w:tcW w:w="2420" w:type="dxa"/>
            <w:tcBorders>
              <w:top w:val="single" w:sz="4" w:space="0" w:color="000000"/>
              <w:left w:val="single" w:sz="4" w:space="0" w:color="000000"/>
              <w:bottom w:val="single" w:sz="4" w:space="0" w:color="000000"/>
            </w:tcBorders>
            <w:shd w:val="clear" w:color="auto" w:fill="auto"/>
          </w:tcPr>
          <w:p w14:paraId="212CD5F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01A3F9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5BD20" w14:textId="77777777" w:rsidR="00A01511" w:rsidRPr="00A01511" w:rsidRDefault="00A01511" w:rsidP="00A01511"/>
        </w:tc>
      </w:tr>
      <w:tr w:rsidR="00A01511" w:rsidRPr="00A01511" w14:paraId="76273CF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A5E1BF1"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762BD8C" w14:textId="77777777" w:rsidR="00A01511" w:rsidRPr="00A01511" w:rsidRDefault="00A01511" w:rsidP="00A01511">
            <w:pPr>
              <w:rPr>
                <w:lang w:val="el-GR"/>
              </w:rPr>
            </w:pPr>
            <w:r w:rsidRPr="00A01511">
              <w:rPr>
                <w:lang w:val="el-GR"/>
              </w:rPr>
              <w:t xml:space="preserve">Υπηρεσία ανάλυσης και επεξεργασίας δεδομένων μεγάλης κλίμακας βασισμένη σε </w:t>
            </w:r>
            <w:r w:rsidRPr="00A01511">
              <w:t>Apache</w:t>
            </w:r>
            <w:r w:rsidRPr="00A01511">
              <w:rPr>
                <w:lang w:val="el-GR"/>
              </w:rPr>
              <w:t xml:space="preserve"> </w:t>
            </w:r>
            <w:r w:rsidRPr="00A01511">
              <w:t>Spark</w:t>
            </w:r>
            <w:r w:rsidRPr="00A01511">
              <w:rPr>
                <w:lang w:val="el-GR"/>
              </w:rPr>
              <w:t xml:space="preserve"> με αυτοματοποιημένη διαχείριση, ενημέρωση (</w:t>
            </w:r>
            <w:r w:rsidRPr="00A01511">
              <w:t>updating</w:t>
            </w:r>
            <w:r w:rsidRPr="00A01511">
              <w:rPr>
                <w:lang w:val="el-GR"/>
              </w:rPr>
              <w:t xml:space="preserve">, </w:t>
            </w:r>
            <w:r w:rsidRPr="00A01511">
              <w:t>patching</w:t>
            </w:r>
            <w:r w:rsidRPr="00A01511">
              <w:rPr>
                <w:lang w:val="el-GR"/>
              </w:rPr>
              <w:t>) του υποκείμενου περιβάλλοντος-</w:t>
            </w:r>
            <w:r w:rsidRPr="00A01511">
              <w:t>cluster</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320E8B4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301564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843A1" w14:textId="77777777" w:rsidR="00A01511" w:rsidRPr="00A01511" w:rsidRDefault="00A01511" w:rsidP="00A01511"/>
        </w:tc>
      </w:tr>
      <w:tr w:rsidR="00A01511" w:rsidRPr="00A01511" w14:paraId="1F97BE2D"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A59F85D"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899E9B7"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ανάλυσης και επεξεργασία δεδομένων μεγάλης κλίμακας βασισμένη σε </w:t>
            </w:r>
            <w:r w:rsidRPr="00A01511">
              <w:t>Apache</w:t>
            </w:r>
            <w:r w:rsidRPr="00A01511">
              <w:rPr>
                <w:lang w:val="el-GR"/>
              </w:rPr>
              <w:t xml:space="preserve"> </w:t>
            </w:r>
            <w:r w:rsidRPr="00A01511">
              <w:t>Spark</w:t>
            </w:r>
            <w:r w:rsidRPr="00A01511">
              <w:rPr>
                <w:lang w:val="el-GR"/>
              </w:rPr>
              <w:t>, τουλάχιστον 99,95%</w:t>
            </w:r>
          </w:p>
        </w:tc>
        <w:tc>
          <w:tcPr>
            <w:tcW w:w="2420" w:type="dxa"/>
            <w:tcBorders>
              <w:top w:val="single" w:sz="4" w:space="0" w:color="000000"/>
              <w:left w:val="single" w:sz="4" w:space="0" w:color="000000"/>
              <w:bottom w:val="single" w:sz="4" w:space="0" w:color="000000"/>
            </w:tcBorders>
            <w:shd w:val="clear" w:color="auto" w:fill="auto"/>
          </w:tcPr>
          <w:p w14:paraId="53A7FAD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E4E7FB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5799F" w14:textId="77777777" w:rsidR="00A01511" w:rsidRPr="00A01511" w:rsidRDefault="00A01511" w:rsidP="00A01511"/>
        </w:tc>
      </w:tr>
      <w:tr w:rsidR="00A01511" w:rsidRPr="00A01511" w14:paraId="6F0D218D"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1B679007" w14:textId="77777777" w:rsidR="00A01511" w:rsidRPr="00A01511" w:rsidRDefault="00A01511" w:rsidP="00A01511">
            <w:proofErr w:type="spellStart"/>
            <w:r w:rsidRPr="00A01511">
              <w:t>Συστήμ</w:t>
            </w:r>
            <w:proofErr w:type="spellEnd"/>
            <w:r w:rsidRPr="00A01511">
              <w:t>ατα Internet of Things</w:t>
            </w:r>
          </w:p>
        </w:tc>
      </w:tr>
      <w:tr w:rsidR="00A01511" w:rsidRPr="00A01511" w14:paraId="70AE4CE0"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5CD0339"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5019C38" w14:textId="77777777" w:rsidR="00A01511" w:rsidRPr="00A01511" w:rsidRDefault="00A01511" w:rsidP="00A01511">
            <w:pPr>
              <w:rPr>
                <w:lang w:val="el-GR"/>
              </w:rPr>
            </w:pPr>
            <w:r w:rsidRPr="00A01511">
              <w:rPr>
                <w:lang w:val="el-GR"/>
              </w:rPr>
              <w:t xml:space="preserve">Υπηρεσία μεγάλης κλίμακας, ασφαλούς διαχείρισης και επικοινωνίας με συσκευές </w:t>
            </w:r>
            <w:r w:rsidRPr="00A01511">
              <w:t>IoT</w:t>
            </w:r>
            <w:r w:rsidRPr="00A01511">
              <w:rPr>
                <w:lang w:val="el-GR"/>
              </w:rPr>
              <w:t>. Η υπηρεσία να υποστηρίζει αμφίδρομη επικοινωνία, πρέπει να δέχεται μεγάλο και συνεχή όγκο δεδομένων τηλεμετρίας από τις συσκευές και παράλληλα να μπορεί να αποστείλει εντολές προς τις συσκευές.</w:t>
            </w:r>
          </w:p>
        </w:tc>
        <w:tc>
          <w:tcPr>
            <w:tcW w:w="2420" w:type="dxa"/>
            <w:tcBorders>
              <w:top w:val="single" w:sz="4" w:space="0" w:color="000000"/>
              <w:left w:val="single" w:sz="4" w:space="0" w:color="000000"/>
              <w:bottom w:val="single" w:sz="4" w:space="0" w:color="000000"/>
            </w:tcBorders>
            <w:shd w:val="clear" w:color="auto" w:fill="auto"/>
          </w:tcPr>
          <w:p w14:paraId="29D2C32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595422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69DBE" w14:textId="77777777" w:rsidR="00A01511" w:rsidRPr="00A01511" w:rsidRDefault="00A01511" w:rsidP="00A01511"/>
        </w:tc>
      </w:tr>
      <w:tr w:rsidR="00A01511" w:rsidRPr="00A01511" w14:paraId="125A20AD"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9C818D2"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C6D1C69" w14:textId="3FAFB10C"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διαχείρισης και </w:t>
            </w:r>
            <w:r w:rsidR="003273B6" w:rsidRPr="00A01511">
              <w:rPr>
                <w:lang w:val="el-GR"/>
              </w:rPr>
              <w:t>επικοινωνίας</w:t>
            </w:r>
            <w:r w:rsidRPr="00A01511">
              <w:rPr>
                <w:lang w:val="el-GR"/>
              </w:rPr>
              <w:t xml:space="preserve"> με συσκευές </w:t>
            </w:r>
            <w:r w:rsidRPr="00A01511">
              <w:t>IoT</w:t>
            </w:r>
            <w:r w:rsidRPr="00A01511">
              <w:rPr>
                <w:lang w:val="el-GR"/>
              </w:rPr>
              <w:t xml:space="preserve"> τουλάχιστον 99.9%</w:t>
            </w:r>
          </w:p>
        </w:tc>
        <w:tc>
          <w:tcPr>
            <w:tcW w:w="2420" w:type="dxa"/>
            <w:tcBorders>
              <w:top w:val="single" w:sz="4" w:space="0" w:color="000000"/>
              <w:left w:val="single" w:sz="4" w:space="0" w:color="000000"/>
              <w:bottom w:val="single" w:sz="4" w:space="0" w:color="000000"/>
            </w:tcBorders>
            <w:shd w:val="clear" w:color="auto" w:fill="auto"/>
          </w:tcPr>
          <w:p w14:paraId="40E7C61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6A7CB1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7A7B8" w14:textId="77777777" w:rsidR="00A01511" w:rsidRPr="00A01511" w:rsidRDefault="00A01511" w:rsidP="00A01511"/>
        </w:tc>
      </w:tr>
      <w:tr w:rsidR="00A01511" w:rsidRPr="00A01511" w14:paraId="1D829ADF"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6A456BB"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99FFB29" w14:textId="77777777" w:rsidR="00A01511" w:rsidRPr="00A01511" w:rsidRDefault="00A01511" w:rsidP="00A01511">
            <w:pPr>
              <w:rPr>
                <w:lang w:val="el-GR"/>
              </w:rPr>
            </w:pPr>
            <w:r w:rsidRPr="00A01511">
              <w:rPr>
                <w:lang w:val="el-GR"/>
              </w:rPr>
              <w:t xml:space="preserve">Υπηρεσία διαχείρισης και υλοποίησης σεναρίων τοπικής και απομακρυσμένης επεξεργασίας δεδομένων στις συσκευές </w:t>
            </w:r>
            <w:r w:rsidRPr="00A01511">
              <w:t>IoT</w:t>
            </w:r>
            <w:r w:rsidRPr="00A01511">
              <w:rPr>
                <w:lang w:val="el-GR"/>
              </w:rPr>
              <w:t xml:space="preserve">. Η </w:t>
            </w:r>
            <w:r w:rsidRPr="00A01511">
              <w:rPr>
                <w:lang w:val="el-GR"/>
              </w:rPr>
              <w:lastRenderedPageBreak/>
              <w:t xml:space="preserve">υπηρεσία πρέπει να παρέχει δωρεάν την υποκείμενη πλατφόρμα φιλοξενίας και </w:t>
            </w:r>
            <w:r w:rsidRPr="00A01511">
              <w:t>server</w:t>
            </w:r>
            <w:r w:rsidRPr="00A01511">
              <w:rPr>
                <w:lang w:val="el-GR"/>
              </w:rPr>
              <w:t>-</w:t>
            </w:r>
            <w:r w:rsidRPr="00A01511">
              <w:t>less</w:t>
            </w:r>
            <w:r w:rsidRPr="00A01511">
              <w:rPr>
                <w:lang w:val="el-GR"/>
              </w:rPr>
              <w:t xml:space="preserve"> επεξεργασία καθώς δυνατότητα εκτέλεσης πρωτότυπου προγραμματιστικού κώδικα στις συσκευές </w:t>
            </w:r>
            <w:r w:rsidRPr="00A01511">
              <w:t>IoT</w:t>
            </w:r>
            <w:r w:rsidRPr="00A01511">
              <w:rPr>
                <w:lang w:val="el-GR"/>
              </w:rPr>
              <w:t xml:space="preserve">, σε μορφή </w:t>
            </w:r>
            <w:r w:rsidRPr="00A01511">
              <w:t>docker</w:t>
            </w:r>
            <w:r w:rsidRPr="00A01511">
              <w:rPr>
                <w:lang w:val="el-GR"/>
              </w:rPr>
              <w:t xml:space="preserve"> </w:t>
            </w:r>
            <w:r w:rsidRPr="00A01511">
              <w:t>containers</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59730259"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2C2E01D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9C2C9" w14:textId="77777777" w:rsidR="00A01511" w:rsidRPr="00A01511" w:rsidRDefault="00A01511" w:rsidP="00A01511"/>
        </w:tc>
      </w:tr>
      <w:tr w:rsidR="00A01511" w:rsidRPr="003273B6" w14:paraId="5514E918"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367C2E9C" w14:textId="77777777" w:rsidR="00A01511" w:rsidRPr="00234806" w:rsidRDefault="00A01511" w:rsidP="00A01511">
            <w:pPr>
              <w:rPr>
                <w:lang w:val="el-GR"/>
              </w:rPr>
            </w:pPr>
            <w:r w:rsidRPr="00234806">
              <w:rPr>
                <w:lang w:val="el-GR"/>
              </w:rPr>
              <w:t>Συστήματα Ολοκλήρωσης Επιχειρησιακών Εφαρμογών</w:t>
            </w:r>
          </w:p>
        </w:tc>
      </w:tr>
      <w:tr w:rsidR="00A01511" w:rsidRPr="00A01511" w14:paraId="2B9AEF83"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E3F1011"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458278D" w14:textId="77777777" w:rsidR="00A01511" w:rsidRPr="00A01511" w:rsidRDefault="00A01511" w:rsidP="00A01511">
            <w:pPr>
              <w:rPr>
                <w:lang w:val="el-GR"/>
              </w:rPr>
            </w:pPr>
            <w:r w:rsidRPr="00A01511">
              <w:rPr>
                <w:lang w:val="el-GR"/>
              </w:rPr>
              <w:t xml:space="preserve">Υπηρεσία δημιουργίας, ασφαλούς διαχείρισης, παρακολούθησης και  δημοσίευσης προγραμματιστικών </w:t>
            </w:r>
            <w:proofErr w:type="spellStart"/>
            <w:r w:rsidRPr="00A01511">
              <w:rPr>
                <w:lang w:val="el-GR"/>
              </w:rPr>
              <w:t>διεπαφών</w:t>
            </w:r>
            <w:proofErr w:type="spellEnd"/>
            <w:r w:rsidRPr="00A01511">
              <w:rPr>
                <w:lang w:val="el-GR"/>
              </w:rPr>
              <w:t xml:space="preserve"> (</w:t>
            </w:r>
            <w:r w:rsidRPr="00A01511">
              <w:t>APIs</w:t>
            </w:r>
            <w:r w:rsidRPr="00A01511">
              <w:rPr>
                <w:lang w:val="el-GR"/>
              </w:rPr>
              <w:t xml:space="preserve">) από εσωτερικά συστήματα και εφαρμογές προς χρήση από εξωτερικούς χρήστες. </w:t>
            </w:r>
          </w:p>
        </w:tc>
        <w:tc>
          <w:tcPr>
            <w:tcW w:w="2420" w:type="dxa"/>
            <w:tcBorders>
              <w:top w:val="single" w:sz="4" w:space="0" w:color="000000"/>
              <w:left w:val="single" w:sz="4" w:space="0" w:color="000000"/>
              <w:bottom w:val="single" w:sz="4" w:space="0" w:color="000000"/>
            </w:tcBorders>
            <w:shd w:val="clear" w:color="auto" w:fill="auto"/>
          </w:tcPr>
          <w:p w14:paraId="74F2421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CDE153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FD27E" w14:textId="77777777" w:rsidR="00A01511" w:rsidRPr="00A01511" w:rsidRDefault="00A01511" w:rsidP="00A01511"/>
        </w:tc>
      </w:tr>
      <w:tr w:rsidR="00A01511" w:rsidRPr="00A01511" w14:paraId="1ACC172A"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1E32FD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3AFD866"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διαχείρισης προγραμματιστικών </w:t>
            </w:r>
            <w:proofErr w:type="spellStart"/>
            <w:r w:rsidRPr="00A01511">
              <w:rPr>
                <w:lang w:val="el-GR"/>
              </w:rPr>
              <w:t>διεπαφών</w:t>
            </w:r>
            <w:proofErr w:type="spellEnd"/>
            <w:r w:rsidRPr="00A01511">
              <w:rPr>
                <w:lang w:val="el-GR"/>
              </w:rPr>
              <w:t xml:space="preserve"> για χρήση σε παραγωγικό περιβάλλον, τουλάχιστον 99.95%</w:t>
            </w:r>
          </w:p>
        </w:tc>
        <w:tc>
          <w:tcPr>
            <w:tcW w:w="2420" w:type="dxa"/>
            <w:tcBorders>
              <w:top w:val="single" w:sz="4" w:space="0" w:color="000000"/>
              <w:left w:val="single" w:sz="4" w:space="0" w:color="000000"/>
              <w:bottom w:val="single" w:sz="4" w:space="0" w:color="000000"/>
            </w:tcBorders>
            <w:shd w:val="clear" w:color="auto" w:fill="auto"/>
          </w:tcPr>
          <w:p w14:paraId="7C0D93F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FF3A0C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B2DE2" w14:textId="77777777" w:rsidR="00A01511" w:rsidRPr="00A01511" w:rsidRDefault="00A01511" w:rsidP="00A01511"/>
        </w:tc>
      </w:tr>
      <w:tr w:rsidR="00A01511" w:rsidRPr="00A01511" w14:paraId="5873CCAD"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2A1547E"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2331C06" w14:textId="77777777" w:rsidR="00A01511" w:rsidRPr="00A01511" w:rsidRDefault="00A01511" w:rsidP="00A01511">
            <w:pPr>
              <w:rPr>
                <w:lang w:val="el-GR"/>
              </w:rPr>
            </w:pPr>
            <w:r w:rsidRPr="00A01511">
              <w:rPr>
                <w:lang w:val="el-GR"/>
              </w:rPr>
              <w:t>Υπηρεσίες διαχείρισης γεγονότων και μηνυμάτων μέσω μοντέλων δημοσίευσης-συνδρομής (</w:t>
            </w:r>
            <w:r w:rsidRPr="00A01511">
              <w:t>publish</w:t>
            </w:r>
            <w:r w:rsidRPr="00A01511">
              <w:rPr>
                <w:lang w:val="el-GR"/>
              </w:rPr>
              <w:t>-</w:t>
            </w:r>
            <w:r w:rsidRPr="00A01511">
              <w:t>subscribe</w:t>
            </w:r>
            <w:r w:rsidRPr="00A01511">
              <w:rPr>
                <w:lang w:val="el-GR"/>
              </w:rPr>
              <w:t>) για επικοινωνία μεταξύ υπηρεσιών και συστημάτων</w:t>
            </w:r>
          </w:p>
        </w:tc>
        <w:tc>
          <w:tcPr>
            <w:tcW w:w="2420" w:type="dxa"/>
            <w:tcBorders>
              <w:top w:val="single" w:sz="4" w:space="0" w:color="000000"/>
              <w:left w:val="single" w:sz="4" w:space="0" w:color="000000"/>
              <w:bottom w:val="single" w:sz="4" w:space="0" w:color="000000"/>
            </w:tcBorders>
            <w:shd w:val="clear" w:color="auto" w:fill="auto"/>
          </w:tcPr>
          <w:p w14:paraId="1DC6D92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084EE1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515A" w14:textId="77777777" w:rsidR="00A01511" w:rsidRPr="00A01511" w:rsidRDefault="00A01511" w:rsidP="00A01511"/>
        </w:tc>
      </w:tr>
      <w:tr w:rsidR="00A01511" w:rsidRPr="00A01511" w14:paraId="4B5D53AC"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6D7FE0A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DDAAF1A"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τις υπηρεσίες διαχείρισης γεγονότων και μηνυμάτων τουλάχιστον 99.9%.</w:t>
            </w:r>
          </w:p>
        </w:tc>
        <w:tc>
          <w:tcPr>
            <w:tcW w:w="2420" w:type="dxa"/>
            <w:tcBorders>
              <w:top w:val="single" w:sz="4" w:space="0" w:color="000000"/>
              <w:left w:val="single" w:sz="4" w:space="0" w:color="000000"/>
              <w:bottom w:val="single" w:sz="4" w:space="0" w:color="000000"/>
            </w:tcBorders>
            <w:shd w:val="clear" w:color="auto" w:fill="auto"/>
          </w:tcPr>
          <w:p w14:paraId="297C4E1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0CC937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0E350" w14:textId="77777777" w:rsidR="00A01511" w:rsidRPr="00A01511" w:rsidRDefault="00A01511" w:rsidP="00A01511"/>
        </w:tc>
      </w:tr>
      <w:tr w:rsidR="00A01511" w:rsidRPr="00A01511" w14:paraId="697C1FB2"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65FBEA1"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2211BD4" w14:textId="77777777" w:rsidR="00A01511" w:rsidRPr="00A01511" w:rsidRDefault="00A01511" w:rsidP="00A01511">
            <w:pPr>
              <w:rPr>
                <w:lang w:val="el-GR"/>
              </w:rPr>
            </w:pPr>
            <w:r w:rsidRPr="00A01511">
              <w:rPr>
                <w:lang w:val="el-GR"/>
              </w:rPr>
              <w:t>Υπηρεσία εισαγωγής δεδομένων μαζικής και συνεχόμενης ροής δεδομένων και δεδομένων τηλεμετρίας.</w:t>
            </w:r>
          </w:p>
        </w:tc>
        <w:tc>
          <w:tcPr>
            <w:tcW w:w="2420" w:type="dxa"/>
            <w:tcBorders>
              <w:top w:val="single" w:sz="4" w:space="0" w:color="000000"/>
              <w:left w:val="single" w:sz="4" w:space="0" w:color="000000"/>
              <w:bottom w:val="single" w:sz="4" w:space="0" w:color="000000"/>
            </w:tcBorders>
            <w:shd w:val="clear" w:color="auto" w:fill="auto"/>
          </w:tcPr>
          <w:p w14:paraId="3B3558B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899A0B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6D7A9" w14:textId="77777777" w:rsidR="00A01511" w:rsidRPr="00A01511" w:rsidRDefault="00A01511" w:rsidP="00A01511"/>
        </w:tc>
      </w:tr>
      <w:tr w:rsidR="00A01511" w:rsidRPr="00A01511" w14:paraId="1E3F2C70"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59D8DD6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FB3C922"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εισαγωγής μαζικής και συνεχόμενης ροής δεδομένων, τουλάχιστον 99.95%</w:t>
            </w:r>
          </w:p>
        </w:tc>
        <w:tc>
          <w:tcPr>
            <w:tcW w:w="2420" w:type="dxa"/>
            <w:tcBorders>
              <w:top w:val="single" w:sz="4" w:space="0" w:color="000000"/>
              <w:left w:val="single" w:sz="4" w:space="0" w:color="000000"/>
              <w:bottom w:val="single" w:sz="4" w:space="0" w:color="000000"/>
            </w:tcBorders>
            <w:shd w:val="clear" w:color="auto" w:fill="auto"/>
          </w:tcPr>
          <w:p w14:paraId="5F38071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374492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6600A" w14:textId="77777777" w:rsidR="00A01511" w:rsidRPr="00A01511" w:rsidRDefault="00A01511" w:rsidP="00A01511"/>
        </w:tc>
      </w:tr>
      <w:tr w:rsidR="00A01511" w:rsidRPr="00DC7A23" w14:paraId="0D5208E8"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78987F21" w14:textId="77777777" w:rsidR="00A01511" w:rsidRPr="00A01511" w:rsidRDefault="00A01511" w:rsidP="00A01511">
            <w:pPr>
              <w:rPr>
                <w:lang w:val="el-GR"/>
              </w:rPr>
            </w:pPr>
            <w:r w:rsidRPr="00A01511">
              <w:rPr>
                <w:lang w:val="el-GR"/>
              </w:rPr>
              <w:t xml:space="preserve">Συστήματα ταυτοποίησης και </w:t>
            </w:r>
            <w:proofErr w:type="spellStart"/>
            <w:r w:rsidRPr="00A01511">
              <w:rPr>
                <w:lang w:val="el-GR"/>
              </w:rPr>
              <w:t>αυθεντικοποίησης</w:t>
            </w:r>
            <w:proofErr w:type="spellEnd"/>
            <w:r w:rsidRPr="00A01511">
              <w:rPr>
                <w:lang w:val="el-GR"/>
              </w:rPr>
              <w:t xml:space="preserve"> χρηστών καθώς και συστήματα ασφαλείας συστημάτων και υποδομών </w:t>
            </w:r>
          </w:p>
        </w:tc>
      </w:tr>
      <w:tr w:rsidR="00A01511" w:rsidRPr="00A01511" w14:paraId="1CC00258"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F2C5FC2"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4626727" w14:textId="77777777" w:rsidR="00A01511" w:rsidRPr="00A01511" w:rsidRDefault="00A01511" w:rsidP="00A01511">
            <w:pPr>
              <w:rPr>
                <w:lang w:val="el-GR"/>
              </w:rPr>
            </w:pPr>
            <w:r w:rsidRPr="00A01511">
              <w:rPr>
                <w:lang w:val="el-GR"/>
              </w:rPr>
              <w:t xml:space="preserve">Υπηρεσίες διαχείρισης ταυτότητας, </w:t>
            </w:r>
            <w:proofErr w:type="spellStart"/>
            <w:r w:rsidRPr="00A01511">
              <w:rPr>
                <w:lang w:val="el-GR"/>
              </w:rPr>
              <w:t>αυθεντικοποίησης</w:t>
            </w:r>
            <w:proofErr w:type="spellEnd"/>
            <w:r w:rsidRPr="00A01511">
              <w:rPr>
                <w:lang w:val="el-GR"/>
              </w:rPr>
              <w:t xml:space="preserve"> και εξουσιοδότησης χρηστών στο δημόσιο υπολογιστικό νέφος ως </w:t>
            </w:r>
            <w:r w:rsidRPr="00A01511">
              <w:rPr>
                <w:lang w:val="el-GR"/>
              </w:rPr>
              <w:lastRenderedPageBreak/>
              <w:t>Υπηρεσία (</w:t>
            </w:r>
            <w:r w:rsidRPr="00A01511">
              <w:t>Identity</w:t>
            </w:r>
            <w:r w:rsidRPr="00A01511">
              <w:rPr>
                <w:lang w:val="el-GR"/>
              </w:rPr>
              <w:t xml:space="preserve"> </w:t>
            </w:r>
            <w:r w:rsidRPr="00A01511">
              <w:t>and</w:t>
            </w:r>
            <w:r w:rsidRPr="00A01511">
              <w:rPr>
                <w:lang w:val="el-GR"/>
              </w:rPr>
              <w:t xml:space="preserve"> </w:t>
            </w:r>
            <w:r w:rsidRPr="00A01511">
              <w:t>Access</w:t>
            </w:r>
            <w:r w:rsidRPr="00A01511">
              <w:rPr>
                <w:lang w:val="el-GR"/>
              </w:rPr>
              <w:t xml:space="preserve"> </w:t>
            </w:r>
            <w:r w:rsidRPr="00A01511">
              <w:t>Management</w:t>
            </w:r>
            <w:r w:rsidRPr="00A01511">
              <w:rPr>
                <w:lang w:val="el-GR"/>
              </w:rPr>
              <w:t xml:space="preserve"> </w:t>
            </w:r>
            <w:r w:rsidRPr="00A01511">
              <w:t>as</w:t>
            </w:r>
            <w:r w:rsidRPr="00A01511">
              <w:rPr>
                <w:lang w:val="el-GR"/>
              </w:rPr>
              <w:t xml:space="preserve"> </w:t>
            </w:r>
            <w:r w:rsidRPr="00A01511">
              <w:t>a</w:t>
            </w:r>
            <w:r w:rsidRPr="00A01511">
              <w:rPr>
                <w:lang w:val="el-GR"/>
              </w:rPr>
              <w:t xml:space="preserve"> </w:t>
            </w:r>
            <w:r w:rsidRPr="00A01511">
              <w:t>Service</w:t>
            </w:r>
            <w:r w:rsidRPr="00A01511">
              <w:rPr>
                <w:lang w:val="el-GR"/>
              </w:rPr>
              <w:t>).</w:t>
            </w:r>
          </w:p>
          <w:p w14:paraId="4E1BF632" w14:textId="77777777" w:rsidR="00A01511" w:rsidRPr="00A01511" w:rsidRDefault="00A01511" w:rsidP="00A01511">
            <w:pPr>
              <w:rPr>
                <w:lang w:val="el-GR"/>
              </w:rPr>
            </w:pPr>
            <w:r w:rsidRPr="00A01511">
              <w:rPr>
                <w:lang w:val="el-GR"/>
              </w:rPr>
              <w:t xml:space="preserve">Η υπηρεσία </w:t>
            </w:r>
            <w:r w:rsidRPr="00A01511">
              <w:t>Identity</w:t>
            </w:r>
            <w:r w:rsidRPr="00A01511">
              <w:rPr>
                <w:lang w:val="el-GR"/>
              </w:rPr>
              <w:t xml:space="preserve"> </w:t>
            </w:r>
            <w:r w:rsidRPr="00A01511">
              <w:t>and</w:t>
            </w:r>
            <w:r w:rsidRPr="00A01511">
              <w:rPr>
                <w:lang w:val="el-GR"/>
              </w:rPr>
              <w:t xml:space="preserve"> </w:t>
            </w:r>
            <w:r w:rsidRPr="00A01511">
              <w:t>Access</w:t>
            </w:r>
            <w:r w:rsidRPr="00A01511">
              <w:rPr>
                <w:lang w:val="el-GR"/>
              </w:rPr>
              <w:t xml:space="preserve"> </w:t>
            </w:r>
            <w:r w:rsidRPr="00A01511">
              <w:t>Management</w:t>
            </w:r>
            <w:r w:rsidRPr="00A01511">
              <w:rPr>
                <w:lang w:val="el-GR"/>
              </w:rPr>
              <w:t xml:space="preserve"> πρέπει να παρέχει υπηρεσίες καταλόγου χρηστών και ομάδων, διαχείριση πρόσβασης τόσο σε εφαρμογές (</w:t>
            </w:r>
            <w:r w:rsidRPr="00A01511">
              <w:t>applications</w:t>
            </w:r>
            <w:r w:rsidRPr="00A01511">
              <w:rPr>
                <w:lang w:val="el-GR"/>
              </w:rPr>
              <w:t xml:space="preserve">) όσο και στις υπηρεσίες του </w:t>
            </w:r>
            <w:proofErr w:type="spellStart"/>
            <w:r w:rsidRPr="00A01511">
              <w:rPr>
                <w:lang w:val="el-GR"/>
              </w:rPr>
              <w:t>παρόχου</w:t>
            </w:r>
            <w:proofErr w:type="spellEnd"/>
            <w:r w:rsidRPr="00A01511">
              <w:rPr>
                <w:lang w:val="el-GR"/>
              </w:rPr>
              <w:t xml:space="preserve"> βάσει προκαθορισμένων και προσαρμοσμένων ρόλων (</w:t>
            </w:r>
            <w:r w:rsidRPr="00A01511">
              <w:t>RBAC</w:t>
            </w:r>
            <w:r w:rsidRPr="00A01511">
              <w:rPr>
                <w:lang w:val="el-GR"/>
              </w:rPr>
              <w:t>) και προηγμένη προστασία ταυτότητας.</w:t>
            </w:r>
          </w:p>
        </w:tc>
        <w:tc>
          <w:tcPr>
            <w:tcW w:w="2420" w:type="dxa"/>
            <w:tcBorders>
              <w:top w:val="single" w:sz="4" w:space="0" w:color="000000"/>
              <w:left w:val="single" w:sz="4" w:space="0" w:color="000000"/>
              <w:bottom w:val="single" w:sz="4" w:space="0" w:color="000000"/>
            </w:tcBorders>
            <w:shd w:val="clear" w:color="auto" w:fill="auto"/>
          </w:tcPr>
          <w:p w14:paraId="21C0AA64"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77558A1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F139C" w14:textId="77777777" w:rsidR="00A01511" w:rsidRPr="00A01511" w:rsidRDefault="00A01511" w:rsidP="00A01511"/>
        </w:tc>
      </w:tr>
      <w:tr w:rsidR="00A01511" w:rsidRPr="00A01511" w14:paraId="61277DC8"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0D26A611"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EBD8137" w14:textId="77777777" w:rsidR="00A01511" w:rsidRPr="00A01511" w:rsidRDefault="00A01511" w:rsidP="00A01511">
            <w:pPr>
              <w:rPr>
                <w:lang w:val="el-GR"/>
              </w:rPr>
            </w:pPr>
            <w:r w:rsidRPr="00A01511">
              <w:rPr>
                <w:lang w:val="el-GR"/>
              </w:rPr>
              <w:t xml:space="preserve">Η υπηρεσία </w:t>
            </w:r>
            <w:r w:rsidRPr="00A01511">
              <w:t>Identity</w:t>
            </w:r>
            <w:r w:rsidRPr="00A01511">
              <w:rPr>
                <w:lang w:val="el-GR"/>
              </w:rPr>
              <w:t xml:space="preserve"> </w:t>
            </w:r>
            <w:r w:rsidRPr="00A01511">
              <w:t>and</w:t>
            </w:r>
            <w:r w:rsidRPr="00A01511">
              <w:rPr>
                <w:lang w:val="el-GR"/>
              </w:rPr>
              <w:t xml:space="preserve"> </w:t>
            </w:r>
            <w:r w:rsidRPr="00A01511">
              <w:t>Access</w:t>
            </w:r>
            <w:r w:rsidRPr="00A01511">
              <w:rPr>
                <w:lang w:val="el-GR"/>
              </w:rPr>
              <w:t xml:space="preserve"> </w:t>
            </w:r>
            <w:r w:rsidRPr="00A01511">
              <w:t>Management</w:t>
            </w:r>
            <w:r w:rsidRPr="00A01511">
              <w:rPr>
                <w:lang w:val="el-GR"/>
              </w:rPr>
              <w:t xml:space="preserve"> θα πρέπει να παρέχει υβριδική λύση συγχρονισμού οντοτήτων από πολλαπλά </w:t>
            </w:r>
            <w:r w:rsidRPr="00A01511">
              <w:t>Active</w:t>
            </w:r>
            <w:r w:rsidRPr="00A01511">
              <w:rPr>
                <w:lang w:val="el-GR"/>
              </w:rPr>
              <w:t xml:space="preserve"> </w:t>
            </w:r>
            <w:r w:rsidRPr="00A01511">
              <w:t>Directory</w:t>
            </w:r>
            <w:r w:rsidRPr="00A01511">
              <w:rPr>
                <w:lang w:val="el-GR"/>
              </w:rPr>
              <w:t xml:space="preserve"> </w:t>
            </w:r>
            <w:r w:rsidRPr="00A01511">
              <w:t>Forests</w:t>
            </w:r>
            <w:r w:rsidRPr="00A01511">
              <w:rPr>
                <w:lang w:val="el-GR"/>
              </w:rPr>
              <w:t xml:space="preserve"> που βρίσκονται στα κέντρα δεδομένων της αναθέτουσας αρχής. Για τους χρήστες που θα συγχρονίζονται θα πρέπει να παρέχει υπηρεσίες ενιαίας πρόσβασης (</w:t>
            </w:r>
            <w:r w:rsidRPr="00A01511">
              <w:t>Single</w:t>
            </w:r>
            <w:r w:rsidRPr="00A01511">
              <w:rPr>
                <w:lang w:val="el-GR"/>
              </w:rPr>
              <w:t xml:space="preserve"> </w:t>
            </w:r>
            <w:r w:rsidRPr="00A01511">
              <w:t>Sign</w:t>
            </w:r>
            <w:r w:rsidRPr="00A01511">
              <w:rPr>
                <w:lang w:val="el-GR"/>
              </w:rPr>
              <w:t>-</w:t>
            </w:r>
            <w:r w:rsidRPr="00A01511">
              <w:t>On</w:t>
            </w:r>
            <w:r w:rsidRPr="00A01511">
              <w:rPr>
                <w:lang w:val="el-GR"/>
              </w:rPr>
              <w:t>) σε επιλεγμένες υπηρεσίες ιστού (</w:t>
            </w:r>
            <w:r w:rsidRPr="00A01511">
              <w:t>web</w:t>
            </w:r>
            <w:r w:rsidRPr="00A01511">
              <w:rPr>
                <w:lang w:val="el-GR"/>
              </w:rPr>
              <w:t xml:space="preserve"> </w:t>
            </w:r>
            <w:r w:rsidRPr="00A01511">
              <w:t>applications</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6712E6C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B2D662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47633" w14:textId="77777777" w:rsidR="00A01511" w:rsidRPr="00A01511" w:rsidRDefault="00A01511" w:rsidP="00A01511"/>
        </w:tc>
      </w:tr>
      <w:tr w:rsidR="00A01511" w:rsidRPr="00A01511" w14:paraId="3F1A7538"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43115A3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BBED3CA" w14:textId="77777777" w:rsidR="00A01511" w:rsidRPr="00A01511" w:rsidRDefault="00A01511" w:rsidP="00A01511">
            <w:pPr>
              <w:rPr>
                <w:lang w:val="el-GR"/>
              </w:rPr>
            </w:pPr>
            <w:r w:rsidRPr="00A01511">
              <w:rPr>
                <w:lang w:val="el-GR"/>
              </w:rPr>
              <w:t xml:space="preserve">Η υπηρεσία </w:t>
            </w:r>
            <w:r w:rsidRPr="00A01511">
              <w:t>Identity</w:t>
            </w:r>
            <w:r w:rsidRPr="00A01511">
              <w:rPr>
                <w:lang w:val="el-GR"/>
              </w:rPr>
              <w:t xml:space="preserve"> </w:t>
            </w:r>
            <w:r w:rsidRPr="00A01511">
              <w:t>and</w:t>
            </w:r>
            <w:r w:rsidRPr="00A01511">
              <w:rPr>
                <w:lang w:val="el-GR"/>
              </w:rPr>
              <w:t xml:space="preserve"> </w:t>
            </w:r>
            <w:r w:rsidRPr="00A01511">
              <w:t>Access</w:t>
            </w:r>
            <w:r w:rsidRPr="00A01511">
              <w:rPr>
                <w:lang w:val="el-GR"/>
              </w:rPr>
              <w:t xml:space="preserve"> </w:t>
            </w:r>
            <w:r w:rsidRPr="00A01511">
              <w:t>Management</w:t>
            </w:r>
            <w:r w:rsidRPr="00A01511">
              <w:rPr>
                <w:lang w:val="el-GR"/>
              </w:rPr>
              <w:t xml:space="preserve"> θα πρέπει να παρέχει λύσεις ασφάλειας και προστασίας των χρηστών μέσω πολιτικών, βάσει αξιολόγησης κινδύνου (συμπεριλαμβανομένης της ανάλυσης των προτύπων συμπεριφοράς των χρηστών, της θέσης, του χρόνου, των ρόλων, των εφαρμογών, των συσκευών, της υποδομής κλπ) με δυνατότητα καθορισμού επιπρόσθετων προκλήσεων </w:t>
            </w:r>
            <w:proofErr w:type="spellStart"/>
            <w:r w:rsidRPr="00A01511">
              <w:rPr>
                <w:lang w:val="el-GR"/>
              </w:rPr>
              <w:t>αυθεντικοποίησης</w:t>
            </w:r>
            <w:proofErr w:type="spellEnd"/>
            <w:r w:rsidRPr="00A01511">
              <w:rPr>
                <w:lang w:val="el-GR"/>
              </w:rPr>
              <w:t xml:space="preserve"> που παρουσιάζονται στους χρήστες (</w:t>
            </w:r>
            <w:r w:rsidRPr="00A01511">
              <w:t>Multi</w:t>
            </w:r>
            <w:r w:rsidRPr="00A01511">
              <w:rPr>
                <w:lang w:val="el-GR"/>
              </w:rPr>
              <w:t xml:space="preserve"> </w:t>
            </w:r>
            <w:r w:rsidRPr="00A01511">
              <w:t>Factor</w:t>
            </w:r>
            <w:r w:rsidRPr="00A01511">
              <w:rPr>
                <w:lang w:val="el-GR"/>
              </w:rPr>
              <w:t xml:space="preserve"> </w:t>
            </w:r>
            <w:r w:rsidRPr="00A01511">
              <w:t>Authentication</w:t>
            </w:r>
            <w:r w:rsidRPr="00A01511">
              <w:rPr>
                <w:lang w:val="el-GR"/>
              </w:rPr>
              <w:t xml:space="preserve"> - </w:t>
            </w:r>
            <w:r w:rsidRPr="00A01511">
              <w:t>MFA</w:t>
            </w:r>
            <w:r w:rsidRPr="00A01511">
              <w:rPr>
                <w:lang w:val="el-GR"/>
              </w:rPr>
              <w:t>), αλλαγής κωδικού πρόσβασης ή απαγόρευσης της πρόσβασης.</w:t>
            </w:r>
          </w:p>
        </w:tc>
        <w:tc>
          <w:tcPr>
            <w:tcW w:w="2420" w:type="dxa"/>
            <w:tcBorders>
              <w:top w:val="single" w:sz="4" w:space="0" w:color="000000"/>
              <w:left w:val="single" w:sz="4" w:space="0" w:color="000000"/>
              <w:bottom w:val="single" w:sz="4" w:space="0" w:color="000000"/>
            </w:tcBorders>
            <w:shd w:val="clear" w:color="auto" w:fill="auto"/>
          </w:tcPr>
          <w:p w14:paraId="32CF9DC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1E4103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EE7AC" w14:textId="77777777" w:rsidR="00A01511" w:rsidRPr="00A01511" w:rsidRDefault="00A01511" w:rsidP="00A01511"/>
        </w:tc>
      </w:tr>
      <w:tr w:rsidR="00A01511" w:rsidRPr="00A01511" w14:paraId="0CB2B016"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50FC6F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951324B"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w:t>
            </w:r>
            <w:r w:rsidRPr="00A01511">
              <w:t>Identity</w:t>
            </w:r>
            <w:r w:rsidRPr="00A01511">
              <w:rPr>
                <w:lang w:val="el-GR"/>
              </w:rPr>
              <w:t xml:space="preserve"> </w:t>
            </w:r>
            <w:r w:rsidRPr="00A01511">
              <w:t>and</w:t>
            </w:r>
            <w:r w:rsidRPr="00A01511">
              <w:rPr>
                <w:lang w:val="el-GR"/>
              </w:rPr>
              <w:t xml:space="preserve"> </w:t>
            </w:r>
            <w:r w:rsidRPr="00A01511">
              <w:t>Access</w:t>
            </w:r>
            <w:r w:rsidRPr="00A01511">
              <w:rPr>
                <w:lang w:val="el-GR"/>
              </w:rPr>
              <w:t xml:space="preserve"> </w:t>
            </w:r>
            <w:r w:rsidRPr="00A01511">
              <w:t>Management</w:t>
            </w:r>
            <w:r w:rsidRPr="00A01511">
              <w:rPr>
                <w:lang w:val="el-GR"/>
              </w:rPr>
              <w:t>, τουλάχιστον 99.99%</w:t>
            </w:r>
          </w:p>
        </w:tc>
        <w:tc>
          <w:tcPr>
            <w:tcW w:w="2420" w:type="dxa"/>
            <w:tcBorders>
              <w:top w:val="single" w:sz="4" w:space="0" w:color="000000"/>
              <w:left w:val="single" w:sz="4" w:space="0" w:color="000000"/>
              <w:bottom w:val="single" w:sz="4" w:space="0" w:color="000000"/>
            </w:tcBorders>
            <w:shd w:val="clear" w:color="auto" w:fill="auto"/>
          </w:tcPr>
          <w:p w14:paraId="3B03608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B9C046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27F18" w14:textId="77777777" w:rsidR="00A01511" w:rsidRPr="00A01511" w:rsidRDefault="00A01511" w:rsidP="00A01511"/>
        </w:tc>
      </w:tr>
      <w:tr w:rsidR="00A01511" w:rsidRPr="00A01511" w14:paraId="252ACCCC"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E19F2EA"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488DA52" w14:textId="77777777" w:rsidR="00A01511" w:rsidRPr="00A01511" w:rsidRDefault="00A01511" w:rsidP="00A01511">
            <w:pPr>
              <w:rPr>
                <w:lang w:val="el-GR"/>
              </w:rPr>
            </w:pPr>
            <w:r w:rsidRPr="00A01511">
              <w:rPr>
                <w:lang w:val="el-GR"/>
              </w:rPr>
              <w:t>Υπηρεσίες διαχείρισης ταυτότητας πολιτών/πελατών (</w:t>
            </w:r>
            <w:r w:rsidRPr="00A01511">
              <w:t>Customer</w:t>
            </w:r>
            <w:r w:rsidRPr="00A01511">
              <w:rPr>
                <w:lang w:val="el-GR"/>
              </w:rPr>
              <w:t xml:space="preserve"> </w:t>
            </w:r>
            <w:r w:rsidRPr="00A01511">
              <w:lastRenderedPageBreak/>
              <w:t>Identity</w:t>
            </w:r>
            <w:r w:rsidRPr="00A01511">
              <w:rPr>
                <w:lang w:val="el-GR"/>
              </w:rPr>
              <w:t xml:space="preserve"> </w:t>
            </w:r>
            <w:r w:rsidRPr="00A01511">
              <w:t>Access</w:t>
            </w:r>
            <w:r w:rsidRPr="00A01511">
              <w:rPr>
                <w:lang w:val="el-GR"/>
              </w:rPr>
              <w:t xml:space="preserve"> </w:t>
            </w:r>
            <w:r w:rsidRPr="00A01511">
              <w:t>Management</w:t>
            </w:r>
            <w:r w:rsidRPr="00A01511">
              <w:rPr>
                <w:lang w:val="el-GR"/>
              </w:rPr>
              <w:t xml:space="preserve">) στις υπηρεσίες που αναπτύσσονται στο υπολογιστικό νέφος. Η υπηρεσία να επιτρέπει τη δημιουργία νέων χρηστών, να διαχειρίζεται ασφαλώς την αποθήκευση στοιχείων και να επιτρέπει την αντιστοίχιση υπαρχόντων διαπιστευτηρίων των χρηστών μέσω </w:t>
            </w:r>
            <w:proofErr w:type="spellStart"/>
            <w:r w:rsidRPr="00A01511">
              <w:rPr>
                <w:lang w:val="el-GR"/>
              </w:rPr>
              <w:t>τυποποιημενων</w:t>
            </w:r>
            <w:proofErr w:type="spellEnd"/>
            <w:r w:rsidRPr="00A01511">
              <w:rPr>
                <w:lang w:val="el-GR"/>
              </w:rPr>
              <w:t xml:space="preserve"> προτύπων ομόσπονδων ταυτοτήτων.</w:t>
            </w:r>
          </w:p>
        </w:tc>
        <w:tc>
          <w:tcPr>
            <w:tcW w:w="2420" w:type="dxa"/>
            <w:tcBorders>
              <w:top w:val="single" w:sz="4" w:space="0" w:color="000000"/>
              <w:left w:val="single" w:sz="4" w:space="0" w:color="000000"/>
              <w:bottom w:val="single" w:sz="4" w:space="0" w:color="000000"/>
            </w:tcBorders>
            <w:shd w:val="clear" w:color="auto" w:fill="auto"/>
          </w:tcPr>
          <w:p w14:paraId="112C3111"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6763124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CAA4" w14:textId="77777777" w:rsidR="00A01511" w:rsidRPr="00A01511" w:rsidRDefault="00A01511" w:rsidP="00A01511"/>
        </w:tc>
      </w:tr>
      <w:tr w:rsidR="00A01511" w:rsidRPr="00A01511" w14:paraId="4EE194C5"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5FF7211"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3C7ECB6" w14:textId="77777777" w:rsidR="00A01511" w:rsidRPr="00A01511" w:rsidRDefault="00A01511" w:rsidP="00A01511">
            <w:r w:rsidRPr="00A01511">
              <w:t>Πα</w:t>
            </w:r>
            <w:proofErr w:type="spellStart"/>
            <w:r w:rsidRPr="00A01511">
              <w:t>ροχή</w:t>
            </w:r>
            <w:proofErr w:type="spellEnd"/>
            <w:r w:rsidRPr="00A01511">
              <w:t xml:space="preserve"> </w:t>
            </w:r>
            <w:proofErr w:type="spellStart"/>
            <w:r w:rsidRPr="00A01511">
              <w:t>μηνι</w:t>
            </w:r>
            <w:proofErr w:type="spellEnd"/>
            <w:r w:rsidRPr="00A01511">
              <w:t xml:space="preserve">αίου SLA για </w:t>
            </w:r>
            <w:proofErr w:type="spellStart"/>
            <w:r w:rsidRPr="00A01511">
              <w:t>την</w:t>
            </w:r>
            <w:proofErr w:type="spellEnd"/>
            <w:r w:rsidRPr="00A01511">
              <w:t xml:space="preserve"> υπ</w:t>
            </w:r>
            <w:proofErr w:type="spellStart"/>
            <w:r w:rsidRPr="00A01511">
              <w:t>ηρεσί</w:t>
            </w:r>
            <w:proofErr w:type="spellEnd"/>
            <w:r w:rsidRPr="00A01511">
              <w:t xml:space="preserve">α Customer Identity and Access Management, </w:t>
            </w:r>
            <w:r w:rsidRPr="00234806">
              <w:rPr>
                <w:lang w:val="el-GR"/>
              </w:rPr>
              <w:t>τουλάχιστον</w:t>
            </w:r>
            <w:r w:rsidRPr="00A01511">
              <w:t xml:space="preserve"> 99.99%</w:t>
            </w:r>
          </w:p>
        </w:tc>
        <w:tc>
          <w:tcPr>
            <w:tcW w:w="2420" w:type="dxa"/>
            <w:tcBorders>
              <w:top w:val="single" w:sz="4" w:space="0" w:color="000000"/>
              <w:left w:val="single" w:sz="4" w:space="0" w:color="000000"/>
              <w:bottom w:val="single" w:sz="4" w:space="0" w:color="000000"/>
            </w:tcBorders>
            <w:shd w:val="clear" w:color="auto" w:fill="auto"/>
          </w:tcPr>
          <w:p w14:paraId="07D0E9B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4A3FFE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C3D1E" w14:textId="77777777" w:rsidR="00A01511" w:rsidRPr="00A01511" w:rsidRDefault="00A01511" w:rsidP="00A01511"/>
        </w:tc>
      </w:tr>
      <w:tr w:rsidR="00A01511" w:rsidRPr="00A01511" w14:paraId="3B09EAE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F15207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88C0380" w14:textId="5BF1AAF7" w:rsidR="00A01511" w:rsidRPr="00A01511" w:rsidRDefault="00A01511" w:rsidP="00A01511">
            <w:pPr>
              <w:rPr>
                <w:lang w:val="el-GR"/>
              </w:rPr>
            </w:pPr>
            <w:r w:rsidRPr="00A01511">
              <w:rPr>
                <w:lang w:val="el-GR"/>
              </w:rPr>
              <w:t xml:space="preserve">Υπηρεσία προστασίας εικονικών μηχανών και πόρων που θα χρησιμοποιηθούν στην υποδομή υπολογιστικού νέφους έναντι απειλών. Η υπηρεσία να περιλαμβάνει συνολική εποπτεία με βαθμολογημένες αναφορές, αξιολόγηση ευπαθειών, και προτάσεις βελτίωσης στον τομέα της ασφάλειας. </w:t>
            </w:r>
            <w:r w:rsidR="00764BA8" w:rsidRPr="00764BA8">
              <w:rPr>
                <w:lang w:val="el-GR"/>
              </w:rPr>
              <w:t xml:space="preserve">Η υπηρεσία προστασίας εικονικών μηχανών να επεκτείνεται και να υποστηρίζει εικονικές μηχανές </w:t>
            </w:r>
            <w:proofErr w:type="spellStart"/>
            <w:r w:rsidR="00764BA8" w:rsidRPr="00764BA8">
              <w:rPr>
                <w:lang w:val="el-GR"/>
              </w:rPr>
              <w:t>Linux</w:t>
            </w:r>
            <w:proofErr w:type="spellEnd"/>
            <w:r w:rsidR="00764BA8" w:rsidRPr="00764BA8">
              <w:rPr>
                <w:lang w:val="el-GR"/>
              </w:rPr>
              <w:t>, Windows, εκτός της υποδομής υπολογιστικού νέφους σε τρίτα περιβάλλοντα</w:t>
            </w:r>
          </w:p>
        </w:tc>
        <w:tc>
          <w:tcPr>
            <w:tcW w:w="2420" w:type="dxa"/>
            <w:tcBorders>
              <w:top w:val="single" w:sz="4" w:space="0" w:color="000000"/>
              <w:left w:val="single" w:sz="4" w:space="0" w:color="000000"/>
              <w:bottom w:val="single" w:sz="4" w:space="0" w:color="000000"/>
            </w:tcBorders>
            <w:shd w:val="clear" w:color="auto" w:fill="auto"/>
          </w:tcPr>
          <w:p w14:paraId="1E6EFFC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357F4B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43F38" w14:textId="77777777" w:rsidR="00A01511" w:rsidRPr="00A01511" w:rsidRDefault="00A01511" w:rsidP="00A01511"/>
        </w:tc>
      </w:tr>
      <w:tr w:rsidR="00A01511" w:rsidRPr="00A01511" w14:paraId="3E238CDC"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0686B76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935E352"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της υπηρεσίας προστασίας πόρων τουλάχιστον 99.9%</w:t>
            </w:r>
          </w:p>
        </w:tc>
        <w:tc>
          <w:tcPr>
            <w:tcW w:w="2420" w:type="dxa"/>
            <w:tcBorders>
              <w:top w:val="single" w:sz="4" w:space="0" w:color="000000"/>
              <w:left w:val="single" w:sz="4" w:space="0" w:color="000000"/>
              <w:bottom w:val="single" w:sz="4" w:space="0" w:color="000000"/>
            </w:tcBorders>
            <w:shd w:val="clear" w:color="auto" w:fill="auto"/>
          </w:tcPr>
          <w:p w14:paraId="235EADE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241A2E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42030" w14:textId="77777777" w:rsidR="00A01511" w:rsidRPr="00A01511" w:rsidRDefault="00A01511" w:rsidP="00A01511"/>
        </w:tc>
      </w:tr>
      <w:tr w:rsidR="00A01511" w:rsidRPr="00A01511" w14:paraId="6EB34FE4"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4DF9FF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208FB4F" w14:textId="77777777" w:rsidR="00A01511" w:rsidRPr="00A01511" w:rsidRDefault="00A01511" w:rsidP="00A01511">
            <w:pPr>
              <w:rPr>
                <w:lang w:val="el-GR"/>
              </w:rPr>
            </w:pPr>
            <w:r w:rsidRPr="00234806">
              <w:rPr>
                <w:lang w:val="el-GR"/>
              </w:rPr>
              <w:t>Υπηρεσία</w:t>
            </w:r>
            <w:r w:rsidRPr="005F3536">
              <w:t xml:space="preserve"> </w:t>
            </w:r>
            <w:r w:rsidRPr="00234806">
              <w:rPr>
                <w:lang w:val="el-GR"/>
              </w:rPr>
              <w:t>διαχείρισης</w:t>
            </w:r>
            <w:r w:rsidRPr="005F3536">
              <w:t xml:space="preserve"> </w:t>
            </w:r>
            <w:r w:rsidRPr="00234806">
              <w:rPr>
                <w:lang w:val="el-GR"/>
              </w:rPr>
              <w:t>πληροφοριών</w:t>
            </w:r>
            <w:r w:rsidRPr="005F3536">
              <w:t xml:space="preserve"> </w:t>
            </w:r>
            <w:r w:rsidRPr="00234806">
              <w:rPr>
                <w:lang w:val="el-GR"/>
              </w:rPr>
              <w:t>συμβάντων</w:t>
            </w:r>
            <w:r w:rsidRPr="005F3536">
              <w:t xml:space="preserve"> </w:t>
            </w:r>
            <w:r w:rsidRPr="00234806">
              <w:rPr>
                <w:lang w:val="el-GR"/>
              </w:rPr>
              <w:t>ασφαλείας</w:t>
            </w:r>
            <w:r w:rsidRPr="00A01511">
              <w:t xml:space="preserve"> (Security Information Event Management - SIEM) </w:t>
            </w:r>
            <w:r w:rsidRPr="00234806">
              <w:rPr>
                <w:lang w:val="el-GR"/>
              </w:rPr>
              <w:t>όσο</w:t>
            </w:r>
            <w:r w:rsidRPr="005F3536">
              <w:t xml:space="preserve"> </w:t>
            </w:r>
            <w:r w:rsidRPr="00234806">
              <w:rPr>
                <w:lang w:val="el-GR"/>
              </w:rPr>
              <w:t>και</w:t>
            </w:r>
            <w:r w:rsidRPr="005F3536">
              <w:t xml:space="preserve"> </w:t>
            </w:r>
            <w:r w:rsidRPr="00234806">
              <w:rPr>
                <w:lang w:val="el-GR"/>
              </w:rPr>
              <w:t>αυτοματοποιημένης</w:t>
            </w:r>
            <w:r w:rsidRPr="005F3536">
              <w:t xml:space="preserve"> </w:t>
            </w:r>
            <w:r w:rsidRPr="00234806">
              <w:rPr>
                <w:lang w:val="el-GR"/>
              </w:rPr>
              <w:t>διαχείρισης</w:t>
            </w:r>
            <w:r w:rsidRPr="005F3536">
              <w:t xml:space="preserve"> </w:t>
            </w:r>
            <w:r w:rsidRPr="00234806">
              <w:rPr>
                <w:lang w:val="el-GR"/>
              </w:rPr>
              <w:t>περιστατικών</w:t>
            </w:r>
            <w:r w:rsidRPr="005F3536">
              <w:t xml:space="preserve"> </w:t>
            </w:r>
            <w:r w:rsidRPr="00234806">
              <w:rPr>
                <w:lang w:val="el-GR"/>
              </w:rPr>
              <w:t>ασφάλειας</w:t>
            </w:r>
            <w:r w:rsidRPr="00A01511">
              <w:t xml:space="preserve"> (Security Orchestration Automated Response - SOAR). </w:t>
            </w:r>
            <w:r w:rsidRPr="00A01511">
              <w:rPr>
                <w:lang w:val="el-GR"/>
              </w:rPr>
              <w:t xml:space="preserve">Η υπηρεσία να παρέχει μαζική συλλογή και ανάλυση προστατευόμενων πόρων από επιπλέον πηγές της υποδομής του υπολογιστικού νέφους, ανίχνευση πιθανών περιστατικών ασφάλειας, προβολή απειλών, καθώς και την </w:t>
            </w:r>
            <w:r w:rsidRPr="00A01511">
              <w:rPr>
                <w:lang w:val="el-GR"/>
              </w:rPr>
              <w:lastRenderedPageBreak/>
              <w:t>αυτοματοποιημένη ανταπόκριση σε αυτές.</w:t>
            </w:r>
          </w:p>
        </w:tc>
        <w:tc>
          <w:tcPr>
            <w:tcW w:w="2420" w:type="dxa"/>
            <w:tcBorders>
              <w:top w:val="single" w:sz="4" w:space="0" w:color="000000"/>
              <w:left w:val="single" w:sz="4" w:space="0" w:color="000000"/>
              <w:bottom w:val="single" w:sz="4" w:space="0" w:color="000000"/>
            </w:tcBorders>
            <w:shd w:val="clear" w:color="auto" w:fill="auto"/>
          </w:tcPr>
          <w:p w14:paraId="6D9DD63F"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5B3112D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CA7F0" w14:textId="77777777" w:rsidR="00A01511" w:rsidRPr="00A01511" w:rsidRDefault="00A01511" w:rsidP="00A01511"/>
        </w:tc>
      </w:tr>
      <w:tr w:rsidR="00A01511" w:rsidRPr="00A01511" w14:paraId="2EF1E187"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700CD66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78977D8"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της υπηρεσίας </w:t>
            </w:r>
            <w:r w:rsidRPr="00A01511">
              <w:t>SIEM</w:t>
            </w:r>
            <w:r w:rsidRPr="00A01511">
              <w:rPr>
                <w:lang w:val="el-GR"/>
              </w:rPr>
              <w:t xml:space="preserve"> και </w:t>
            </w:r>
            <w:r w:rsidRPr="00A01511">
              <w:t>SOAR</w:t>
            </w:r>
            <w:r w:rsidRPr="00A01511">
              <w:rPr>
                <w:lang w:val="el-GR"/>
              </w:rPr>
              <w:t xml:space="preserve"> 99.9%</w:t>
            </w:r>
          </w:p>
        </w:tc>
        <w:tc>
          <w:tcPr>
            <w:tcW w:w="2420" w:type="dxa"/>
            <w:tcBorders>
              <w:top w:val="single" w:sz="4" w:space="0" w:color="000000"/>
              <w:left w:val="single" w:sz="4" w:space="0" w:color="000000"/>
              <w:bottom w:val="single" w:sz="4" w:space="0" w:color="000000"/>
            </w:tcBorders>
            <w:shd w:val="clear" w:color="auto" w:fill="auto"/>
          </w:tcPr>
          <w:p w14:paraId="2FC7784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25D26D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7B5B0" w14:textId="77777777" w:rsidR="00A01511" w:rsidRPr="00A01511" w:rsidRDefault="00A01511" w:rsidP="00A01511"/>
        </w:tc>
      </w:tr>
      <w:tr w:rsidR="00A01511" w:rsidRPr="00A01511" w14:paraId="344E0172"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065C18D"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ABEF8F8" w14:textId="77777777" w:rsidR="00A01511" w:rsidRPr="00A01511" w:rsidRDefault="00A01511" w:rsidP="00A01511">
            <w:pPr>
              <w:rPr>
                <w:lang w:val="el-GR"/>
              </w:rPr>
            </w:pPr>
            <w:r w:rsidRPr="00A01511">
              <w:rPr>
                <w:lang w:val="el-GR"/>
              </w:rPr>
              <w:t>Υπηρεσία κεντρικής ασφαλούς αποθήκευσης, διαχείρισης και ελεγχόμενης πρόσβασης σε κωδικούς, κλειδιά κρυπτογράφησης και πιστοποιητικά (</w:t>
            </w:r>
            <w:r w:rsidRPr="00A01511">
              <w:t>TLS</w:t>
            </w:r>
            <w:r w:rsidRPr="00A01511">
              <w:rPr>
                <w:lang w:val="el-GR"/>
              </w:rPr>
              <w:t>/</w:t>
            </w:r>
            <w:r w:rsidRPr="00A01511">
              <w:t>SSL</w:t>
            </w:r>
            <w:r w:rsidRPr="00A01511">
              <w:rPr>
                <w:lang w:val="el-GR"/>
              </w:rPr>
              <w:t xml:space="preserve">). Η υπηρεσία θα πρέπει να συνεργάζεται και να ολοκληρώνεται κατ’ ελάχιστον με την υπηρεσία πλατφόρμας εφαρμογών ως υπηρεσία καθώς και με την υπηρεσία διαχείρισης προγραμματιστικών </w:t>
            </w:r>
            <w:proofErr w:type="spellStart"/>
            <w:r w:rsidRPr="00A01511">
              <w:rPr>
                <w:lang w:val="el-GR"/>
              </w:rPr>
              <w:t>διεπαφών</w:t>
            </w:r>
            <w:proofErr w:type="spellEnd"/>
            <w:r w:rsidRPr="00A01511">
              <w:rPr>
                <w:lang w:val="el-GR"/>
              </w:rPr>
              <w:t xml:space="preserve"> (</w:t>
            </w:r>
            <w:r w:rsidRPr="00A01511">
              <w:t>APIs</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7B62052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A6C98C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F2FEA" w14:textId="77777777" w:rsidR="00A01511" w:rsidRPr="00A01511" w:rsidRDefault="00A01511" w:rsidP="00A01511"/>
        </w:tc>
      </w:tr>
      <w:tr w:rsidR="00A01511" w:rsidRPr="00A01511" w14:paraId="07522A0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F9A394C"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A94EC01"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υπηρεσίας διαχείρισης κλειδιών με επεξεργασία των συναλλαγών εντός 5 δευτερολέπτων, 99.9%</w:t>
            </w:r>
          </w:p>
        </w:tc>
        <w:tc>
          <w:tcPr>
            <w:tcW w:w="2420" w:type="dxa"/>
            <w:tcBorders>
              <w:top w:val="single" w:sz="4" w:space="0" w:color="000000"/>
              <w:left w:val="single" w:sz="4" w:space="0" w:color="000000"/>
              <w:bottom w:val="single" w:sz="4" w:space="0" w:color="000000"/>
            </w:tcBorders>
            <w:shd w:val="clear" w:color="auto" w:fill="auto"/>
          </w:tcPr>
          <w:p w14:paraId="4E2EC29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2EB3D9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5DE69" w14:textId="77777777" w:rsidR="00A01511" w:rsidRPr="00A01511" w:rsidRDefault="00A01511" w:rsidP="00A01511"/>
        </w:tc>
      </w:tr>
      <w:tr w:rsidR="00A01511" w:rsidRPr="00DC7A23" w14:paraId="16AF6BFA"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76222341" w14:textId="77777777" w:rsidR="00A01511" w:rsidRPr="00A01511" w:rsidRDefault="00A01511" w:rsidP="00A01511">
            <w:pPr>
              <w:rPr>
                <w:lang w:val="el-GR"/>
              </w:rPr>
            </w:pPr>
            <w:r w:rsidRPr="00A01511">
              <w:rPr>
                <w:lang w:val="el-GR"/>
              </w:rPr>
              <w:t>Συστήματα μηχανικής μάθησης και τεχνητής νοημοσύνης</w:t>
            </w:r>
          </w:p>
        </w:tc>
      </w:tr>
      <w:tr w:rsidR="00A01511" w:rsidRPr="00A01511" w14:paraId="75BB5F13"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2CE16EE" w14:textId="77777777" w:rsidR="00A01511" w:rsidRPr="00A01511"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752A2BF"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υπηρεσιών υπολογιστικού νέφος να διαθέτει υπηρεσίες τεχνητής νοημοσύνης μέσω προγραμματιστικών </w:t>
            </w:r>
            <w:proofErr w:type="spellStart"/>
            <w:r w:rsidRPr="00A01511">
              <w:rPr>
                <w:lang w:val="el-GR"/>
              </w:rPr>
              <w:t>διεπαφών</w:t>
            </w:r>
            <w:proofErr w:type="spellEnd"/>
            <w:r w:rsidRPr="00A01511">
              <w:rPr>
                <w:lang w:val="el-GR"/>
              </w:rPr>
              <w:t xml:space="preserve"> (Α</w:t>
            </w:r>
            <w:r w:rsidRPr="00A01511">
              <w:t>PIs</w:t>
            </w:r>
            <w:r w:rsidRPr="00A01511">
              <w:rPr>
                <w:lang w:val="el-GR"/>
              </w:rPr>
              <w:t>) και εργαλείων ανάπτυξης λογισμικού (</w:t>
            </w:r>
            <w:r w:rsidRPr="00A01511">
              <w:t>SDK</w:t>
            </w:r>
            <w:r w:rsidRPr="00A01511">
              <w:rPr>
                <w:lang w:val="el-GR"/>
              </w:rPr>
              <w:t xml:space="preserve">) για παροχή γνωστικών λειτουργιών – </w:t>
            </w:r>
            <w:r w:rsidRPr="00A01511">
              <w:t>cognitive</w:t>
            </w:r>
            <w:r w:rsidRPr="00A01511">
              <w:rPr>
                <w:lang w:val="el-GR"/>
              </w:rPr>
              <w:t xml:space="preserve"> </w:t>
            </w:r>
            <w:r w:rsidRPr="00A01511">
              <w:t>services</w:t>
            </w:r>
            <w:r w:rsidRPr="00A01511">
              <w:rPr>
                <w:lang w:val="el-GR"/>
              </w:rPr>
              <w:t>, προς ενσωμάτωση τους σε υλοποιήσεις και εφαρμογές. Να παρέχονται λειτουργίες από τουλάχιστον τις εξής κατηγορίες:</w:t>
            </w:r>
          </w:p>
          <w:p w14:paraId="583A3DA5" w14:textId="77777777" w:rsidR="00A01511" w:rsidRPr="00A01511" w:rsidRDefault="00A01511" w:rsidP="00A01511">
            <w:pPr>
              <w:rPr>
                <w:lang w:val="el-GR"/>
              </w:rPr>
            </w:pPr>
            <w:r w:rsidRPr="00A01511">
              <w:rPr>
                <w:lang w:val="el-GR"/>
              </w:rPr>
              <w:t>Μηχανική όραση</w:t>
            </w:r>
          </w:p>
          <w:p w14:paraId="4D5BCEFD" w14:textId="77777777" w:rsidR="00A01511" w:rsidRPr="00A01511" w:rsidRDefault="00A01511" w:rsidP="00A01511">
            <w:pPr>
              <w:rPr>
                <w:lang w:val="el-GR"/>
              </w:rPr>
            </w:pPr>
            <w:r w:rsidRPr="00A01511">
              <w:rPr>
                <w:lang w:val="el-GR"/>
              </w:rPr>
              <w:t>Μηχανική ομιλία</w:t>
            </w:r>
          </w:p>
          <w:p w14:paraId="562096E7" w14:textId="77777777" w:rsidR="00A01511" w:rsidRPr="00A01511" w:rsidRDefault="00A01511" w:rsidP="00A01511">
            <w:pPr>
              <w:rPr>
                <w:lang w:val="el-GR"/>
              </w:rPr>
            </w:pPr>
            <w:r w:rsidRPr="00A01511">
              <w:rPr>
                <w:lang w:val="el-GR"/>
              </w:rPr>
              <w:t>Γλωσσικές υπηρεσίες</w:t>
            </w:r>
          </w:p>
          <w:p w14:paraId="3B49F156" w14:textId="77777777" w:rsidR="00A01511" w:rsidRPr="00A01511" w:rsidRDefault="00A01511" w:rsidP="00A01511">
            <w:pPr>
              <w:rPr>
                <w:lang w:val="el-GR"/>
              </w:rPr>
            </w:pPr>
            <w:r w:rsidRPr="00A01511">
              <w:rPr>
                <w:lang w:val="el-GR"/>
              </w:rPr>
              <w:t>Υπηρεσίες αναζήτησης</w:t>
            </w:r>
          </w:p>
          <w:p w14:paraId="1EBC4CC8" w14:textId="77777777" w:rsidR="00A01511" w:rsidRPr="00A01511" w:rsidRDefault="00A01511" w:rsidP="00A01511">
            <w:pPr>
              <w:rPr>
                <w:lang w:val="el-GR"/>
              </w:rPr>
            </w:pPr>
            <w:r w:rsidRPr="00A01511">
              <w:rPr>
                <w:lang w:val="el-GR"/>
              </w:rPr>
              <w:t>Συστήματα αποφάσεων</w:t>
            </w:r>
          </w:p>
          <w:p w14:paraId="38DA54A5" w14:textId="77777777" w:rsidR="00A01511" w:rsidRPr="00A01511" w:rsidRDefault="00A01511" w:rsidP="00A01511">
            <w:pPr>
              <w:rPr>
                <w:lang w:val="el-GR"/>
              </w:rPr>
            </w:pPr>
            <w:r w:rsidRPr="00A01511">
              <w:rPr>
                <w:lang w:val="el-GR"/>
              </w:rPr>
              <w:t>Να διατίθεται κλιμάκωση των υπηρεσιών σε βαθμίδα δωρεάν χρήσης και βαθμίδα παραγωγικής χρήσης.</w:t>
            </w:r>
          </w:p>
        </w:tc>
        <w:tc>
          <w:tcPr>
            <w:tcW w:w="2420" w:type="dxa"/>
            <w:tcBorders>
              <w:top w:val="single" w:sz="4" w:space="0" w:color="000000"/>
              <w:left w:val="single" w:sz="4" w:space="0" w:color="000000"/>
              <w:bottom w:val="single" w:sz="4" w:space="0" w:color="000000"/>
            </w:tcBorders>
            <w:shd w:val="clear" w:color="auto" w:fill="auto"/>
          </w:tcPr>
          <w:p w14:paraId="2AEE1C6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BC55D5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98621" w14:textId="77777777" w:rsidR="00A01511" w:rsidRPr="00A01511" w:rsidRDefault="00A01511" w:rsidP="00A01511"/>
        </w:tc>
      </w:tr>
      <w:tr w:rsidR="00A01511" w:rsidRPr="00A01511" w14:paraId="1BF30E2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03B59DC"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6FF30D6F"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των υπηρεσιών γνωστικών λειτουργιών για χρήση σε παραγωγικό περιβάλλον, 99.9%</w:t>
            </w:r>
          </w:p>
        </w:tc>
        <w:tc>
          <w:tcPr>
            <w:tcW w:w="2420" w:type="dxa"/>
            <w:tcBorders>
              <w:top w:val="single" w:sz="4" w:space="0" w:color="000000"/>
              <w:left w:val="single" w:sz="4" w:space="0" w:color="000000"/>
              <w:bottom w:val="single" w:sz="4" w:space="0" w:color="000000"/>
            </w:tcBorders>
            <w:shd w:val="clear" w:color="auto" w:fill="auto"/>
          </w:tcPr>
          <w:p w14:paraId="5A57443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0E123E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C70E0" w14:textId="77777777" w:rsidR="00A01511" w:rsidRPr="00A01511" w:rsidRDefault="00A01511" w:rsidP="00A01511"/>
        </w:tc>
      </w:tr>
      <w:tr w:rsidR="00A01511" w:rsidRPr="00A01511" w14:paraId="3C25C5B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673B527"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FF98D15" w14:textId="77777777" w:rsidR="00A01511" w:rsidRPr="00A01511" w:rsidRDefault="00A01511" w:rsidP="00A01511">
            <w:pPr>
              <w:rPr>
                <w:lang w:val="el-GR"/>
              </w:rPr>
            </w:pPr>
            <w:r w:rsidRPr="00A01511">
              <w:rPr>
                <w:lang w:val="el-GR"/>
              </w:rPr>
              <w:t xml:space="preserve">Ο </w:t>
            </w:r>
            <w:proofErr w:type="spellStart"/>
            <w:r w:rsidRPr="00A01511">
              <w:rPr>
                <w:lang w:val="el-GR"/>
              </w:rPr>
              <w:t>πάροχος</w:t>
            </w:r>
            <w:proofErr w:type="spellEnd"/>
            <w:r w:rsidRPr="00A01511">
              <w:rPr>
                <w:lang w:val="el-GR"/>
              </w:rPr>
              <w:t xml:space="preserve"> υπηρεσιών υπολογιστικού νέφος να διαθέτει προσφερόμενη υπηρεσία περιβάλλοντος και εργαλείων μηχανικής μάθησης, για εκπαίδευση, ανάπτυξη, διαχείριση, αυτοματοποίηση και παρακολούθηση μοντέλων </w:t>
            </w:r>
            <w:r w:rsidRPr="00A01511">
              <w:t>Machine</w:t>
            </w:r>
            <w:r w:rsidRPr="00A01511">
              <w:rPr>
                <w:lang w:val="el-GR"/>
              </w:rPr>
              <w:t xml:space="preserve"> </w:t>
            </w:r>
            <w:r w:rsidRPr="00A01511">
              <w:t>Learning</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13A6386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ACE456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91135" w14:textId="77777777" w:rsidR="00A01511" w:rsidRPr="00A01511" w:rsidRDefault="00A01511" w:rsidP="00A01511"/>
        </w:tc>
      </w:tr>
      <w:tr w:rsidR="00A01511" w:rsidRPr="00A01511" w14:paraId="531B5AF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01FD94D"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0E01931"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της υπηρεσίας περιβάλλοντος και εργαλείων μηχανικής μάθησης, 99.9%</w:t>
            </w:r>
          </w:p>
        </w:tc>
        <w:tc>
          <w:tcPr>
            <w:tcW w:w="2420" w:type="dxa"/>
            <w:tcBorders>
              <w:top w:val="single" w:sz="4" w:space="0" w:color="000000"/>
              <w:left w:val="single" w:sz="4" w:space="0" w:color="000000"/>
              <w:bottom w:val="single" w:sz="4" w:space="0" w:color="000000"/>
            </w:tcBorders>
            <w:shd w:val="clear" w:color="auto" w:fill="auto"/>
          </w:tcPr>
          <w:p w14:paraId="20334BD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AF02A5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4A219" w14:textId="77777777" w:rsidR="00A01511" w:rsidRPr="00A01511" w:rsidRDefault="00A01511" w:rsidP="00A01511"/>
        </w:tc>
      </w:tr>
      <w:tr w:rsidR="00A01511" w:rsidRPr="00DC7A23" w14:paraId="5C49A728"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5B7CC2CA" w14:textId="77777777" w:rsidR="00A01511" w:rsidRPr="00A01511" w:rsidRDefault="00A01511" w:rsidP="00A01511">
            <w:pPr>
              <w:rPr>
                <w:lang w:val="el-GR"/>
              </w:rPr>
            </w:pPr>
            <w:r w:rsidRPr="00A01511">
              <w:rPr>
                <w:lang w:val="el-GR"/>
              </w:rPr>
              <w:t>Συστήματα ανάπτυξης και διαχείρισης εφαρμογών</w:t>
            </w:r>
          </w:p>
        </w:tc>
      </w:tr>
      <w:tr w:rsidR="00A01511" w:rsidRPr="00A01511" w14:paraId="6F34CB69"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109E9954" w14:textId="77777777" w:rsidR="00A01511" w:rsidRPr="00A01511"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F6CDF4B" w14:textId="77777777" w:rsidR="00A01511" w:rsidRPr="00A01511" w:rsidRDefault="00A01511" w:rsidP="00A01511">
            <w:pPr>
              <w:rPr>
                <w:lang w:val="el-GR"/>
              </w:rPr>
            </w:pPr>
            <w:r w:rsidRPr="00A01511">
              <w:rPr>
                <w:lang w:val="el-GR"/>
              </w:rPr>
              <w:t xml:space="preserve">Υπηρεσίες ανάπτυξης, σχεδιασμού, διαμοιρασμού, συνεργασίας και παρακολούθησης προγραμματιστικού κώδικα για εφαρμογή τεχνικών </w:t>
            </w:r>
            <w:r w:rsidRPr="00A01511">
              <w:t>DevOps</w:t>
            </w:r>
            <w:r w:rsidRPr="00A01511">
              <w:rPr>
                <w:lang w:val="el-GR"/>
              </w:rPr>
              <w:t xml:space="preserve">  με σκοπό τη συνεχή και ταχύτερη διαχείριση των ανεπτυγμένων εφαρμογών λογισμικού.</w:t>
            </w:r>
          </w:p>
        </w:tc>
        <w:tc>
          <w:tcPr>
            <w:tcW w:w="2420" w:type="dxa"/>
            <w:tcBorders>
              <w:top w:val="single" w:sz="4" w:space="0" w:color="000000"/>
              <w:left w:val="single" w:sz="4" w:space="0" w:color="000000"/>
              <w:bottom w:val="single" w:sz="4" w:space="0" w:color="000000"/>
            </w:tcBorders>
            <w:shd w:val="clear" w:color="auto" w:fill="auto"/>
          </w:tcPr>
          <w:p w14:paraId="7EBF076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18CCFD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4773" w14:textId="77777777" w:rsidR="00A01511" w:rsidRPr="00A01511" w:rsidRDefault="00A01511" w:rsidP="00A01511"/>
        </w:tc>
      </w:tr>
      <w:tr w:rsidR="00A01511" w:rsidRPr="00A01511" w14:paraId="58722116"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576C6F2B"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75F1BC21"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των υπηρεσιών ανάπτυξης, προγραμματισμού, διαμοιρασμού, συνεργασίας και παρακολούθησης προγραμματιστικού κώδικα για εφαρμογή τεχνικών </w:t>
            </w:r>
            <w:r w:rsidRPr="00A01511">
              <w:t>DevOps</w:t>
            </w:r>
            <w:r w:rsidRPr="00A01511">
              <w:rPr>
                <w:lang w:val="el-GR"/>
              </w:rPr>
              <w:t>, 99.9%</w:t>
            </w:r>
          </w:p>
        </w:tc>
        <w:tc>
          <w:tcPr>
            <w:tcW w:w="2420" w:type="dxa"/>
            <w:tcBorders>
              <w:top w:val="single" w:sz="4" w:space="0" w:color="000000"/>
              <w:left w:val="single" w:sz="4" w:space="0" w:color="000000"/>
              <w:bottom w:val="single" w:sz="4" w:space="0" w:color="000000"/>
            </w:tcBorders>
            <w:shd w:val="clear" w:color="auto" w:fill="auto"/>
          </w:tcPr>
          <w:p w14:paraId="55CB335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F7CE25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553F2" w14:textId="77777777" w:rsidR="00A01511" w:rsidRPr="00A01511" w:rsidRDefault="00A01511" w:rsidP="00A01511"/>
        </w:tc>
      </w:tr>
      <w:tr w:rsidR="00A01511" w:rsidRPr="00A01511" w14:paraId="508B257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2D6C2F58" w14:textId="77777777" w:rsidR="00A01511" w:rsidRPr="00A01511" w:rsidRDefault="00A01511"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2A612174" w14:textId="77777777" w:rsidR="00A01511" w:rsidRPr="00A01511" w:rsidRDefault="00A01511" w:rsidP="00A01511">
            <w:pPr>
              <w:rPr>
                <w:lang w:val="el-GR"/>
              </w:rPr>
            </w:pPr>
            <w:r w:rsidRPr="00A01511">
              <w:rPr>
                <w:lang w:val="el-GR"/>
              </w:rPr>
              <w:t xml:space="preserve">Υπηρεσία παροχής δοκιμαστικού και </w:t>
            </w:r>
            <w:proofErr w:type="spellStart"/>
            <w:r w:rsidRPr="00A01511">
              <w:rPr>
                <w:lang w:val="el-GR"/>
              </w:rPr>
              <w:t>παραμετροποιήσιμου</w:t>
            </w:r>
            <w:proofErr w:type="spellEnd"/>
            <w:r w:rsidRPr="00A01511">
              <w:rPr>
                <w:lang w:val="el-GR"/>
              </w:rPr>
              <w:t xml:space="preserve"> περιβάλλοντος εγκεκριμένων εικονικών μηχανών </w:t>
            </w:r>
            <w:r w:rsidRPr="00A01511">
              <w:t>Windows</w:t>
            </w:r>
            <w:r w:rsidRPr="00A01511">
              <w:rPr>
                <w:lang w:val="el-GR"/>
              </w:rPr>
              <w:t xml:space="preserve"> και </w:t>
            </w:r>
            <w:r w:rsidRPr="00A01511">
              <w:t>Linux</w:t>
            </w:r>
            <w:r w:rsidRPr="00A01511">
              <w:rPr>
                <w:lang w:val="el-GR"/>
              </w:rPr>
              <w:t xml:space="preserve"> για χρήση και δοκιμές από προγραμματιστές χωρίς επιπλέον κόστος πέρα από τους υποκείμενους επεξεργαστικούς πόρους που θα χρησιμοποιηθούν.</w:t>
            </w:r>
          </w:p>
        </w:tc>
        <w:tc>
          <w:tcPr>
            <w:tcW w:w="2420" w:type="dxa"/>
            <w:tcBorders>
              <w:top w:val="single" w:sz="4" w:space="0" w:color="000000"/>
              <w:left w:val="single" w:sz="4" w:space="0" w:color="000000"/>
              <w:bottom w:val="single" w:sz="4" w:space="0" w:color="000000"/>
            </w:tcBorders>
            <w:shd w:val="clear" w:color="auto" w:fill="auto"/>
          </w:tcPr>
          <w:p w14:paraId="6B4D3AD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CD7A3A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F04A" w14:textId="77777777" w:rsidR="00A01511" w:rsidRPr="00A01511" w:rsidRDefault="00A01511" w:rsidP="00A01511"/>
        </w:tc>
      </w:tr>
      <w:tr w:rsidR="00790A44" w:rsidRPr="00DC7A23" w14:paraId="083FDF1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647F149" w14:textId="77777777" w:rsidR="00790A44" w:rsidRPr="00A01511" w:rsidRDefault="00790A44" w:rsidP="003E46EC">
            <w:pPr>
              <w:pStyle w:val="aff"/>
              <w:numPr>
                <w:ilvl w:val="0"/>
                <w:numId w:val="80"/>
              </w:num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1004C6C" w14:textId="020077AE" w:rsidR="00790A44" w:rsidRPr="00A01511" w:rsidRDefault="00790A44" w:rsidP="00A01511">
            <w:pPr>
              <w:rPr>
                <w:lang w:val="el-GR"/>
              </w:rPr>
            </w:pPr>
            <w:r w:rsidRPr="00790A44">
              <w:rPr>
                <w:lang w:val="el-GR"/>
              </w:rPr>
              <w:t xml:space="preserve">Παροχή υπηρεσιών επικοινωνίας υπό τη μορφή REST </w:t>
            </w:r>
            <w:proofErr w:type="spellStart"/>
            <w:r w:rsidRPr="00790A44">
              <w:rPr>
                <w:lang w:val="el-GR"/>
              </w:rPr>
              <w:t>APIs</w:t>
            </w:r>
            <w:proofErr w:type="spellEnd"/>
            <w:r w:rsidRPr="00790A44">
              <w:rPr>
                <w:lang w:val="el-GR"/>
              </w:rPr>
              <w:t xml:space="preserve"> και </w:t>
            </w:r>
            <w:proofErr w:type="spellStart"/>
            <w:r w:rsidRPr="00790A44">
              <w:rPr>
                <w:lang w:val="el-GR"/>
              </w:rPr>
              <w:t>SDKs</w:t>
            </w:r>
            <w:proofErr w:type="spellEnd"/>
            <w:r w:rsidRPr="00790A44">
              <w:rPr>
                <w:lang w:val="el-GR"/>
              </w:rPr>
              <w:t xml:space="preserve"> για την ενσωμάτωση σύγχρονων </w:t>
            </w:r>
            <w:r w:rsidRPr="00790A44">
              <w:rPr>
                <w:lang w:val="el-GR"/>
              </w:rPr>
              <w:lastRenderedPageBreak/>
              <w:t xml:space="preserve">μορφών επικοινωνίας όπως </w:t>
            </w:r>
            <w:proofErr w:type="spellStart"/>
            <w:r w:rsidRPr="00790A44">
              <w:rPr>
                <w:lang w:val="el-GR"/>
              </w:rPr>
              <w:t>video</w:t>
            </w:r>
            <w:proofErr w:type="spellEnd"/>
            <w:r w:rsidRPr="00790A44">
              <w:rPr>
                <w:lang w:val="el-GR"/>
              </w:rPr>
              <w:t xml:space="preserve"> κλήση και </w:t>
            </w:r>
            <w:proofErr w:type="spellStart"/>
            <w:r w:rsidRPr="00790A44">
              <w:rPr>
                <w:lang w:val="el-GR"/>
              </w:rPr>
              <w:t>chat</w:t>
            </w:r>
            <w:proofErr w:type="spellEnd"/>
            <w:r w:rsidRPr="00790A44">
              <w:rPr>
                <w:lang w:val="el-GR"/>
              </w:rPr>
              <w:t xml:space="preserve">, εντός των </w:t>
            </w:r>
            <w:proofErr w:type="spellStart"/>
            <w:r w:rsidRPr="00790A44">
              <w:rPr>
                <w:lang w:val="el-GR"/>
              </w:rPr>
              <w:t>web</w:t>
            </w:r>
            <w:proofErr w:type="spellEnd"/>
            <w:r w:rsidRPr="00790A44">
              <w:rPr>
                <w:lang w:val="el-GR"/>
              </w:rPr>
              <w:t xml:space="preserve"> ή </w:t>
            </w:r>
            <w:proofErr w:type="spellStart"/>
            <w:r w:rsidRPr="00790A44">
              <w:rPr>
                <w:lang w:val="el-GR"/>
              </w:rPr>
              <w:t>mobile</w:t>
            </w:r>
            <w:proofErr w:type="spellEnd"/>
            <w:r w:rsidRPr="00790A44">
              <w:rPr>
                <w:lang w:val="el-GR"/>
              </w:rPr>
              <w:t xml:space="preserve"> εφαρμογών</w:t>
            </w:r>
          </w:p>
        </w:tc>
        <w:tc>
          <w:tcPr>
            <w:tcW w:w="2420" w:type="dxa"/>
            <w:tcBorders>
              <w:top w:val="single" w:sz="4" w:space="0" w:color="000000"/>
              <w:left w:val="single" w:sz="4" w:space="0" w:color="000000"/>
              <w:bottom w:val="single" w:sz="4" w:space="0" w:color="000000"/>
            </w:tcBorders>
            <w:shd w:val="clear" w:color="auto" w:fill="auto"/>
          </w:tcPr>
          <w:p w14:paraId="038088FB" w14:textId="77777777" w:rsidR="00790A44" w:rsidRPr="00234806" w:rsidRDefault="00790A44"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7513AC12" w14:textId="77777777" w:rsidR="00790A44" w:rsidRPr="00234806" w:rsidRDefault="00790A44"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D1E4B" w14:textId="77777777" w:rsidR="00790A44" w:rsidRPr="00234806" w:rsidRDefault="00790A44" w:rsidP="00A01511">
            <w:pPr>
              <w:rPr>
                <w:lang w:val="el-GR"/>
              </w:rPr>
            </w:pPr>
          </w:p>
        </w:tc>
      </w:tr>
      <w:tr w:rsidR="00790A44" w:rsidRPr="00DC7A23" w14:paraId="7327C38E"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637126E3" w14:textId="77777777" w:rsidR="00790A44" w:rsidRPr="00234806" w:rsidRDefault="00790A44"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06EDCACE" w14:textId="6E988427" w:rsidR="00790A44" w:rsidRPr="00790A44" w:rsidRDefault="000E6673" w:rsidP="00A01511">
            <w:pPr>
              <w:rPr>
                <w:lang w:val="el-GR"/>
              </w:rPr>
            </w:pPr>
            <w:r w:rsidRPr="000E6673">
              <w:rPr>
                <w:lang w:val="el-GR"/>
              </w:rPr>
              <w:t xml:space="preserve">Παροχή μηνιαίου SLA για τις υπηρεσίες επικοινωνίας, </w:t>
            </w:r>
            <w:proofErr w:type="spellStart"/>
            <w:r w:rsidRPr="000E6673">
              <w:rPr>
                <w:lang w:val="el-GR"/>
              </w:rPr>
              <w:t>video</w:t>
            </w:r>
            <w:proofErr w:type="spellEnd"/>
            <w:r w:rsidRPr="000E6673">
              <w:rPr>
                <w:lang w:val="el-GR"/>
              </w:rPr>
              <w:t xml:space="preserve"> κλήση και </w:t>
            </w:r>
            <w:proofErr w:type="spellStart"/>
            <w:r w:rsidRPr="000E6673">
              <w:rPr>
                <w:lang w:val="el-GR"/>
              </w:rPr>
              <w:t>chat</w:t>
            </w:r>
            <w:proofErr w:type="spellEnd"/>
            <w:r w:rsidRPr="000E6673">
              <w:rPr>
                <w:lang w:val="el-GR"/>
              </w:rPr>
              <w:t>, 99.9%</w:t>
            </w:r>
          </w:p>
        </w:tc>
        <w:tc>
          <w:tcPr>
            <w:tcW w:w="2420" w:type="dxa"/>
            <w:tcBorders>
              <w:top w:val="single" w:sz="4" w:space="0" w:color="000000"/>
              <w:left w:val="single" w:sz="4" w:space="0" w:color="000000"/>
              <w:bottom w:val="single" w:sz="4" w:space="0" w:color="000000"/>
            </w:tcBorders>
            <w:shd w:val="clear" w:color="auto" w:fill="auto"/>
          </w:tcPr>
          <w:p w14:paraId="6B89E95F" w14:textId="77777777" w:rsidR="00790A44" w:rsidRPr="00234806" w:rsidRDefault="00790A44"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24CAC59E" w14:textId="77777777" w:rsidR="00790A44" w:rsidRPr="00234806" w:rsidRDefault="00790A44"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C0BA7" w14:textId="77777777" w:rsidR="00790A44" w:rsidRPr="00234806" w:rsidRDefault="00790A44" w:rsidP="00A01511">
            <w:pPr>
              <w:rPr>
                <w:lang w:val="el-GR"/>
              </w:rPr>
            </w:pPr>
          </w:p>
        </w:tc>
      </w:tr>
      <w:tr w:rsidR="00A01511" w:rsidRPr="00DC7A23" w14:paraId="7494E23D" w14:textId="77777777" w:rsidTr="00835D3F">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14:paraId="052842BC" w14:textId="77777777" w:rsidR="00A01511" w:rsidRPr="00A01511" w:rsidRDefault="00A01511" w:rsidP="00A01511">
            <w:pPr>
              <w:rPr>
                <w:lang w:val="el-GR"/>
              </w:rPr>
            </w:pPr>
            <w:r w:rsidRPr="00A01511">
              <w:rPr>
                <w:lang w:val="el-GR"/>
              </w:rPr>
              <w:t>Υπηρεσίες υψηλής διαθεσιμότητας, παρακολούθησης και διαχείρισης των υποδομών</w:t>
            </w:r>
          </w:p>
        </w:tc>
      </w:tr>
      <w:tr w:rsidR="00A01511" w:rsidRPr="00A01511" w14:paraId="5CABBBDD"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0EB823FE" w14:textId="77777777" w:rsidR="00A01511" w:rsidRPr="00A01511"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4949750E" w14:textId="77777777" w:rsidR="00A01511" w:rsidRPr="00A01511" w:rsidRDefault="00A01511" w:rsidP="00A01511">
            <w:pPr>
              <w:rPr>
                <w:lang w:val="el-GR"/>
              </w:rPr>
            </w:pPr>
            <w:r w:rsidRPr="00A01511">
              <w:rPr>
                <w:lang w:val="el-GR"/>
              </w:rPr>
              <w:t>Υπηρεσία προστασίας εικονικών μηχανών από καταστροφή και ανάκαμψης τους στο περιβάλλον του υπολογιστικού νέφους. Η υπηρεσία να υποστηρίζει προστασία εικονικών μηχανών που λειτουργούν τόσο στις υποδομές της αναθέτουσας αρχής όσο και στο υπολογιστικό νέφος των οποίων η ανάκαμψη θα πραγματοποιείται σε διαφορετική γεωγραφική περιοχή.</w:t>
            </w:r>
          </w:p>
          <w:p w14:paraId="221C7341" w14:textId="77777777" w:rsidR="00A01511" w:rsidRPr="00A01511" w:rsidRDefault="00A01511" w:rsidP="00A01511">
            <w:pPr>
              <w:rPr>
                <w:lang w:val="el-GR"/>
              </w:rPr>
            </w:pPr>
            <w:r w:rsidRPr="00A01511">
              <w:rPr>
                <w:lang w:val="el-GR"/>
              </w:rPr>
              <w:t>Να δοθεί κατάλογος υποστηριζόμενων λειτουργικών συστημάτων.</w:t>
            </w:r>
          </w:p>
        </w:tc>
        <w:tc>
          <w:tcPr>
            <w:tcW w:w="2420" w:type="dxa"/>
            <w:tcBorders>
              <w:top w:val="single" w:sz="4" w:space="0" w:color="000000"/>
              <w:left w:val="single" w:sz="4" w:space="0" w:color="000000"/>
              <w:bottom w:val="single" w:sz="4" w:space="0" w:color="000000"/>
            </w:tcBorders>
            <w:shd w:val="clear" w:color="auto" w:fill="auto"/>
          </w:tcPr>
          <w:p w14:paraId="387E3DE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E1AD1F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4D567" w14:textId="77777777" w:rsidR="00A01511" w:rsidRPr="00A01511" w:rsidRDefault="00A01511" w:rsidP="00A01511"/>
        </w:tc>
      </w:tr>
      <w:tr w:rsidR="00A01511" w:rsidRPr="00A01511" w14:paraId="3B42ACFD"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4352F942"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61312900"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προστασία εικονικών μηχανών από καταστροφή και ανάκαμψης τους στο περιβάλλον του υπολογιστικού νέφους, εντός 2 ωρών στόχου χρόνου αποκατάστασης (</w:t>
            </w:r>
            <w:r w:rsidRPr="00A01511">
              <w:t>RTO</w:t>
            </w:r>
            <w:r w:rsidRPr="00A01511">
              <w:rPr>
                <w:lang w:val="el-GR"/>
              </w:rPr>
              <w:t>)</w:t>
            </w:r>
          </w:p>
        </w:tc>
        <w:tc>
          <w:tcPr>
            <w:tcW w:w="2420" w:type="dxa"/>
            <w:tcBorders>
              <w:top w:val="single" w:sz="4" w:space="0" w:color="000000"/>
              <w:left w:val="single" w:sz="4" w:space="0" w:color="000000"/>
              <w:bottom w:val="single" w:sz="4" w:space="0" w:color="000000"/>
            </w:tcBorders>
            <w:shd w:val="clear" w:color="auto" w:fill="auto"/>
          </w:tcPr>
          <w:p w14:paraId="35FEBE8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8E0904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C771F" w14:textId="77777777" w:rsidR="00A01511" w:rsidRPr="00A01511" w:rsidRDefault="00A01511" w:rsidP="00A01511"/>
        </w:tc>
      </w:tr>
      <w:tr w:rsidR="00A01511" w:rsidRPr="00A01511" w14:paraId="70DEF9C1"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07F33FC1"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19E17A6D" w14:textId="77777777" w:rsidR="00A01511" w:rsidRPr="00A01511" w:rsidRDefault="00A01511" w:rsidP="00A01511">
            <w:pPr>
              <w:rPr>
                <w:lang w:val="el-GR"/>
              </w:rPr>
            </w:pPr>
            <w:r w:rsidRPr="00A01511">
              <w:rPr>
                <w:lang w:val="el-GR"/>
              </w:rPr>
              <w:t xml:space="preserve">Υπηρεσίες λήψης, διαχείρισης και επαναφοράς αντιγράφων ασφαλείας εικονικών μηχανών. </w:t>
            </w:r>
          </w:p>
        </w:tc>
        <w:tc>
          <w:tcPr>
            <w:tcW w:w="2420" w:type="dxa"/>
            <w:tcBorders>
              <w:top w:val="single" w:sz="4" w:space="0" w:color="000000"/>
              <w:left w:val="single" w:sz="4" w:space="0" w:color="000000"/>
              <w:bottom w:val="single" w:sz="4" w:space="0" w:color="000000"/>
            </w:tcBorders>
            <w:shd w:val="clear" w:color="auto" w:fill="auto"/>
          </w:tcPr>
          <w:p w14:paraId="7A225A9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2FB7A5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19A72" w14:textId="77777777" w:rsidR="00A01511" w:rsidRPr="00A01511" w:rsidRDefault="00A01511" w:rsidP="00A01511"/>
        </w:tc>
      </w:tr>
      <w:tr w:rsidR="00A01511" w:rsidRPr="00A01511" w14:paraId="59832178" w14:textId="77777777" w:rsidTr="00835D3F">
        <w:tc>
          <w:tcPr>
            <w:tcW w:w="653" w:type="dxa"/>
            <w:tcBorders>
              <w:top w:val="single" w:sz="4" w:space="0" w:color="000000"/>
              <w:left w:val="single" w:sz="4" w:space="0" w:color="000000"/>
              <w:bottom w:val="single" w:sz="4" w:space="0" w:color="000000"/>
            </w:tcBorders>
            <w:shd w:val="clear" w:color="auto" w:fill="auto"/>
            <w:vAlign w:val="center"/>
          </w:tcPr>
          <w:p w14:paraId="352041FF" w14:textId="77777777" w:rsidR="00A01511" w:rsidRPr="001D4DBB" w:rsidRDefault="00A01511" w:rsidP="003E46EC">
            <w:pPr>
              <w:pStyle w:val="aff"/>
              <w:numPr>
                <w:ilvl w:val="0"/>
                <w:numId w:val="80"/>
              </w:numPr>
              <w:rPr>
                <w:lang w:val="el-GR"/>
              </w:rPr>
            </w:pPr>
          </w:p>
        </w:tc>
        <w:tc>
          <w:tcPr>
            <w:tcW w:w="3639" w:type="dxa"/>
            <w:gridSpan w:val="3"/>
            <w:tcBorders>
              <w:top w:val="single" w:sz="4" w:space="0" w:color="000000"/>
              <w:left w:val="single" w:sz="4" w:space="0" w:color="000000"/>
              <w:bottom w:val="single" w:sz="4" w:space="0" w:color="000000"/>
            </w:tcBorders>
            <w:shd w:val="clear" w:color="auto" w:fill="auto"/>
            <w:vAlign w:val="center"/>
          </w:tcPr>
          <w:p w14:paraId="3190A83B"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λήψης, διαχείρισης και επαναφοράς αντιγράφων ασφαλείας εικονικών μηχανών, τουλάχιστον 99.9%</w:t>
            </w:r>
          </w:p>
        </w:tc>
        <w:tc>
          <w:tcPr>
            <w:tcW w:w="2420" w:type="dxa"/>
            <w:tcBorders>
              <w:top w:val="single" w:sz="4" w:space="0" w:color="000000"/>
              <w:left w:val="single" w:sz="4" w:space="0" w:color="000000"/>
              <w:bottom w:val="single" w:sz="4" w:space="0" w:color="000000"/>
            </w:tcBorders>
            <w:shd w:val="clear" w:color="auto" w:fill="auto"/>
          </w:tcPr>
          <w:p w14:paraId="1592BC0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944DF5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800CB" w14:textId="77777777" w:rsidR="00A01511" w:rsidRPr="00A01511" w:rsidRDefault="00A01511" w:rsidP="00A01511"/>
        </w:tc>
      </w:tr>
      <w:tr w:rsidR="00A01511" w:rsidRPr="00A01511" w14:paraId="040AE973"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6A7DB8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09C8E59" w14:textId="77777777" w:rsidR="00A01511" w:rsidRPr="00A01511" w:rsidRDefault="00A01511" w:rsidP="00A01511">
            <w:pPr>
              <w:rPr>
                <w:lang w:val="el-GR"/>
              </w:rPr>
            </w:pPr>
            <w:r w:rsidRPr="00A01511">
              <w:rPr>
                <w:lang w:val="el-GR"/>
              </w:rPr>
              <w:t xml:space="preserve">Υπηρεσία τηλεμετρίας και διαγνωστικών για συλλογή, ανάλυση, απεικόνιση και ειδοποιήσεις στα παραγόμενα δεδομένα λειτουργίας των πόρων που θα αναπτυχθούν στο περιβάλλον του </w:t>
            </w:r>
            <w:proofErr w:type="spellStart"/>
            <w:r w:rsidRPr="00A01511">
              <w:rPr>
                <w:lang w:val="el-GR"/>
              </w:rPr>
              <w:t>παρόχου</w:t>
            </w:r>
            <w:proofErr w:type="spellEnd"/>
            <w:r w:rsidRPr="00A01511">
              <w:rPr>
                <w:lang w:val="el-GR"/>
              </w:rPr>
              <w:t xml:space="preserve"> υπολογιστικού νέφους. Η υπηρεσία να υποστηρίζει επίσης τη συλλογή διαγνωστικών από υπάρχοντες </w:t>
            </w:r>
            <w:r w:rsidRPr="00A01511">
              <w:rPr>
                <w:lang w:val="el-GR"/>
              </w:rPr>
              <w:lastRenderedPageBreak/>
              <w:t xml:space="preserve">διακομιστές </w:t>
            </w:r>
            <w:r w:rsidRPr="00A01511">
              <w:t>Windows</w:t>
            </w:r>
            <w:r w:rsidRPr="00A01511">
              <w:rPr>
                <w:lang w:val="el-GR"/>
              </w:rPr>
              <w:t xml:space="preserve"> και </w:t>
            </w:r>
            <w:r w:rsidRPr="00A01511">
              <w:t>Linux</w:t>
            </w:r>
            <w:r w:rsidRPr="00A01511">
              <w:rPr>
                <w:lang w:val="el-GR"/>
              </w:rPr>
              <w:t xml:space="preserve"> που βρίσκονται στις υπάρχουσες εγκαταστάσεις και τοποθεσίες της αναθέτουσας αρχής.</w:t>
            </w:r>
          </w:p>
        </w:tc>
        <w:tc>
          <w:tcPr>
            <w:tcW w:w="2420" w:type="dxa"/>
            <w:tcBorders>
              <w:top w:val="single" w:sz="4" w:space="0" w:color="000000"/>
              <w:left w:val="single" w:sz="4" w:space="0" w:color="000000"/>
              <w:bottom w:val="single" w:sz="4" w:space="0" w:color="000000"/>
            </w:tcBorders>
            <w:shd w:val="clear" w:color="auto" w:fill="auto"/>
          </w:tcPr>
          <w:p w14:paraId="510DC5CC"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1869F84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78FF8" w14:textId="77777777" w:rsidR="00A01511" w:rsidRPr="00A01511" w:rsidRDefault="00A01511" w:rsidP="00A01511"/>
        </w:tc>
      </w:tr>
      <w:tr w:rsidR="00A01511" w:rsidRPr="00A01511" w14:paraId="2D1B39E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31AA97C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88D6D34" w14:textId="77777777" w:rsidR="00A01511" w:rsidRPr="00A01511" w:rsidRDefault="00A01511" w:rsidP="00A01511">
            <w:pPr>
              <w:rPr>
                <w:lang w:val="el-GR"/>
              </w:rPr>
            </w:pPr>
            <w:r w:rsidRPr="00A01511">
              <w:rPr>
                <w:lang w:val="el-GR"/>
              </w:rPr>
              <w:t xml:space="preserve">Παροχή μηνιαίου </w:t>
            </w:r>
            <w:r w:rsidRPr="00A01511">
              <w:t>SLA</w:t>
            </w:r>
            <w:r w:rsidRPr="00A01511">
              <w:rPr>
                <w:lang w:val="el-GR"/>
              </w:rPr>
              <w:t xml:space="preserve"> για την υπηρεσία τηλεμετρίας και διαγνωστικών, τουλάχιστον 99.9%</w:t>
            </w:r>
          </w:p>
        </w:tc>
        <w:tc>
          <w:tcPr>
            <w:tcW w:w="2420" w:type="dxa"/>
            <w:tcBorders>
              <w:top w:val="single" w:sz="4" w:space="0" w:color="000000"/>
              <w:left w:val="single" w:sz="4" w:space="0" w:color="000000"/>
              <w:bottom w:val="single" w:sz="4" w:space="0" w:color="000000"/>
            </w:tcBorders>
            <w:shd w:val="clear" w:color="auto" w:fill="auto"/>
          </w:tcPr>
          <w:p w14:paraId="64A361C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AEAA26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5091B" w14:textId="77777777" w:rsidR="00A01511" w:rsidRPr="00A01511" w:rsidRDefault="00A01511" w:rsidP="00A01511"/>
        </w:tc>
      </w:tr>
      <w:tr w:rsidR="00A01511" w:rsidRPr="00A01511" w14:paraId="2AE83D6E"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088A599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E9BF8E8" w14:textId="77777777" w:rsidR="00A01511" w:rsidRPr="00A01511" w:rsidRDefault="00A01511" w:rsidP="00A01511">
            <w:pPr>
              <w:rPr>
                <w:lang w:val="el-GR"/>
              </w:rPr>
            </w:pPr>
            <w:r w:rsidRPr="00A01511">
              <w:rPr>
                <w:lang w:val="el-GR"/>
              </w:rPr>
              <w:t xml:space="preserve">Υπηρεσία εφαρμογής και ελέγχου έτοιμων και </w:t>
            </w:r>
            <w:proofErr w:type="spellStart"/>
            <w:r w:rsidRPr="00A01511">
              <w:rPr>
                <w:lang w:val="el-GR"/>
              </w:rPr>
              <w:t>παραμετροποιήσιμων</w:t>
            </w:r>
            <w:proofErr w:type="spellEnd"/>
            <w:r w:rsidRPr="00A01511">
              <w:rPr>
                <w:lang w:val="el-GR"/>
              </w:rPr>
              <w:t xml:space="preserve"> πολιτικών στους πόρους του περιβάλλοντος υπολογιστικού νέφους για έλεγχο συμμόρφωσης σύμφωνα με  τις απαιτήσεις του οργανισμού.</w:t>
            </w:r>
          </w:p>
        </w:tc>
        <w:tc>
          <w:tcPr>
            <w:tcW w:w="2420" w:type="dxa"/>
            <w:tcBorders>
              <w:top w:val="single" w:sz="4" w:space="0" w:color="000000"/>
              <w:left w:val="single" w:sz="4" w:space="0" w:color="000000"/>
              <w:bottom w:val="single" w:sz="4" w:space="0" w:color="000000"/>
            </w:tcBorders>
            <w:shd w:val="clear" w:color="auto" w:fill="auto"/>
          </w:tcPr>
          <w:p w14:paraId="00A8AA3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196897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5A999" w14:textId="77777777" w:rsidR="00A01511" w:rsidRPr="00A01511" w:rsidRDefault="00A01511" w:rsidP="00A01511"/>
        </w:tc>
      </w:tr>
      <w:tr w:rsidR="00A01511" w:rsidRPr="00A01511" w14:paraId="365FEBBF"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2A897F8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7EF0ED9" w14:textId="77777777" w:rsidR="00A01511" w:rsidRPr="00A01511" w:rsidRDefault="00A01511" w:rsidP="00A01511">
            <w:pPr>
              <w:rPr>
                <w:lang w:val="el-GR"/>
              </w:rPr>
            </w:pPr>
            <w:r w:rsidRPr="00A01511">
              <w:rPr>
                <w:lang w:val="el-GR"/>
              </w:rPr>
              <w:t xml:space="preserve">Υπηρεσία επέκτασης της διαχείρισης και συνολικής εποπτείας διακομιστών </w:t>
            </w:r>
            <w:r w:rsidRPr="00A01511">
              <w:t>Windows</w:t>
            </w:r>
            <w:r w:rsidRPr="00A01511">
              <w:rPr>
                <w:lang w:val="el-GR"/>
              </w:rPr>
              <w:t xml:space="preserve"> και </w:t>
            </w:r>
            <w:r w:rsidRPr="00A01511">
              <w:t>Linux</w:t>
            </w:r>
            <w:r w:rsidRPr="00A01511">
              <w:rPr>
                <w:lang w:val="el-GR"/>
              </w:rPr>
              <w:t xml:space="preserve"> καθώς και </w:t>
            </w:r>
            <w:r w:rsidRPr="00A01511">
              <w:t>Kubernetes</w:t>
            </w:r>
            <w:r w:rsidRPr="00A01511">
              <w:rPr>
                <w:lang w:val="el-GR"/>
              </w:rPr>
              <w:t xml:space="preserve"> </w:t>
            </w:r>
            <w:r w:rsidRPr="00A01511">
              <w:t>clusters</w:t>
            </w:r>
            <w:r w:rsidRPr="00A01511">
              <w:rPr>
                <w:lang w:val="el-GR"/>
              </w:rPr>
              <w:t xml:space="preserve"> που βρίσκονται στις υπάρχουσες υποδομές της αναθέτουσας αρχής, μέσω της κονσόλας διαχείρισης του περιβάλλοντος υπολογιστικού νέφους. Η υπηρεσία να υποστηρίζει τη δυνατότητα προσθήκης χαρακτηριστικών ετικετών στην υποδομή υπό παρακολούθηση καθώς και διαχείριση ενημερώσεων των διακομιστών χωρίς κόστος.</w:t>
            </w:r>
          </w:p>
        </w:tc>
        <w:tc>
          <w:tcPr>
            <w:tcW w:w="2420" w:type="dxa"/>
            <w:tcBorders>
              <w:top w:val="single" w:sz="4" w:space="0" w:color="000000"/>
              <w:left w:val="single" w:sz="4" w:space="0" w:color="000000"/>
              <w:bottom w:val="single" w:sz="4" w:space="0" w:color="000000"/>
            </w:tcBorders>
            <w:shd w:val="clear" w:color="auto" w:fill="auto"/>
          </w:tcPr>
          <w:p w14:paraId="291997B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DEFFB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4989F" w14:textId="77777777" w:rsidR="00A01511" w:rsidRPr="00A01511" w:rsidRDefault="00A01511" w:rsidP="00A01511"/>
        </w:tc>
      </w:tr>
      <w:tr w:rsidR="00A01511" w:rsidRPr="00A01511" w14:paraId="2FF1F4BC" w14:textId="77777777" w:rsidTr="00835D3F">
        <w:tc>
          <w:tcPr>
            <w:tcW w:w="673" w:type="dxa"/>
            <w:gridSpan w:val="2"/>
            <w:tcBorders>
              <w:top w:val="single" w:sz="4" w:space="0" w:color="000000"/>
              <w:left w:val="single" w:sz="4" w:space="0" w:color="000000"/>
              <w:bottom w:val="single" w:sz="4" w:space="0" w:color="000000"/>
            </w:tcBorders>
            <w:shd w:val="clear" w:color="auto" w:fill="auto"/>
            <w:vAlign w:val="center"/>
          </w:tcPr>
          <w:p w14:paraId="18E3CC0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6166FD2" w14:textId="77777777" w:rsidR="00A01511" w:rsidRPr="00A01511" w:rsidRDefault="00A01511" w:rsidP="00A01511">
            <w:pPr>
              <w:rPr>
                <w:lang w:val="el-GR"/>
              </w:rPr>
            </w:pPr>
            <w:r w:rsidRPr="00A01511">
              <w:rPr>
                <w:lang w:val="el-GR"/>
              </w:rPr>
              <w:t>Η υπηρεσία επέκτασης της διαχείρισης και συνολικής εποπτείας, πρέπει να επιτρέπει την πρόσθετη εφαρμογή της υπηρεσίας τηλεμετρίας και διαγνωστικών καθώς και της υπηρεσία εφαρμογής πολιτικών στην υπό διαχείριση υποδομή διακομιστών.</w:t>
            </w:r>
          </w:p>
        </w:tc>
        <w:tc>
          <w:tcPr>
            <w:tcW w:w="2420" w:type="dxa"/>
            <w:tcBorders>
              <w:top w:val="single" w:sz="4" w:space="0" w:color="000000"/>
              <w:left w:val="single" w:sz="4" w:space="0" w:color="000000"/>
              <w:bottom w:val="single" w:sz="4" w:space="0" w:color="000000"/>
            </w:tcBorders>
            <w:shd w:val="clear" w:color="auto" w:fill="auto"/>
          </w:tcPr>
          <w:p w14:paraId="55CCB83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9C4B3D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3CAA4" w14:textId="77777777" w:rsidR="00A01511" w:rsidRPr="00A01511" w:rsidRDefault="00A01511" w:rsidP="00A01511"/>
        </w:tc>
      </w:tr>
    </w:tbl>
    <w:p w14:paraId="70468D36" w14:textId="77777777" w:rsidR="00A01511" w:rsidRPr="00A01511" w:rsidRDefault="00A01511" w:rsidP="00A01511"/>
    <w:p w14:paraId="57D48DD7" w14:textId="77777777" w:rsidR="00A01511" w:rsidRPr="00A01511" w:rsidRDefault="00A01511" w:rsidP="003E46EC">
      <w:pPr>
        <w:pStyle w:val="3"/>
        <w:numPr>
          <w:ilvl w:val="0"/>
          <w:numId w:val="79"/>
        </w:numPr>
        <w:rPr>
          <w:lang w:val="el-GR"/>
        </w:rPr>
      </w:pPr>
      <w:bookmarkStart w:id="376" w:name="_Toc87230705"/>
      <w:bookmarkStart w:id="377" w:name="_Toc112836395"/>
      <w:bookmarkStart w:id="378" w:name="_Toc79526382"/>
      <w:proofErr w:type="spellStart"/>
      <w:r w:rsidRPr="001D4DBB">
        <w:rPr>
          <w:lang w:val="el-GR"/>
        </w:rPr>
        <w:t>Hyper</w:t>
      </w:r>
      <w:r w:rsidRPr="00A01511">
        <w:rPr>
          <w:lang w:val="el-GR"/>
        </w:rPr>
        <w:t>-</w:t>
      </w:r>
      <w:r w:rsidRPr="001D4DBB">
        <w:rPr>
          <w:lang w:val="el-GR"/>
        </w:rPr>
        <w:t>Converged</w:t>
      </w:r>
      <w:proofErr w:type="spellEnd"/>
      <w:r w:rsidRPr="00A01511">
        <w:rPr>
          <w:lang w:val="el-GR"/>
        </w:rPr>
        <w:t xml:space="preserve"> Τοπικής Υποδομής με επέκταση στο υπολογιστικό νέφος</w:t>
      </w:r>
      <w:bookmarkEnd w:id="376"/>
      <w:bookmarkEnd w:id="377"/>
      <w:r w:rsidRPr="00A01511">
        <w:rPr>
          <w:lang w:val="el-GR"/>
        </w:rPr>
        <w:t xml:space="preserve"> </w:t>
      </w:r>
    </w:p>
    <w:p w14:paraId="10526087" w14:textId="77777777" w:rsidR="00A01511" w:rsidRPr="00A01511" w:rsidRDefault="00A01511" w:rsidP="00A01511">
      <w:pPr>
        <w:rPr>
          <w:lang w:val="el-GR"/>
        </w:rPr>
      </w:pPr>
    </w:p>
    <w:tbl>
      <w:tblPr>
        <w:tblW w:w="9854" w:type="dxa"/>
        <w:tblLayout w:type="fixed"/>
        <w:tblLook w:val="0000" w:firstRow="0" w:lastRow="0" w:firstColumn="0" w:lastColumn="0" w:noHBand="0" w:noVBand="0"/>
      </w:tblPr>
      <w:tblGrid>
        <w:gridCol w:w="673"/>
        <w:gridCol w:w="28"/>
        <w:gridCol w:w="3591"/>
        <w:gridCol w:w="2420"/>
        <w:gridCol w:w="1382"/>
        <w:gridCol w:w="1760"/>
      </w:tblGrid>
      <w:tr w:rsidR="00A01511" w:rsidRPr="00B8347B" w14:paraId="5FD3265C" w14:textId="77777777" w:rsidTr="00835D3F">
        <w:tc>
          <w:tcPr>
            <w:tcW w:w="701" w:type="dxa"/>
            <w:gridSpan w:val="2"/>
            <w:tcBorders>
              <w:top w:val="single" w:sz="4" w:space="0" w:color="000000"/>
              <w:left w:val="single" w:sz="4" w:space="0" w:color="000000"/>
              <w:bottom w:val="single" w:sz="4" w:space="0" w:color="000000"/>
            </w:tcBorders>
            <w:shd w:val="clear" w:color="auto" w:fill="D8D8D8"/>
            <w:vAlign w:val="center"/>
          </w:tcPr>
          <w:p w14:paraId="434DD257" w14:textId="77777777" w:rsidR="00A01511" w:rsidRPr="00234806" w:rsidRDefault="00A01511" w:rsidP="00A01511">
            <w:pPr>
              <w:rPr>
                <w:lang w:val="el-GR"/>
              </w:rPr>
            </w:pPr>
            <w:r w:rsidRPr="00234806">
              <w:rPr>
                <w:lang w:val="el-GR"/>
              </w:rPr>
              <w:t>Α/Α</w:t>
            </w:r>
          </w:p>
        </w:tc>
        <w:tc>
          <w:tcPr>
            <w:tcW w:w="3591" w:type="dxa"/>
            <w:tcBorders>
              <w:top w:val="single" w:sz="4" w:space="0" w:color="000000"/>
              <w:left w:val="single" w:sz="4" w:space="0" w:color="000000"/>
              <w:bottom w:val="single" w:sz="4" w:space="0" w:color="000000"/>
            </w:tcBorders>
            <w:shd w:val="clear" w:color="auto" w:fill="D8D8D8"/>
            <w:vAlign w:val="center"/>
          </w:tcPr>
          <w:p w14:paraId="1B8B2F65" w14:textId="77777777" w:rsidR="00A01511" w:rsidRPr="00234806" w:rsidRDefault="00A01511" w:rsidP="00A01511">
            <w:pPr>
              <w:rPr>
                <w:lang w:val="el-GR"/>
              </w:rPr>
            </w:pPr>
            <w:r w:rsidRPr="00234806">
              <w:rPr>
                <w:lang w:val="el-GR"/>
              </w:rPr>
              <w:t>ΠΡΟΔΙΑΓΡΑΦΗ</w:t>
            </w:r>
          </w:p>
        </w:tc>
        <w:tc>
          <w:tcPr>
            <w:tcW w:w="2420" w:type="dxa"/>
            <w:tcBorders>
              <w:top w:val="single" w:sz="4" w:space="0" w:color="000000"/>
              <w:left w:val="single" w:sz="4" w:space="0" w:color="000000"/>
              <w:bottom w:val="single" w:sz="4" w:space="0" w:color="000000"/>
            </w:tcBorders>
            <w:shd w:val="clear" w:color="auto" w:fill="D8D8D8"/>
            <w:vAlign w:val="center"/>
          </w:tcPr>
          <w:p w14:paraId="45A5FCB9" w14:textId="77777777" w:rsidR="00A01511" w:rsidRPr="00234806" w:rsidRDefault="00A01511" w:rsidP="00A01511">
            <w:pPr>
              <w:rPr>
                <w:lang w:val="el-GR"/>
              </w:rPr>
            </w:pPr>
            <w:r w:rsidRPr="00234806">
              <w:rPr>
                <w:lang w:val="el-GR"/>
              </w:rPr>
              <w:t>ΑΠΑΙΤΗΣΗ</w:t>
            </w:r>
          </w:p>
        </w:tc>
        <w:tc>
          <w:tcPr>
            <w:tcW w:w="1382" w:type="dxa"/>
            <w:tcBorders>
              <w:top w:val="single" w:sz="4" w:space="0" w:color="000000"/>
              <w:left w:val="single" w:sz="4" w:space="0" w:color="000000"/>
              <w:bottom w:val="single" w:sz="4" w:space="0" w:color="000000"/>
            </w:tcBorders>
            <w:shd w:val="clear" w:color="auto" w:fill="D8D8D8"/>
            <w:vAlign w:val="center"/>
          </w:tcPr>
          <w:p w14:paraId="0BDD268B" w14:textId="77777777" w:rsidR="00A01511" w:rsidRPr="00234806" w:rsidRDefault="00A01511" w:rsidP="00A01511">
            <w:pPr>
              <w:rPr>
                <w:lang w:val="el-GR"/>
              </w:rPr>
            </w:pPr>
            <w:r w:rsidRPr="00234806">
              <w:rPr>
                <w:lang w:val="el-GR"/>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3E1C5419" w14:textId="77777777" w:rsidR="00A01511" w:rsidRPr="00234806" w:rsidRDefault="00A01511" w:rsidP="00A01511">
            <w:pPr>
              <w:rPr>
                <w:lang w:val="el-GR"/>
              </w:rPr>
            </w:pPr>
            <w:r w:rsidRPr="00234806">
              <w:rPr>
                <w:lang w:val="el-GR"/>
              </w:rPr>
              <w:t>ΠΑΡΑΠΟΜΠΗ ΤΕΚΜΗΡΙΩΣΗΣ</w:t>
            </w:r>
          </w:p>
        </w:tc>
      </w:tr>
      <w:tr w:rsidR="00A01511" w:rsidRPr="00DC7A23" w14:paraId="65AC9C64"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2738B1D" w14:textId="77777777" w:rsidR="00A01511" w:rsidRPr="00A01511" w:rsidRDefault="00A01511" w:rsidP="00A01511">
            <w:pPr>
              <w:rPr>
                <w:lang w:val="el-GR"/>
              </w:rPr>
            </w:pPr>
            <w:r w:rsidRPr="00A01511">
              <w:rPr>
                <w:lang w:val="el-GR"/>
              </w:rPr>
              <w:t xml:space="preserve">Προδιαγραφές </w:t>
            </w:r>
            <w:r w:rsidRPr="00A01511">
              <w:t>Hyper</w:t>
            </w:r>
            <w:r w:rsidRPr="00A01511">
              <w:rPr>
                <w:lang w:val="el-GR"/>
              </w:rPr>
              <w:t>-</w:t>
            </w:r>
            <w:r w:rsidRPr="00A01511">
              <w:t>Converged</w:t>
            </w:r>
            <w:r w:rsidRPr="00A01511">
              <w:rPr>
                <w:lang w:val="el-GR"/>
              </w:rPr>
              <w:t xml:space="preserve"> Τοπικής Υποδομής με επέκταση στο υπολογιστικό νέφος</w:t>
            </w:r>
          </w:p>
        </w:tc>
      </w:tr>
      <w:tr w:rsidR="00A01511" w:rsidRPr="00A01511" w14:paraId="71FC2F5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9F8A5C2" w14:textId="77777777" w:rsidR="00A01511" w:rsidRPr="00A01511"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2FBDFDD" w14:textId="77777777" w:rsidR="00A01511" w:rsidRPr="00A01511" w:rsidRDefault="00A01511" w:rsidP="00A01511">
            <w:pPr>
              <w:rPr>
                <w:lang w:val="el-GR"/>
              </w:rPr>
            </w:pPr>
            <w:r w:rsidRPr="00A01511">
              <w:rPr>
                <w:rFonts w:eastAsia="SimSun"/>
                <w:lang w:val="el-GR"/>
              </w:rPr>
              <w:t xml:space="preserve">Να προσφερθεί λύση τοπικής υποδομής </w:t>
            </w:r>
            <w:proofErr w:type="spellStart"/>
            <w:r w:rsidRPr="00A01511">
              <w:rPr>
                <w:rFonts w:eastAsia="SimSun"/>
                <w:lang w:val="el-GR"/>
              </w:rPr>
              <w:t>εικονικοποίησης</w:t>
            </w:r>
            <w:proofErr w:type="spellEnd"/>
            <w:r w:rsidRPr="00A01511">
              <w:rPr>
                <w:rFonts w:eastAsia="SimSun"/>
                <w:lang w:val="el-GR"/>
              </w:rPr>
              <w:t xml:space="preserve"> με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διακομιστές οι οποίοι θα φιλοξενηθούν στο Κέντρο Δεδομένων που θα επιλεγεί από την Αναθέτουσα Αρχή, με χρήση υβριδικών υπηρεσιών του ιδίου </w:t>
            </w:r>
            <w:proofErr w:type="spellStart"/>
            <w:r w:rsidRPr="00A01511">
              <w:rPr>
                <w:rFonts w:eastAsia="SimSun"/>
                <w:lang w:val="el-GR"/>
              </w:rPr>
              <w:t>παρόχου</w:t>
            </w:r>
            <w:proofErr w:type="spellEnd"/>
            <w:r w:rsidRPr="00A01511">
              <w:rPr>
                <w:rFonts w:eastAsia="SimSun"/>
                <w:lang w:val="el-GR"/>
              </w:rPr>
              <w:t xml:space="preserve"> δημοσίου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53C7F9B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9C32EC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57D14" w14:textId="77777777" w:rsidR="00A01511" w:rsidRPr="00A01511" w:rsidRDefault="00A01511" w:rsidP="00A01511"/>
        </w:tc>
      </w:tr>
      <w:tr w:rsidR="00A01511" w:rsidRPr="00A01511" w14:paraId="703B1678"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2B237C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A13FA68" w14:textId="77777777" w:rsidR="00A01511" w:rsidRPr="00A01511" w:rsidRDefault="00A01511" w:rsidP="00A01511">
            <w:pPr>
              <w:rPr>
                <w:highlight w:val="yellow"/>
                <w:lang w:val="el-GR"/>
              </w:rPr>
            </w:pPr>
            <w:r w:rsidRPr="00A01511">
              <w:rPr>
                <w:rFonts w:eastAsia="SimSun"/>
                <w:lang w:val="el-GR"/>
              </w:rPr>
              <w:t xml:space="preserve">Η υποδομή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 θα πρέπει να είναι πιστοποιημένη από όλους τους κατασκευαστές λογισμικού/υλικού που παρέχουν τη λύση ή μέρος αυτής. Αυτό να προκύπτει από τεκμηρίωση ή/και </w:t>
            </w:r>
            <w:r w:rsidRPr="00A01511">
              <w:rPr>
                <w:rFonts w:eastAsia="SimSun"/>
              </w:rPr>
              <w:t>datasheet</w:t>
            </w:r>
            <w:r w:rsidRPr="00A01511">
              <w:rPr>
                <w:rFonts w:eastAsia="SimSun"/>
                <w:lang w:val="el-GR"/>
              </w:rPr>
              <w:t xml:space="preserve"> των κατασκευαστών λογισμικού και υλικού.</w:t>
            </w:r>
          </w:p>
        </w:tc>
        <w:tc>
          <w:tcPr>
            <w:tcW w:w="2420" w:type="dxa"/>
            <w:tcBorders>
              <w:top w:val="single" w:sz="4" w:space="0" w:color="000000"/>
              <w:left w:val="single" w:sz="4" w:space="0" w:color="000000"/>
              <w:bottom w:val="single" w:sz="4" w:space="0" w:color="000000"/>
            </w:tcBorders>
            <w:shd w:val="clear" w:color="auto" w:fill="auto"/>
            <w:vAlign w:val="center"/>
          </w:tcPr>
          <w:p w14:paraId="2B7A4B8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DAFB15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40F48" w14:textId="77777777" w:rsidR="00A01511" w:rsidRPr="00A01511" w:rsidRDefault="00A01511" w:rsidP="00A01511"/>
        </w:tc>
      </w:tr>
      <w:tr w:rsidR="00A01511" w:rsidRPr="00A01511" w14:paraId="73D22470"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5D9E73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387F8EE" w14:textId="77777777" w:rsidR="00A01511" w:rsidRPr="00A01511" w:rsidRDefault="00A01511" w:rsidP="00A01511">
            <w:pPr>
              <w:rPr>
                <w:highlight w:val="yellow"/>
                <w:lang w:val="el-GR"/>
              </w:rPr>
            </w:pPr>
            <w:r w:rsidRPr="00A01511">
              <w:rPr>
                <w:rFonts w:eastAsia="SimSun"/>
                <w:lang w:val="el-GR"/>
              </w:rPr>
              <w:t xml:space="preserve">Η υποδομή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 της προσφερόμενης λύσης θα φιλοξενηθεί σε Κέντρο Δεδομένων της που θα επιλεγεί από την Αναθέτουσα Αρχή και θα προσφέρεται σε ικρίωμα 42</w:t>
            </w:r>
            <w:r w:rsidRPr="00A01511">
              <w:rPr>
                <w:rFonts w:eastAsia="SimSun"/>
              </w:rPr>
              <w:t>U</w:t>
            </w:r>
            <w:r w:rsidRPr="00A01511">
              <w:rPr>
                <w:rFonts w:eastAsia="SimSun"/>
                <w:lang w:val="el-GR"/>
              </w:rPr>
              <w:t xml:space="preserve"> </w:t>
            </w:r>
            <w:r w:rsidRPr="00A01511">
              <w:rPr>
                <w:rFonts w:eastAsia="SimSun"/>
              </w:rPr>
              <w:t>rack</w:t>
            </w:r>
            <w:r w:rsidRPr="00A01511">
              <w:rPr>
                <w:rFonts w:eastAsia="SimSun"/>
                <w:lang w:val="el-GR"/>
              </w:rPr>
              <w:t>.</w:t>
            </w:r>
          </w:p>
        </w:tc>
        <w:tc>
          <w:tcPr>
            <w:tcW w:w="2420" w:type="dxa"/>
            <w:tcBorders>
              <w:top w:val="single" w:sz="4" w:space="0" w:color="000000"/>
              <w:left w:val="single" w:sz="4" w:space="0" w:color="000000"/>
              <w:bottom w:val="single" w:sz="4" w:space="0" w:color="000000"/>
            </w:tcBorders>
            <w:shd w:val="clear" w:color="auto" w:fill="auto"/>
            <w:vAlign w:val="center"/>
          </w:tcPr>
          <w:p w14:paraId="0265950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E13343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5FEF1" w14:textId="77777777" w:rsidR="00A01511" w:rsidRPr="00A01511" w:rsidRDefault="00A01511" w:rsidP="00A01511"/>
        </w:tc>
      </w:tr>
      <w:tr w:rsidR="00A01511" w:rsidRPr="00A01511" w14:paraId="4ED32AF2"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FCCC21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D3DD6E0" w14:textId="77777777" w:rsidR="00A01511" w:rsidRPr="00A01511" w:rsidRDefault="00A01511" w:rsidP="00A01511">
            <w:pPr>
              <w:rPr>
                <w:highlight w:val="yellow"/>
                <w:lang w:val="el-GR"/>
              </w:rPr>
            </w:pPr>
            <w:r w:rsidRPr="00A01511">
              <w:rPr>
                <w:rFonts w:eastAsia="SimSun"/>
                <w:lang w:val="el-GR"/>
              </w:rPr>
              <w:t xml:space="preserve">Η υποδομή που θα προσφερθεί πρέπει να αποτελείται από τον εξής αριθμό </w:t>
            </w:r>
            <w:r w:rsidRPr="00A01511">
              <w:rPr>
                <w:rFonts w:eastAsia="SimSun"/>
              </w:rPr>
              <w:t>cluster</w:t>
            </w:r>
            <w:r w:rsidRPr="00A01511">
              <w:rPr>
                <w:rFonts w:eastAsia="SimSun"/>
                <w:lang w:val="el-GR"/>
              </w:rPr>
              <w:t xml:space="preserve">-συστοιχιών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w:t>
            </w:r>
          </w:p>
        </w:tc>
        <w:tc>
          <w:tcPr>
            <w:tcW w:w="2420" w:type="dxa"/>
            <w:tcBorders>
              <w:top w:val="single" w:sz="4" w:space="0" w:color="000000"/>
              <w:left w:val="single" w:sz="4" w:space="0" w:color="000000"/>
              <w:bottom w:val="single" w:sz="4" w:space="0" w:color="000000"/>
            </w:tcBorders>
            <w:shd w:val="clear" w:color="auto" w:fill="auto"/>
            <w:vAlign w:val="center"/>
          </w:tcPr>
          <w:p w14:paraId="58691AE7" w14:textId="77777777" w:rsidR="00A01511" w:rsidRPr="00A01511" w:rsidRDefault="00A01511" w:rsidP="00A01511">
            <w:r w:rsidRPr="00A01511">
              <w:t>2</w:t>
            </w:r>
          </w:p>
        </w:tc>
        <w:tc>
          <w:tcPr>
            <w:tcW w:w="1382" w:type="dxa"/>
            <w:tcBorders>
              <w:top w:val="single" w:sz="4" w:space="0" w:color="000000"/>
              <w:left w:val="single" w:sz="4" w:space="0" w:color="000000"/>
              <w:bottom w:val="single" w:sz="4" w:space="0" w:color="000000"/>
            </w:tcBorders>
            <w:shd w:val="clear" w:color="auto" w:fill="auto"/>
            <w:vAlign w:val="center"/>
          </w:tcPr>
          <w:p w14:paraId="5339ED5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382F0" w14:textId="77777777" w:rsidR="00A01511" w:rsidRPr="00A01511" w:rsidRDefault="00A01511" w:rsidP="00A01511"/>
        </w:tc>
      </w:tr>
      <w:tr w:rsidR="00A01511" w:rsidRPr="00A01511" w14:paraId="3EF5D0B6"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623663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71475A9" w14:textId="77777777" w:rsidR="00A01511" w:rsidRPr="00A01511" w:rsidRDefault="00A01511" w:rsidP="00A01511">
            <w:pPr>
              <w:rPr>
                <w:highlight w:val="yellow"/>
                <w:lang w:val="el-GR"/>
              </w:rPr>
            </w:pPr>
            <w:r w:rsidRPr="00A01511">
              <w:rPr>
                <w:rFonts w:eastAsia="SimSun"/>
                <w:lang w:val="el-GR"/>
              </w:rPr>
              <w:t xml:space="preserve">Το κάθε </w:t>
            </w:r>
            <w:r w:rsidRPr="00A01511">
              <w:rPr>
                <w:rFonts w:eastAsia="SimSun"/>
              </w:rPr>
              <w:t>cluster</w:t>
            </w:r>
            <w:r w:rsidRPr="00A01511">
              <w:rPr>
                <w:rFonts w:eastAsia="SimSun"/>
                <w:lang w:val="el-GR"/>
              </w:rPr>
              <w:t xml:space="preserve"> να αποτελείται κατ’ ελάχιστον από εξής αριθμό κόμβων-διακομιστών:</w:t>
            </w:r>
          </w:p>
        </w:tc>
        <w:tc>
          <w:tcPr>
            <w:tcW w:w="2420" w:type="dxa"/>
            <w:tcBorders>
              <w:top w:val="single" w:sz="4" w:space="0" w:color="000000"/>
              <w:left w:val="single" w:sz="4" w:space="0" w:color="000000"/>
              <w:bottom w:val="single" w:sz="4" w:space="0" w:color="000000"/>
            </w:tcBorders>
            <w:shd w:val="clear" w:color="auto" w:fill="auto"/>
            <w:vAlign w:val="center"/>
          </w:tcPr>
          <w:p w14:paraId="16F2CB02" w14:textId="77777777" w:rsidR="00A01511" w:rsidRPr="00A01511" w:rsidRDefault="00A01511" w:rsidP="00A01511">
            <w:r w:rsidRPr="00A01511">
              <w:t>16</w:t>
            </w:r>
          </w:p>
        </w:tc>
        <w:tc>
          <w:tcPr>
            <w:tcW w:w="1382" w:type="dxa"/>
            <w:tcBorders>
              <w:top w:val="single" w:sz="4" w:space="0" w:color="000000"/>
              <w:left w:val="single" w:sz="4" w:space="0" w:color="000000"/>
              <w:bottom w:val="single" w:sz="4" w:space="0" w:color="000000"/>
            </w:tcBorders>
            <w:shd w:val="clear" w:color="auto" w:fill="auto"/>
            <w:vAlign w:val="center"/>
          </w:tcPr>
          <w:p w14:paraId="7B62D3C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47C00" w14:textId="77777777" w:rsidR="00A01511" w:rsidRPr="00A01511" w:rsidRDefault="00A01511" w:rsidP="00A01511"/>
        </w:tc>
      </w:tr>
      <w:tr w:rsidR="00A01511" w:rsidRPr="00A01511" w14:paraId="47B8CEF6"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7549F3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46E1885" w14:textId="77777777" w:rsidR="00A01511" w:rsidRPr="00A01511" w:rsidRDefault="00A01511" w:rsidP="00A01511">
            <w:pPr>
              <w:rPr>
                <w:highlight w:val="yellow"/>
                <w:lang w:val="el-GR"/>
              </w:rPr>
            </w:pPr>
            <w:r w:rsidRPr="00A01511">
              <w:rPr>
                <w:rFonts w:eastAsia="SimSun"/>
                <w:lang w:val="el-GR"/>
              </w:rPr>
              <w:t xml:space="preserve">Το κάθε </w:t>
            </w:r>
            <w:r w:rsidRPr="00A01511">
              <w:rPr>
                <w:rFonts w:eastAsia="SimSun"/>
              </w:rPr>
              <w:t>cluster</w:t>
            </w:r>
            <w:r w:rsidRPr="00A01511">
              <w:rPr>
                <w:rFonts w:eastAsia="SimSun"/>
                <w:lang w:val="el-GR"/>
              </w:rPr>
              <w:t xml:space="preserve"> να διαθέτει κατ’ ελάχιστον τον εξής αριθμό συνολικών επεξεργαστικών πυρήνων (</w:t>
            </w:r>
            <w:r w:rsidRPr="00A01511">
              <w:rPr>
                <w:rFonts w:eastAsia="SimSun"/>
              </w:rPr>
              <w:t>cores</w:t>
            </w:r>
            <w:r w:rsidRPr="00A01511">
              <w:rPr>
                <w:rFonts w:eastAsia="SimSun"/>
                <w:lang w:val="el-GR"/>
              </w:rPr>
              <w:t>):</w:t>
            </w:r>
          </w:p>
        </w:tc>
        <w:tc>
          <w:tcPr>
            <w:tcW w:w="2420" w:type="dxa"/>
            <w:tcBorders>
              <w:top w:val="single" w:sz="4" w:space="0" w:color="000000"/>
              <w:left w:val="single" w:sz="4" w:space="0" w:color="000000"/>
              <w:bottom w:val="single" w:sz="4" w:space="0" w:color="000000"/>
            </w:tcBorders>
            <w:shd w:val="clear" w:color="auto" w:fill="auto"/>
            <w:vAlign w:val="center"/>
          </w:tcPr>
          <w:p w14:paraId="0EAF57B3" w14:textId="77777777" w:rsidR="00A01511" w:rsidRPr="00A01511" w:rsidRDefault="00A01511" w:rsidP="00A01511">
            <w:r w:rsidRPr="00A01511">
              <w:t>700</w:t>
            </w:r>
          </w:p>
        </w:tc>
        <w:tc>
          <w:tcPr>
            <w:tcW w:w="1382" w:type="dxa"/>
            <w:tcBorders>
              <w:top w:val="single" w:sz="4" w:space="0" w:color="000000"/>
              <w:left w:val="single" w:sz="4" w:space="0" w:color="000000"/>
              <w:bottom w:val="single" w:sz="4" w:space="0" w:color="000000"/>
            </w:tcBorders>
            <w:shd w:val="clear" w:color="auto" w:fill="auto"/>
            <w:vAlign w:val="center"/>
          </w:tcPr>
          <w:p w14:paraId="77C4160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5753" w14:textId="77777777" w:rsidR="00A01511" w:rsidRPr="00A01511" w:rsidRDefault="00A01511" w:rsidP="00A01511"/>
        </w:tc>
      </w:tr>
      <w:tr w:rsidR="00A01511" w:rsidRPr="00A01511" w14:paraId="6D1117A3"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7E89BF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1B44273" w14:textId="77777777" w:rsidR="00A01511" w:rsidRPr="00A01511" w:rsidRDefault="00A01511" w:rsidP="00A01511">
            <w:pPr>
              <w:rPr>
                <w:highlight w:val="yellow"/>
                <w:lang w:val="el-GR"/>
              </w:rPr>
            </w:pPr>
            <w:r w:rsidRPr="00A01511">
              <w:rPr>
                <w:rFonts w:eastAsia="SimSun"/>
                <w:lang w:val="el-GR"/>
              </w:rPr>
              <w:t xml:space="preserve">Το κάθε </w:t>
            </w:r>
            <w:r w:rsidRPr="00A01511">
              <w:rPr>
                <w:rFonts w:eastAsia="SimSun"/>
              </w:rPr>
              <w:t>cluster</w:t>
            </w:r>
            <w:r w:rsidRPr="00A01511">
              <w:rPr>
                <w:rFonts w:eastAsia="SimSun"/>
                <w:lang w:val="el-GR"/>
              </w:rPr>
              <w:t xml:space="preserve"> να διαθέτει κατ’ ελάχιστον κατ’ ελάχιστον τα εξής </w:t>
            </w:r>
            <w:r w:rsidRPr="00A01511">
              <w:rPr>
                <w:rFonts w:eastAsia="SimSun"/>
              </w:rPr>
              <w:t>GB</w:t>
            </w:r>
            <w:r w:rsidRPr="00A01511">
              <w:rPr>
                <w:rFonts w:eastAsia="SimSun"/>
                <w:lang w:val="el-GR"/>
              </w:rPr>
              <w:t xml:space="preserve"> μνήμης συνολικής </w:t>
            </w:r>
            <w:r w:rsidRPr="00A01511">
              <w:rPr>
                <w:rFonts w:eastAsia="SimSun"/>
              </w:rPr>
              <w:t>RAM</w:t>
            </w:r>
            <w:r w:rsidRPr="00A01511">
              <w:rPr>
                <w:rFonts w:eastAsia="SimSun"/>
                <w:lang w:val="el-GR"/>
              </w:rPr>
              <w:t>:</w:t>
            </w:r>
          </w:p>
        </w:tc>
        <w:tc>
          <w:tcPr>
            <w:tcW w:w="2420" w:type="dxa"/>
            <w:tcBorders>
              <w:top w:val="single" w:sz="4" w:space="0" w:color="000000"/>
              <w:left w:val="single" w:sz="4" w:space="0" w:color="000000"/>
              <w:bottom w:val="single" w:sz="4" w:space="0" w:color="000000"/>
            </w:tcBorders>
            <w:shd w:val="clear" w:color="auto" w:fill="auto"/>
            <w:vAlign w:val="center"/>
          </w:tcPr>
          <w:p w14:paraId="0B6608F4" w14:textId="77777777" w:rsidR="00A01511" w:rsidRPr="00A01511" w:rsidRDefault="00A01511" w:rsidP="00A01511">
            <w:r w:rsidRPr="00A01511">
              <w:t>8 TB</w:t>
            </w:r>
          </w:p>
        </w:tc>
        <w:tc>
          <w:tcPr>
            <w:tcW w:w="1382" w:type="dxa"/>
            <w:tcBorders>
              <w:top w:val="single" w:sz="4" w:space="0" w:color="000000"/>
              <w:left w:val="single" w:sz="4" w:space="0" w:color="000000"/>
              <w:bottom w:val="single" w:sz="4" w:space="0" w:color="000000"/>
            </w:tcBorders>
            <w:shd w:val="clear" w:color="auto" w:fill="auto"/>
            <w:vAlign w:val="center"/>
          </w:tcPr>
          <w:p w14:paraId="64721D9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5A5AA" w14:textId="77777777" w:rsidR="00A01511" w:rsidRPr="00A01511" w:rsidRDefault="00A01511" w:rsidP="00A01511"/>
        </w:tc>
      </w:tr>
      <w:tr w:rsidR="00A01511" w:rsidRPr="00A01511" w14:paraId="5AEB10E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3C4C0D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E272FC1" w14:textId="77777777" w:rsidR="00A01511" w:rsidRPr="00A01511" w:rsidRDefault="00A01511" w:rsidP="00A01511">
            <w:pPr>
              <w:rPr>
                <w:highlight w:val="yellow"/>
                <w:lang w:val="el-GR"/>
              </w:rPr>
            </w:pPr>
            <w:r w:rsidRPr="00A01511">
              <w:rPr>
                <w:rFonts w:eastAsia="SimSun"/>
                <w:lang w:val="el-GR"/>
              </w:rPr>
              <w:t xml:space="preserve">Η προσφερόμενη λύση να διαθέτει  </w:t>
            </w:r>
            <w:r w:rsidRPr="00A01511">
              <w:rPr>
                <w:rFonts w:eastAsia="SimSun"/>
              </w:rPr>
              <w:t>All</w:t>
            </w:r>
            <w:r w:rsidRPr="00A01511">
              <w:rPr>
                <w:rFonts w:eastAsia="SimSun"/>
                <w:lang w:val="el-GR"/>
              </w:rPr>
              <w:t xml:space="preserve"> </w:t>
            </w:r>
            <w:r w:rsidRPr="00A01511">
              <w:rPr>
                <w:rFonts w:eastAsia="SimSun"/>
              </w:rPr>
              <w:t>Flash</w:t>
            </w:r>
            <w:r w:rsidRPr="00A01511">
              <w:rPr>
                <w:rFonts w:eastAsia="SimSun"/>
                <w:lang w:val="el-GR"/>
              </w:rPr>
              <w:t xml:space="preserve"> (</w:t>
            </w:r>
            <w:proofErr w:type="spellStart"/>
            <w:r w:rsidRPr="00A01511">
              <w:rPr>
                <w:rFonts w:eastAsia="SimSun"/>
              </w:rPr>
              <w:t>NVMe</w:t>
            </w:r>
            <w:proofErr w:type="spellEnd"/>
            <w:r w:rsidRPr="00A01511">
              <w:rPr>
                <w:rFonts w:eastAsia="SimSun"/>
                <w:lang w:val="el-GR"/>
              </w:rPr>
              <w:t xml:space="preserve"> </w:t>
            </w:r>
            <w:r w:rsidRPr="00A01511">
              <w:rPr>
                <w:rFonts w:eastAsia="SimSun"/>
              </w:rPr>
              <w:t>SSD</w:t>
            </w:r>
            <w:r w:rsidRPr="00A01511">
              <w:rPr>
                <w:rFonts w:eastAsia="SimSun"/>
                <w:lang w:val="el-GR"/>
              </w:rPr>
              <w:t xml:space="preserve"> </w:t>
            </w:r>
            <w:r w:rsidRPr="00A01511">
              <w:rPr>
                <w:rFonts w:eastAsia="SimSun"/>
              </w:rPr>
              <w:t>or</w:t>
            </w:r>
            <w:r w:rsidRPr="00A01511">
              <w:rPr>
                <w:rFonts w:eastAsia="SimSun"/>
                <w:lang w:val="el-GR"/>
              </w:rPr>
              <w:t xml:space="preserve"> </w:t>
            </w:r>
            <w:r w:rsidRPr="00A01511">
              <w:rPr>
                <w:rFonts w:eastAsia="SimSun"/>
              </w:rPr>
              <w:t>mix</w:t>
            </w:r>
            <w:r w:rsidRPr="00A01511">
              <w:rPr>
                <w:rFonts w:eastAsia="SimSun"/>
                <w:lang w:val="el-GR"/>
              </w:rPr>
              <w:t>) αποθηκευτικό χώρο για τη φιλοξενία των εικονικών μηχανών.</w:t>
            </w:r>
          </w:p>
        </w:tc>
        <w:tc>
          <w:tcPr>
            <w:tcW w:w="2420" w:type="dxa"/>
            <w:tcBorders>
              <w:top w:val="single" w:sz="4" w:space="0" w:color="000000"/>
              <w:left w:val="single" w:sz="4" w:space="0" w:color="000000"/>
              <w:bottom w:val="single" w:sz="4" w:space="0" w:color="000000"/>
            </w:tcBorders>
            <w:shd w:val="clear" w:color="auto" w:fill="auto"/>
            <w:vAlign w:val="center"/>
          </w:tcPr>
          <w:p w14:paraId="705FE0A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93AED2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86301" w14:textId="77777777" w:rsidR="00A01511" w:rsidRPr="00A01511" w:rsidRDefault="00A01511" w:rsidP="00A01511"/>
        </w:tc>
      </w:tr>
      <w:tr w:rsidR="00A01511" w:rsidRPr="00A01511" w14:paraId="3C70E14E"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6F44B3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4F5E933" w14:textId="1987FA85" w:rsidR="00A01511" w:rsidRPr="00A01511" w:rsidRDefault="00A01511" w:rsidP="00A01511">
            <w:pPr>
              <w:rPr>
                <w:highlight w:val="yellow"/>
                <w:lang w:val="el-GR"/>
              </w:rPr>
            </w:pPr>
            <w:r w:rsidRPr="00A01511">
              <w:rPr>
                <w:rFonts w:eastAsia="SimSun"/>
                <w:lang w:val="el-GR"/>
              </w:rPr>
              <w:t>Ο συνολικός αποθηκευτικός χώρος</w:t>
            </w:r>
            <w:r w:rsidR="00A941EA" w:rsidRPr="00234806">
              <w:rPr>
                <w:rFonts w:eastAsia="SimSun"/>
                <w:lang w:val="el-GR"/>
              </w:rPr>
              <w:t xml:space="preserve"> </w:t>
            </w:r>
            <w:r w:rsidR="00A941EA">
              <w:rPr>
                <w:rFonts w:eastAsia="SimSun"/>
                <w:lang w:val="el-GR"/>
              </w:rPr>
              <w:t xml:space="preserve">ανά </w:t>
            </w:r>
            <w:r w:rsidR="00A941EA">
              <w:rPr>
                <w:rFonts w:eastAsia="SimSun"/>
                <w:lang w:val="en-US"/>
              </w:rPr>
              <w:t>cluster</w:t>
            </w:r>
            <w:r w:rsidRPr="00A01511">
              <w:rPr>
                <w:rFonts w:eastAsia="SimSun"/>
                <w:lang w:val="el-GR"/>
              </w:rPr>
              <w:t xml:space="preserve"> να διαθέτει κατ’ </w:t>
            </w:r>
            <w:r w:rsidRPr="00A01511">
              <w:rPr>
                <w:rFonts w:eastAsia="SimSun"/>
                <w:lang w:val="el-GR"/>
              </w:rPr>
              <w:lastRenderedPageBreak/>
              <w:t xml:space="preserve">ελάχιστον την εξής συνολική </w:t>
            </w:r>
            <w:r w:rsidRPr="00A01511">
              <w:rPr>
                <w:rFonts w:eastAsia="SimSun"/>
              </w:rPr>
              <w:t>raw</w:t>
            </w:r>
            <w:r w:rsidRPr="00A01511">
              <w:rPr>
                <w:rFonts w:eastAsia="SimSun"/>
                <w:lang w:val="el-GR"/>
              </w:rPr>
              <w:t xml:space="preserve"> χωρητικότητα:</w:t>
            </w:r>
          </w:p>
        </w:tc>
        <w:tc>
          <w:tcPr>
            <w:tcW w:w="2420" w:type="dxa"/>
            <w:tcBorders>
              <w:top w:val="single" w:sz="4" w:space="0" w:color="000000"/>
              <w:left w:val="single" w:sz="4" w:space="0" w:color="000000"/>
              <w:bottom w:val="single" w:sz="4" w:space="0" w:color="000000"/>
            </w:tcBorders>
            <w:shd w:val="clear" w:color="auto" w:fill="auto"/>
            <w:vAlign w:val="center"/>
          </w:tcPr>
          <w:p w14:paraId="4900252A" w14:textId="5227F8D1" w:rsidR="00A01511" w:rsidRPr="00A01511" w:rsidRDefault="007F1C74" w:rsidP="00A01511">
            <w:r>
              <w:rPr>
                <w:lang w:val="el-GR"/>
              </w:rPr>
              <w:lastRenderedPageBreak/>
              <w:t>1.2</w:t>
            </w:r>
            <w:r w:rsidR="00A01511" w:rsidRPr="00A01511">
              <w:t xml:space="preserve"> PB</w:t>
            </w:r>
          </w:p>
        </w:tc>
        <w:tc>
          <w:tcPr>
            <w:tcW w:w="1382" w:type="dxa"/>
            <w:tcBorders>
              <w:top w:val="single" w:sz="4" w:space="0" w:color="000000"/>
              <w:left w:val="single" w:sz="4" w:space="0" w:color="000000"/>
              <w:bottom w:val="single" w:sz="4" w:space="0" w:color="000000"/>
            </w:tcBorders>
            <w:shd w:val="clear" w:color="auto" w:fill="auto"/>
            <w:vAlign w:val="center"/>
          </w:tcPr>
          <w:p w14:paraId="259E9BB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8A50E" w14:textId="77777777" w:rsidR="00A01511" w:rsidRPr="00A01511" w:rsidRDefault="00A01511" w:rsidP="00A01511"/>
        </w:tc>
      </w:tr>
      <w:tr w:rsidR="00A01511" w:rsidRPr="00A01511" w14:paraId="3E5494F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180314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DF000C8" w14:textId="77777777" w:rsidR="00A01511" w:rsidRPr="00234806" w:rsidRDefault="00A01511" w:rsidP="00A01511">
            <w:pPr>
              <w:rPr>
                <w:highlight w:val="yellow"/>
                <w:lang w:val="el-GR"/>
              </w:rPr>
            </w:pPr>
            <w:r w:rsidRPr="00B8347B">
              <w:rPr>
                <w:rFonts w:eastAsia="SimSun"/>
                <w:lang w:val="el-GR"/>
              </w:rPr>
              <w:t xml:space="preserve">Η προσφερόμενη λύση δεν θα διαθέτει μοναδικό σημείο αστοχίας. </w:t>
            </w:r>
            <w:r w:rsidRPr="00234806">
              <w:rPr>
                <w:rFonts w:eastAsia="SimSun"/>
                <w:lang w:val="el-GR"/>
              </w:rPr>
              <w:t>Να τεκμηριωθεί.</w:t>
            </w:r>
          </w:p>
        </w:tc>
        <w:tc>
          <w:tcPr>
            <w:tcW w:w="2420" w:type="dxa"/>
            <w:tcBorders>
              <w:top w:val="single" w:sz="4" w:space="0" w:color="000000"/>
              <w:left w:val="single" w:sz="4" w:space="0" w:color="000000"/>
              <w:bottom w:val="single" w:sz="4" w:space="0" w:color="000000"/>
            </w:tcBorders>
            <w:shd w:val="clear" w:color="auto" w:fill="auto"/>
            <w:vAlign w:val="center"/>
          </w:tcPr>
          <w:p w14:paraId="3B5AE02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8554C4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BDDB0" w14:textId="77777777" w:rsidR="00A01511" w:rsidRPr="00A01511" w:rsidRDefault="00A01511" w:rsidP="00A01511"/>
        </w:tc>
      </w:tr>
      <w:tr w:rsidR="00A01511" w:rsidRPr="00A01511" w14:paraId="57376906"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DE45EB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D11694B" w14:textId="77777777" w:rsidR="00A01511" w:rsidRPr="00A01511" w:rsidRDefault="00A01511" w:rsidP="00A01511">
            <w:pPr>
              <w:rPr>
                <w:highlight w:val="yellow"/>
                <w:lang w:val="el-GR"/>
              </w:rPr>
            </w:pPr>
            <w:r w:rsidRPr="00A01511">
              <w:rPr>
                <w:rFonts w:eastAsia="SimSun"/>
                <w:lang w:val="el-GR"/>
              </w:rPr>
              <w:t xml:space="preserve">Η υποδομή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 θα πρέπει να υποστηρίζει εγγενή υποστήριξη διασύνδεσης και ενσωμάτωσης με το περιβάλλον δημοσίου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3001368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996333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85C3D" w14:textId="77777777" w:rsidR="00A01511" w:rsidRPr="00A01511" w:rsidRDefault="00A01511" w:rsidP="00A01511"/>
        </w:tc>
      </w:tr>
      <w:tr w:rsidR="00A01511" w:rsidRPr="00A01511" w14:paraId="084EA03E"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3C4F55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605664C" w14:textId="77777777" w:rsidR="00A01511" w:rsidRPr="00A01511" w:rsidRDefault="00A01511" w:rsidP="00A01511">
            <w:pPr>
              <w:rPr>
                <w:highlight w:val="yellow"/>
                <w:lang w:val="el-GR"/>
              </w:rPr>
            </w:pPr>
            <w:r w:rsidRPr="00A01511">
              <w:rPr>
                <w:rFonts w:eastAsia="SimSun"/>
                <w:lang w:val="el-GR"/>
              </w:rPr>
              <w:t xml:space="preserve">Η προσφερόμενη λύση να υποστηρίζει δημιουργία και διαχείριση εικονικών μηχανών φιλοξενούμενες στην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w:t>
            </w:r>
          </w:p>
        </w:tc>
        <w:tc>
          <w:tcPr>
            <w:tcW w:w="2420" w:type="dxa"/>
            <w:tcBorders>
              <w:top w:val="single" w:sz="4" w:space="0" w:color="000000"/>
              <w:left w:val="single" w:sz="4" w:space="0" w:color="000000"/>
              <w:bottom w:val="single" w:sz="4" w:space="0" w:color="000000"/>
            </w:tcBorders>
            <w:shd w:val="clear" w:color="auto" w:fill="auto"/>
            <w:vAlign w:val="center"/>
          </w:tcPr>
          <w:p w14:paraId="08323AF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A0CE8E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FB139" w14:textId="77777777" w:rsidR="00A01511" w:rsidRPr="00A01511" w:rsidRDefault="00A01511" w:rsidP="00A01511"/>
        </w:tc>
      </w:tr>
      <w:tr w:rsidR="00A01511" w:rsidRPr="00A01511" w14:paraId="29C6BB3D"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B66176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69CC30E" w14:textId="77777777" w:rsidR="00A01511" w:rsidRPr="00A01511" w:rsidRDefault="00A01511" w:rsidP="00A01511">
            <w:pPr>
              <w:rPr>
                <w:highlight w:val="yellow"/>
                <w:lang w:val="el-GR"/>
              </w:rPr>
            </w:pPr>
            <w:r w:rsidRPr="00A01511">
              <w:rPr>
                <w:rFonts w:eastAsia="SimSun"/>
                <w:lang w:val="el-GR"/>
              </w:rPr>
              <w:t xml:space="preserve">Η προσφερόμενη λύση να υποστηρίζει </w:t>
            </w:r>
            <w:r w:rsidRPr="00A01511">
              <w:rPr>
                <w:rFonts w:eastAsia="SimSun"/>
              </w:rPr>
              <w:t>affinity</w:t>
            </w:r>
            <w:r w:rsidRPr="00A01511">
              <w:rPr>
                <w:rFonts w:eastAsia="SimSun"/>
                <w:lang w:val="el-GR"/>
              </w:rPr>
              <w:t xml:space="preserve"> και </w:t>
            </w:r>
            <w:r w:rsidRPr="00A01511">
              <w:rPr>
                <w:rFonts w:eastAsia="SimSun"/>
              </w:rPr>
              <w:t>anti</w:t>
            </w:r>
            <w:r w:rsidRPr="00A01511">
              <w:rPr>
                <w:rFonts w:eastAsia="SimSun"/>
                <w:lang w:val="el-GR"/>
              </w:rPr>
              <w:t>-</w:t>
            </w:r>
            <w:r w:rsidRPr="00A01511">
              <w:rPr>
                <w:rFonts w:eastAsia="SimSun"/>
              </w:rPr>
              <w:t>affinity</w:t>
            </w:r>
            <w:r w:rsidRPr="00A01511">
              <w:rPr>
                <w:rFonts w:eastAsia="SimSun"/>
                <w:lang w:val="el-GR"/>
              </w:rPr>
              <w:t xml:space="preserve"> κανόνες για τις εικονικές μηχανές.</w:t>
            </w:r>
          </w:p>
        </w:tc>
        <w:tc>
          <w:tcPr>
            <w:tcW w:w="2420" w:type="dxa"/>
            <w:tcBorders>
              <w:top w:val="single" w:sz="4" w:space="0" w:color="000000"/>
              <w:left w:val="single" w:sz="4" w:space="0" w:color="000000"/>
              <w:bottom w:val="single" w:sz="4" w:space="0" w:color="000000"/>
            </w:tcBorders>
            <w:shd w:val="clear" w:color="auto" w:fill="auto"/>
            <w:vAlign w:val="center"/>
          </w:tcPr>
          <w:p w14:paraId="66F3B47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E603FC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AC43A" w14:textId="77777777" w:rsidR="00A01511" w:rsidRPr="00A01511" w:rsidRDefault="00A01511" w:rsidP="00A01511"/>
        </w:tc>
      </w:tr>
      <w:tr w:rsidR="00A01511" w:rsidRPr="00A01511" w14:paraId="076D356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809E8A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F2F322C" w14:textId="77777777" w:rsidR="00A01511" w:rsidRPr="00A01511" w:rsidRDefault="00A01511" w:rsidP="00A01511">
            <w:pPr>
              <w:rPr>
                <w:highlight w:val="yellow"/>
                <w:lang w:val="el-GR"/>
              </w:rPr>
            </w:pPr>
            <w:r w:rsidRPr="00A01511">
              <w:rPr>
                <w:rFonts w:eastAsia="SimSun"/>
                <w:lang w:val="el-GR"/>
              </w:rPr>
              <w:t xml:space="preserve">Η προσφερόμενη λύση να υποστηρίζει βελτιστοποίηση με αυτόματη κατανομή των φορτίων, εικονικών μηχανών, μεταξύ των κόμβων της συστοιχίας τηρώντας τους κανόνες </w:t>
            </w:r>
            <w:r w:rsidRPr="00A01511">
              <w:rPr>
                <w:rFonts w:eastAsia="SimSun"/>
              </w:rPr>
              <w:t>affinity</w:t>
            </w:r>
            <w:r w:rsidRPr="00A01511">
              <w:rPr>
                <w:rFonts w:eastAsia="SimSun"/>
                <w:lang w:val="el-GR"/>
              </w:rPr>
              <w:t xml:space="preserve">, </w:t>
            </w:r>
            <w:r w:rsidRPr="00A01511">
              <w:rPr>
                <w:rFonts w:eastAsia="SimSun"/>
              </w:rPr>
              <w:t>anti</w:t>
            </w:r>
            <w:r w:rsidRPr="00A01511">
              <w:rPr>
                <w:rFonts w:eastAsia="SimSun"/>
                <w:lang w:val="el-GR"/>
              </w:rPr>
              <w:t>-</w:t>
            </w:r>
            <w:r w:rsidRPr="00A01511">
              <w:rPr>
                <w:rFonts w:eastAsia="SimSun"/>
              </w:rPr>
              <w:t>affinity</w:t>
            </w:r>
            <w:r w:rsidRPr="00A01511">
              <w:rPr>
                <w:rFonts w:eastAsia="SimSun"/>
                <w:lang w:val="el-GR"/>
              </w:rPr>
              <w:t>.</w:t>
            </w:r>
          </w:p>
        </w:tc>
        <w:tc>
          <w:tcPr>
            <w:tcW w:w="2420" w:type="dxa"/>
            <w:tcBorders>
              <w:top w:val="single" w:sz="4" w:space="0" w:color="000000"/>
              <w:left w:val="single" w:sz="4" w:space="0" w:color="000000"/>
              <w:bottom w:val="single" w:sz="4" w:space="0" w:color="000000"/>
            </w:tcBorders>
            <w:shd w:val="clear" w:color="auto" w:fill="auto"/>
            <w:vAlign w:val="center"/>
          </w:tcPr>
          <w:p w14:paraId="10A4A43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73CB0D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9004D" w14:textId="77777777" w:rsidR="00A01511" w:rsidRPr="00A01511" w:rsidRDefault="00A01511" w:rsidP="00A01511"/>
        </w:tc>
      </w:tr>
      <w:tr w:rsidR="00A01511" w:rsidRPr="00A01511" w14:paraId="467E27F3"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3A7A44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15670DD" w14:textId="77777777" w:rsidR="00A01511" w:rsidRPr="00A01511" w:rsidRDefault="00A01511" w:rsidP="00A01511">
            <w:pPr>
              <w:rPr>
                <w:highlight w:val="yellow"/>
                <w:lang w:val="el-GR"/>
              </w:rPr>
            </w:pPr>
            <w:r w:rsidRPr="00A01511">
              <w:rPr>
                <w:lang w:val="el-GR"/>
              </w:rPr>
              <w:t xml:space="preserve">Η αποθήκευση των δεδομένων θα πρέπει να είναι εξαιρετικά ανθεκτική σε αστοχίες υλικού. Όλα τα δεδομένα ανεξαιρέτως θα πρέπει να φυλάσσονται στην </w:t>
            </w:r>
            <w:r w:rsidRPr="00A01511">
              <w:rPr>
                <w:rFonts w:eastAsia="SimSun"/>
                <w:lang w:val="el-GR"/>
              </w:rPr>
              <w:t xml:space="preserve">υποδομή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 </w:t>
            </w:r>
            <w:r w:rsidRPr="00A01511">
              <w:rPr>
                <w:lang w:val="el-GR"/>
              </w:rPr>
              <w:t>σε τουλάχιστον τρία (3) αντίγραφα με αυτοματοποιημένο και διαφανή προς τους χρήστες τρόπο, ώστε να διασφαλίζεται η ακεραιότητα τους.</w:t>
            </w:r>
          </w:p>
        </w:tc>
        <w:tc>
          <w:tcPr>
            <w:tcW w:w="2420" w:type="dxa"/>
            <w:tcBorders>
              <w:top w:val="single" w:sz="4" w:space="0" w:color="000000"/>
              <w:left w:val="single" w:sz="4" w:space="0" w:color="000000"/>
              <w:bottom w:val="single" w:sz="4" w:space="0" w:color="000000"/>
            </w:tcBorders>
            <w:shd w:val="clear" w:color="auto" w:fill="auto"/>
            <w:vAlign w:val="center"/>
          </w:tcPr>
          <w:p w14:paraId="7C34C12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EE2BA1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557B" w14:textId="77777777" w:rsidR="00A01511" w:rsidRPr="00A01511" w:rsidRDefault="00A01511" w:rsidP="00A01511"/>
        </w:tc>
      </w:tr>
      <w:tr w:rsidR="00A01511" w:rsidRPr="00A01511" w14:paraId="7863B9A9"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543385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ED41461" w14:textId="77777777" w:rsidR="00A01511" w:rsidRPr="00A01511" w:rsidRDefault="00A01511" w:rsidP="00A01511">
            <w:pPr>
              <w:rPr>
                <w:highlight w:val="yellow"/>
                <w:lang w:val="el-GR"/>
              </w:rPr>
            </w:pPr>
            <w:r w:rsidRPr="00A01511">
              <w:rPr>
                <w:rFonts w:eastAsia="SimSun"/>
                <w:lang w:val="el-GR"/>
              </w:rPr>
              <w:t xml:space="preserve">Η προσφερόμενη λύση αποθήκευσης του συστήματος να υποστηρίζει </w:t>
            </w:r>
            <w:r w:rsidRPr="00A01511">
              <w:rPr>
                <w:rFonts w:eastAsia="SimSun"/>
              </w:rPr>
              <w:t>deduplication</w:t>
            </w:r>
            <w:r w:rsidRPr="00A01511">
              <w:rPr>
                <w:rFonts w:eastAsia="SimSun"/>
                <w:lang w:val="el-GR"/>
              </w:rPr>
              <w:t xml:space="preserve"> </w:t>
            </w:r>
            <w:r w:rsidRPr="00A01511">
              <w:rPr>
                <w:rFonts w:eastAsia="SimSun"/>
              </w:rPr>
              <w:t>and</w:t>
            </w:r>
            <w:r w:rsidRPr="00A01511">
              <w:rPr>
                <w:rFonts w:eastAsia="SimSun"/>
                <w:lang w:val="el-GR"/>
              </w:rPr>
              <w:t xml:space="preserve"> </w:t>
            </w:r>
            <w:r w:rsidRPr="00A01511">
              <w:rPr>
                <w:rFonts w:eastAsia="SimSun"/>
              </w:rPr>
              <w:t>compression</w:t>
            </w:r>
            <w:r w:rsidRPr="00A01511">
              <w:rPr>
                <w:rFonts w:eastAsia="SimSun"/>
                <w:lang w:val="el-GR"/>
              </w:rPr>
              <w:t xml:space="preserve"> καθώς και </w:t>
            </w:r>
            <w:r w:rsidRPr="00A01511">
              <w:rPr>
                <w:rFonts w:eastAsia="SimSun"/>
              </w:rPr>
              <w:t>encryption</w:t>
            </w:r>
            <w:r w:rsidRPr="00A01511">
              <w:rPr>
                <w:rFonts w:eastAsia="SimSun"/>
                <w:lang w:val="el-GR"/>
              </w:rPr>
              <w:t xml:space="preserve"> των δεδομένων.</w:t>
            </w:r>
          </w:p>
        </w:tc>
        <w:tc>
          <w:tcPr>
            <w:tcW w:w="2420" w:type="dxa"/>
            <w:tcBorders>
              <w:top w:val="single" w:sz="4" w:space="0" w:color="000000"/>
              <w:left w:val="single" w:sz="4" w:space="0" w:color="000000"/>
              <w:bottom w:val="single" w:sz="4" w:space="0" w:color="000000"/>
            </w:tcBorders>
            <w:shd w:val="clear" w:color="auto" w:fill="auto"/>
            <w:vAlign w:val="center"/>
          </w:tcPr>
          <w:p w14:paraId="491E935F"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5087DF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B656" w14:textId="77777777" w:rsidR="00A01511" w:rsidRPr="00A01511" w:rsidRDefault="00A01511" w:rsidP="00A01511"/>
        </w:tc>
      </w:tr>
      <w:tr w:rsidR="00A01511" w:rsidRPr="00A01511" w14:paraId="2F56CF7D"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4D67FF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3F89620" w14:textId="77777777" w:rsidR="00A01511" w:rsidRPr="00A01511" w:rsidRDefault="00A01511" w:rsidP="00A01511">
            <w:pPr>
              <w:rPr>
                <w:highlight w:val="yellow"/>
                <w:lang w:val="el-GR"/>
              </w:rPr>
            </w:pPr>
            <w:r w:rsidRPr="00A01511">
              <w:rPr>
                <w:rFonts w:eastAsia="SimSun"/>
                <w:lang w:val="el-GR"/>
              </w:rPr>
              <w:t xml:space="preserve">Η προσφερόμενη λύση θα κάνει χρήση τεχνολογιών </w:t>
            </w:r>
            <w:r w:rsidRPr="00A01511">
              <w:rPr>
                <w:rFonts w:eastAsia="SimSun"/>
              </w:rPr>
              <w:t>Software</w:t>
            </w:r>
            <w:r w:rsidRPr="00A01511">
              <w:rPr>
                <w:rFonts w:eastAsia="SimSun"/>
                <w:lang w:val="el-GR"/>
              </w:rPr>
              <w:t xml:space="preserve"> </w:t>
            </w:r>
            <w:r w:rsidRPr="00A01511">
              <w:rPr>
                <w:rFonts w:eastAsia="SimSun"/>
              </w:rPr>
              <w:t>Defined</w:t>
            </w:r>
            <w:r w:rsidRPr="00A01511">
              <w:rPr>
                <w:rFonts w:eastAsia="SimSun"/>
                <w:lang w:val="el-GR"/>
              </w:rPr>
              <w:t xml:space="preserve"> δικτύωσης για παραμετροποίηση των δικτυακών ρυθμίσεων τον κόμβων και των </w:t>
            </w:r>
            <w:r w:rsidRPr="00A01511">
              <w:rPr>
                <w:rFonts w:eastAsia="SimSun"/>
                <w:lang w:val="el-GR"/>
              </w:rPr>
              <w:lastRenderedPageBreak/>
              <w:t>φιλοξενούμενων εικονικών μηχανών.</w:t>
            </w:r>
          </w:p>
        </w:tc>
        <w:tc>
          <w:tcPr>
            <w:tcW w:w="2420" w:type="dxa"/>
            <w:tcBorders>
              <w:top w:val="single" w:sz="4" w:space="0" w:color="000000"/>
              <w:left w:val="single" w:sz="4" w:space="0" w:color="000000"/>
              <w:bottom w:val="single" w:sz="4" w:space="0" w:color="000000"/>
            </w:tcBorders>
            <w:shd w:val="clear" w:color="auto" w:fill="auto"/>
            <w:vAlign w:val="center"/>
          </w:tcPr>
          <w:p w14:paraId="02A43095"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6FE8674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EA32D" w14:textId="77777777" w:rsidR="00A01511" w:rsidRPr="00A01511" w:rsidRDefault="00A01511" w:rsidP="00A01511"/>
        </w:tc>
      </w:tr>
      <w:tr w:rsidR="00A01511" w:rsidRPr="00A01511" w14:paraId="23E7448E"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062B59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5DD511F" w14:textId="77777777" w:rsidR="00A01511" w:rsidRPr="00A01511" w:rsidRDefault="00A01511" w:rsidP="00A01511">
            <w:pPr>
              <w:rPr>
                <w:highlight w:val="yellow"/>
                <w:lang w:val="el-GR"/>
              </w:rPr>
            </w:pPr>
            <w:r w:rsidRPr="00A01511">
              <w:rPr>
                <w:rFonts w:eastAsia="SimSun"/>
                <w:lang w:val="el-GR"/>
              </w:rPr>
              <w:t xml:space="preserve">Η προσφερόμενη λύση θα πρέπει να διαθέτει δικτυακά τμήματα που είναι εντελώς απομονωμένα και μη </w:t>
            </w:r>
            <w:proofErr w:type="spellStart"/>
            <w:r w:rsidRPr="00A01511">
              <w:rPr>
                <w:rFonts w:eastAsia="SimSun"/>
                <w:lang w:val="el-GR"/>
              </w:rPr>
              <w:t>προσβάσιμα</w:t>
            </w:r>
            <w:proofErr w:type="spellEnd"/>
            <w:r w:rsidRPr="00A01511">
              <w:rPr>
                <w:rFonts w:eastAsia="SimSun"/>
                <w:lang w:val="el-GR"/>
              </w:rPr>
              <w:t xml:space="preserve"> από εξωτερικά συστήματα. Μια εικονική μηχανή θα μπορεί να υλοποιηθεί με τη χρήση μίας ιδιωτικής </w:t>
            </w:r>
            <w:r w:rsidRPr="00A01511">
              <w:rPr>
                <w:rFonts w:eastAsia="SimSun"/>
              </w:rPr>
              <w:t>IP</w:t>
            </w:r>
            <w:r w:rsidRPr="00A01511">
              <w:rPr>
                <w:rFonts w:eastAsia="SimSun"/>
                <w:lang w:val="el-GR"/>
              </w:rPr>
              <w:t xml:space="preserve"> διεύθυνσης μόνο ή εναλλακτικά θα επιτρέπεται η αφαίρεση μιας δημόσιας </w:t>
            </w:r>
            <w:r w:rsidRPr="00A01511">
              <w:rPr>
                <w:rFonts w:eastAsia="SimSun"/>
              </w:rPr>
              <w:t>IP</w:t>
            </w:r>
            <w:r w:rsidRPr="00A01511">
              <w:rPr>
                <w:rFonts w:eastAsia="SimSun"/>
                <w:lang w:val="el-GR"/>
              </w:rPr>
              <w:t xml:space="preserve"> διεύθυνσης.</w:t>
            </w:r>
          </w:p>
        </w:tc>
        <w:tc>
          <w:tcPr>
            <w:tcW w:w="2420" w:type="dxa"/>
            <w:tcBorders>
              <w:top w:val="single" w:sz="4" w:space="0" w:color="000000"/>
              <w:left w:val="single" w:sz="4" w:space="0" w:color="000000"/>
              <w:bottom w:val="single" w:sz="4" w:space="0" w:color="000000"/>
            </w:tcBorders>
            <w:shd w:val="clear" w:color="auto" w:fill="auto"/>
            <w:vAlign w:val="center"/>
          </w:tcPr>
          <w:p w14:paraId="267E085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C13225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A1012" w14:textId="77777777" w:rsidR="00A01511" w:rsidRPr="00A01511" w:rsidRDefault="00A01511" w:rsidP="00A01511"/>
        </w:tc>
      </w:tr>
      <w:tr w:rsidR="00A01511" w:rsidRPr="00A01511" w14:paraId="12647CC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A3DB00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B9728CE" w14:textId="77777777" w:rsidR="00A01511" w:rsidRPr="00A01511" w:rsidRDefault="00A01511" w:rsidP="00A01511">
            <w:pPr>
              <w:rPr>
                <w:highlight w:val="yellow"/>
                <w:lang w:val="el-GR"/>
              </w:rPr>
            </w:pPr>
            <w:r w:rsidRPr="00A01511">
              <w:rPr>
                <w:rFonts w:eastAsia="SimSun"/>
                <w:lang w:val="el-GR"/>
              </w:rPr>
              <w:t>Η προσφερόμενη λύση θα πρέπει να επιτρέπει ή να απορρίπτει δικτυακή κίνηση ανάλογα με τις διευθύνσεις και θύρες πηγής και προορισμού (</w:t>
            </w:r>
            <w:r w:rsidRPr="00A01511">
              <w:rPr>
                <w:rFonts w:eastAsia="SimSun"/>
              </w:rPr>
              <w:t>source</w:t>
            </w:r>
            <w:r w:rsidRPr="00A01511">
              <w:rPr>
                <w:rFonts w:eastAsia="SimSun"/>
                <w:lang w:val="el-GR"/>
              </w:rPr>
              <w:t xml:space="preserve"> &amp; </w:t>
            </w:r>
            <w:r w:rsidRPr="00A01511">
              <w:rPr>
                <w:rFonts w:eastAsia="SimSun"/>
              </w:rPr>
              <w:t>destination</w:t>
            </w:r>
            <w:r w:rsidRPr="00A01511">
              <w:rPr>
                <w:rFonts w:eastAsia="SimSun"/>
                <w:lang w:val="el-GR"/>
              </w:rPr>
              <w:t xml:space="preserve"> </w:t>
            </w:r>
            <w:r w:rsidRPr="00A01511">
              <w:rPr>
                <w:rFonts w:eastAsia="SimSun"/>
              </w:rPr>
              <w:t>ports</w:t>
            </w:r>
            <w:r w:rsidRPr="00A01511">
              <w:rPr>
                <w:rFonts w:eastAsia="SimSun"/>
                <w:lang w:val="el-GR"/>
              </w:rPr>
              <w:t xml:space="preserve"> </w:t>
            </w:r>
            <w:r w:rsidRPr="00A01511">
              <w:rPr>
                <w:rFonts w:eastAsia="SimSun"/>
              </w:rPr>
              <w:t>and</w:t>
            </w:r>
            <w:r w:rsidRPr="00A01511">
              <w:rPr>
                <w:rFonts w:eastAsia="SimSun"/>
                <w:lang w:val="el-GR"/>
              </w:rPr>
              <w:t xml:space="preserve"> </w:t>
            </w:r>
            <w:r w:rsidRPr="00A01511">
              <w:rPr>
                <w:rFonts w:eastAsia="SimSun"/>
              </w:rPr>
              <w:t>addresses</w:t>
            </w:r>
            <w:r w:rsidRPr="00A01511">
              <w:rPr>
                <w:rFonts w:eastAsia="SimSun"/>
                <w:lang w:val="el-GR"/>
              </w:rPr>
              <w:t>). Η Αναθέτουσα Αρχή θα μπορεί επίσης να ομαδοποιεί στοιχεία υποδομής και να αναθέτει ένα σετ Λιστών Ελέγχου Πρόσβασης (</w:t>
            </w:r>
            <w:r w:rsidRPr="00A01511">
              <w:rPr>
                <w:rFonts w:eastAsia="SimSun"/>
              </w:rPr>
              <w:t>Access</w:t>
            </w:r>
            <w:r w:rsidRPr="00A01511">
              <w:rPr>
                <w:rFonts w:eastAsia="SimSun"/>
                <w:lang w:val="el-GR"/>
              </w:rPr>
              <w:t xml:space="preserve"> </w:t>
            </w:r>
            <w:r w:rsidRPr="00A01511">
              <w:rPr>
                <w:rFonts w:eastAsia="SimSun"/>
              </w:rPr>
              <w:t>Control</w:t>
            </w:r>
            <w:r w:rsidRPr="00A01511">
              <w:rPr>
                <w:rFonts w:eastAsia="SimSun"/>
                <w:lang w:val="el-GR"/>
              </w:rPr>
              <w:t xml:space="preserve"> </w:t>
            </w:r>
            <w:r w:rsidRPr="00A01511">
              <w:rPr>
                <w:rFonts w:eastAsia="SimSun"/>
              </w:rPr>
              <w:t>Lists</w:t>
            </w:r>
            <w:r w:rsidRPr="00A01511">
              <w:rPr>
                <w:rFonts w:eastAsia="SimSun"/>
                <w:lang w:val="el-GR"/>
              </w:rPr>
              <w:t xml:space="preserve">) σε κάθε ομάδα αντί σε μεμονωμένα </w:t>
            </w:r>
            <w:r w:rsidRPr="00A01511">
              <w:rPr>
                <w:rFonts w:eastAsia="SimSun"/>
              </w:rPr>
              <w:t>instances</w:t>
            </w:r>
            <w:r w:rsidRPr="00A01511">
              <w:rPr>
                <w:rFonts w:eastAsia="SimSun"/>
                <w:lang w:val="el-GR"/>
              </w:rPr>
              <w:t xml:space="preserve"> κάθε φορά. </w:t>
            </w:r>
          </w:p>
        </w:tc>
        <w:tc>
          <w:tcPr>
            <w:tcW w:w="2420" w:type="dxa"/>
            <w:tcBorders>
              <w:top w:val="single" w:sz="4" w:space="0" w:color="000000"/>
              <w:left w:val="single" w:sz="4" w:space="0" w:color="000000"/>
              <w:bottom w:val="single" w:sz="4" w:space="0" w:color="000000"/>
            </w:tcBorders>
            <w:shd w:val="clear" w:color="auto" w:fill="auto"/>
            <w:vAlign w:val="center"/>
          </w:tcPr>
          <w:p w14:paraId="6105311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F39196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10472" w14:textId="77777777" w:rsidR="00A01511" w:rsidRPr="00A01511" w:rsidRDefault="00A01511" w:rsidP="00A01511"/>
        </w:tc>
      </w:tr>
      <w:tr w:rsidR="00A01511" w:rsidRPr="00A01511" w14:paraId="57AE7E56"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414BA3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A3784A1" w14:textId="77777777" w:rsidR="00A01511" w:rsidRPr="00A01511" w:rsidRDefault="00A01511" w:rsidP="00A01511">
            <w:pPr>
              <w:rPr>
                <w:highlight w:val="yellow"/>
                <w:lang w:val="el-GR"/>
              </w:rPr>
            </w:pPr>
            <w:r w:rsidRPr="00A01511">
              <w:rPr>
                <w:rFonts w:eastAsia="SimSun"/>
                <w:lang w:val="el-GR"/>
              </w:rPr>
              <w:t xml:space="preserve">Η προσφερόμενη λύση θα πρέπει να υποστηρίζει τη χρήση </w:t>
            </w:r>
            <w:r w:rsidRPr="00A01511">
              <w:rPr>
                <w:rFonts w:eastAsia="SimSun"/>
              </w:rPr>
              <w:t>load</w:t>
            </w:r>
            <w:r w:rsidRPr="00A01511">
              <w:rPr>
                <w:rFonts w:eastAsia="SimSun"/>
                <w:lang w:val="el-GR"/>
              </w:rPr>
              <w:t xml:space="preserve"> </w:t>
            </w:r>
            <w:r w:rsidRPr="00A01511">
              <w:rPr>
                <w:rFonts w:eastAsia="SimSun"/>
              </w:rPr>
              <w:t>balancer</w:t>
            </w:r>
            <w:r w:rsidRPr="00A01511">
              <w:rPr>
                <w:rFonts w:eastAsia="SimSun"/>
                <w:lang w:val="el-GR"/>
              </w:rPr>
              <w:t xml:space="preserve"> μέσω λογισμικού για κατανομή του φορτίου μεταξύ δικτυακών πόρων του συστήματος.</w:t>
            </w:r>
          </w:p>
        </w:tc>
        <w:tc>
          <w:tcPr>
            <w:tcW w:w="2420" w:type="dxa"/>
            <w:tcBorders>
              <w:top w:val="single" w:sz="4" w:space="0" w:color="000000"/>
              <w:left w:val="single" w:sz="4" w:space="0" w:color="000000"/>
              <w:bottom w:val="single" w:sz="4" w:space="0" w:color="000000"/>
            </w:tcBorders>
            <w:shd w:val="clear" w:color="auto" w:fill="auto"/>
            <w:vAlign w:val="center"/>
          </w:tcPr>
          <w:p w14:paraId="5EE7C90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D175E9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4B348" w14:textId="77777777" w:rsidR="00A01511" w:rsidRPr="00A01511" w:rsidRDefault="00A01511" w:rsidP="00A01511"/>
        </w:tc>
      </w:tr>
      <w:tr w:rsidR="00A01511" w:rsidRPr="00A01511" w14:paraId="24FC8F18"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C31976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5898B40" w14:textId="77777777" w:rsidR="00A01511" w:rsidRPr="00A01511" w:rsidRDefault="00A01511" w:rsidP="00A01511">
            <w:pPr>
              <w:rPr>
                <w:highlight w:val="yellow"/>
                <w:lang w:val="el-GR"/>
              </w:rPr>
            </w:pPr>
            <w:r w:rsidRPr="00A01511">
              <w:rPr>
                <w:rFonts w:eastAsia="SimSun"/>
                <w:lang w:val="el-GR"/>
              </w:rPr>
              <w:t xml:space="preserve">Η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 να υποστηρίζει εγγενή διασύνδεση με το περιβάλλον διαχείρισης του υπολογιστικού νέφους για συνολική εποπτεία και διαχείριση των πόρων μέσω των ίδιων εργαλείων. </w:t>
            </w:r>
          </w:p>
        </w:tc>
        <w:tc>
          <w:tcPr>
            <w:tcW w:w="2420" w:type="dxa"/>
            <w:tcBorders>
              <w:top w:val="single" w:sz="4" w:space="0" w:color="000000"/>
              <w:left w:val="single" w:sz="4" w:space="0" w:color="000000"/>
              <w:bottom w:val="single" w:sz="4" w:space="0" w:color="000000"/>
            </w:tcBorders>
            <w:shd w:val="clear" w:color="auto" w:fill="auto"/>
            <w:vAlign w:val="center"/>
          </w:tcPr>
          <w:p w14:paraId="38B011B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A519F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1C2D7" w14:textId="77777777" w:rsidR="00A01511" w:rsidRPr="00A01511" w:rsidRDefault="00A01511" w:rsidP="00A01511"/>
        </w:tc>
      </w:tr>
      <w:tr w:rsidR="00A01511" w:rsidRPr="00A01511" w14:paraId="3852D95E"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80A4F2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E8B774B" w14:textId="77777777" w:rsidR="00A01511" w:rsidRPr="00A01511" w:rsidRDefault="00A01511" w:rsidP="00A01511">
            <w:pPr>
              <w:rPr>
                <w:highlight w:val="yellow"/>
                <w:lang w:val="el-GR"/>
              </w:rPr>
            </w:pPr>
            <w:r w:rsidRPr="00A01511">
              <w:rPr>
                <w:rFonts w:eastAsia="SimSun"/>
                <w:lang w:val="el-GR"/>
              </w:rPr>
              <w:t xml:space="preserve">Το λογισμικό διαχείρισης της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υποδομής να λαμβάνει αναβαθμίσεις και ενημερώσεις απευθείας από τον </w:t>
            </w:r>
            <w:proofErr w:type="spellStart"/>
            <w:r w:rsidRPr="00A01511">
              <w:rPr>
                <w:rFonts w:eastAsia="SimSun"/>
                <w:lang w:val="el-GR"/>
              </w:rPr>
              <w:t>πάροχο</w:t>
            </w:r>
            <w:proofErr w:type="spellEnd"/>
            <w:r w:rsidRPr="00A01511">
              <w:rPr>
                <w:rFonts w:eastAsia="SimSun"/>
                <w:lang w:val="el-GR"/>
              </w:rPr>
              <w:t xml:space="preserve"> του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176C2FD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C7442C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361E" w14:textId="77777777" w:rsidR="00A01511" w:rsidRPr="00A01511" w:rsidRDefault="00A01511" w:rsidP="00A01511"/>
        </w:tc>
      </w:tr>
      <w:tr w:rsidR="00A01511" w:rsidRPr="00A01511" w14:paraId="5BB97A2D"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D69B50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B52C222" w14:textId="4A6A432D" w:rsidR="00A01511" w:rsidRPr="00A01511" w:rsidRDefault="00A01511" w:rsidP="00A01511">
            <w:pPr>
              <w:rPr>
                <w:highlight w:val="yellow"/>
                <w:lang w:val="el-GR"/>
              </w:rPr>
            </w:pPr>
            <w:r w:rsidRPr="00A01511">
              <w:rPr>
                <w:rFonts w:eastAsia="SimSun"/>
                <w:lang w:val="el-GR"/>
              </w:rPr>
              <w:t xml:space="preserve">Η προσφερόμενη λύση να διαθέτει πλήρη ολοκλήρωση του εξοπλισμού με το λογισμικό διαχείρισης της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υποδομής για λειτουργίες </w:t>
            </w:r>
            <w:r w:rsidRPr="00A01511">
              <w:rPr>
                <w:rFonts w:eastAsia="SimSun"/>
                <w:lang w:val="el-GR"/>
              </w:rPr>
              <w:lastRenderedPageBreak/>
              <w:t>ενημέρωσης χωρίς να επηρεάζονται τα φιλοξενούμενα φορτία για όλο τ</w:t>
            </w:r>
            <w:r w:rsidR="00FF7A83">
              <w:rPr>
                <w:rFonts w:eastAsia="SimSun"/>
                <w:lang w:val="el-GR"/>
              </w:rPr>
              <w:t>ην συστοιχία</w:t>
            </w:r>
            <w:r w:rsidRPr="00A01511">
              <w:rPr>
                <w:rFonts w:eastAsia="SimSun"/>
                <w:lang w:val="el-GR"/>
              </w:rPr>
              <w:t xml:space="preserve"> </w:t>
            </w:r>
            <w:r w:rsidR="00FF7A83">
              <w:rPr>
                <w:rFonts w:eastAsia="SimSun"/>
                <w:lang w:val="el-GR"/>
              </w:rPr>
              <w:t>(</w:t>
            </w:r>
            <w:r w:rsidRPr="00A01511">
              <w:rPr>
                <w:rFonts w:eastAsia="SimSun"/>
              </w:rPr>
              <w:t>cluster</w:t>
            </w:r>
            <w:r w:rsidR="00FF7A83">
              <w:rPr>
                <w:rFonts w:eastAsia="SimSun"/>
                <w:lang w:val="el-GR"/>
              </w:rPr>
              <w:t>)</w:t>
            </w:r>
            <w:r w:rsidRPr="00A01511">
              <w:rPr>
                <w:rFonts w:eastAsia="SimSun"/>
                <w:lang w:val="el-GR"/>
              </w:rPr>
              <w:t xml:space="preserve"> με αυτοματοποίηση και με δυνατότητες χρονοπρογραμματισμού των ενημερώσεων</w:t>
            </w:r>
            <w:r w:rsidR="00FF7A83">
              <w:rPr>
                <w:rFonts w:eastAsia="SimSun"/>
                <w:lang w:val="el-GR"/>
              </w:rPr>
              <w:t xml:space="preserve"> των μελών των συστοιχιών </w:t>
            </w:r>
          </w:p>
        </w:tc>
        <w:tc>
          <w:tcPr>
            <w:tcW w:w="2420" w:type="dxa"/>
            <w:tcBorders>
              <w:top w:val="single" w:sz="4" w:space="0" w:color="000000"/>
              <w:left w:val="single" w:sz="4" w:space="0" w:color="000000"/>
              <w:bottom w:val="single" w:sz="4" w:space="0" w:color="000000"/>
            </w:tcBorders>
            <w:shd w:val="clear" w:color="auto" w:fill="auto"/>
            <w:vAlign w:val="center"/>
          </w:tcPr>
          <w:p w14:paraId="70EE5E1A"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039CFDC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0E90D" w14:textId="77777777" w:rsidR="00A01511" w:rsidRPr="00A01511" w:rsidRDefault="00A01511" w:rsidP="00A01511"/>
        </w:tc>
      </w:tr>
      <w:tr w:rsidR="00A01511" w:rsidRPr="00A01511" w14:paraId="57567112"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591041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757985D" w14:textId="77777777" w:rsidR="00A01511" w:rsidRPr="00A01511" w:rsidRDefault="00A01511" w:rsidP="00A01511">
            <w:pPr>
              <w:rPr>
                <w:highlight w:val="yellow"/>
                <w:lang w:val="el-GR"/>
              </w:rPr>
            </w:pPr>
            <w:r w:rsidRPr="00A01511">
              <w:rPr>
                <w:rFonts w:eastAsia="SimSun"/>
                <w:lang w:val="el-GR"/>
              </w:rPr>
              <w:t xml:space="preserve">Η προσφερόμενη λύση να διαθέτει πλήρη ολοκλήρωση του εξοπλισμού με το λογισμικό διαχείρισης της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υποδομής για </w:t>
            </w:r>
            <w:r w:rsidRPr="00A01511">
              <w:rPr>
                <w:lang w:val="el-GR"/>
              </w:rPr>
              <w:t xml:space="preserve"> </w:t>
            </w:r>
            <w:r w:rsidRPr="00A01511">
              <w:rPr>
                <w:rFonts w:eastAsia="SimSun"/>
                <w:lang w:val="el-GR"/>
              </w:rPr>
              <w:t>αυτοματοποιημένες λειτουργίες ενημέρωσης του υλικού της υποδομής (</w:t>
            </w:r>
            <w:r w:rsidRPr="00A01511">
              <w:rPr>
                <w:rFonts w:eastAsia="SimSun"/>
              </w:rPr>
              <w:t>drivers</w:t>
            </w:r>
            <w:r w:rsidRPr="00A01511">
              <w:rPr>
                <w:rFonts w:eastAsia="SimSun"/>
                <w:lang w:val="el-GR"/>
              </w:rPr>
              <w:t xml:space="preserve">, </w:t>
            </w:r>
            <w:r w:rsidRPr="00A01511">
              <w:rPr>
                <w:rFonts w:eastAsia="SimSun"/>
              </w:rPr>
              <w:t>firmware</w:t>
            </w:r>
            <w:r w:rsidRPr="00A01511">
              <w:rPr>
                <w:rFonts w:eastAsia="SimSun"/>
                <w:lang w:val="el-GR"/>
              </w:rPr>
              <w:t xml:space="preserve">, </w:t>
            </w:r>
            <w:r w:rsidRPr="00A01511">
              <w:rPr>
                <w:rFonts w:eastAsia="SimSun"/>
              </w:rPr>
              <w:t>bios</w:t>
            </w:r>
            <w:r w:rsidRPr="00A01511">
              <w:rPr>
                <w:rFonts w:eastAsia="SimSun"/>
                <w:lang w:val="el-GR"/>
              </w:rPr>
              <w:t>) από τον κατασκευαστή του υλικού  και με δυνατότητες χρονοπρογραμματισμού των ενημερώσεων</w:t>
            </w:r>
          </w:p>
        </w:tc>
        <w:tc>
          <w:tcPr>
            <w:tcW w:w="2420" w:type="dxa"/>
            <w:tcBorders>
              <w:top w:val="single" w:sz="4" w:space="0" w:color="000000"/>
              <w:left w:val="single" w:sz="4" w:space="0" w:color="000000"/>
              <w:bottom w:val="single" w:sz="4" w:space="0" w:color="000000"/>
            </w:tcBorders>
            <w:shd w:val="clear" w:color="auto" w:fill="auto"/>
            <w:vAlign w:val="center"/>
          </w:tcPr>
          <w:p w14:paraId="567CFAB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3ABB4B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FE58F" w14:textId="77777777" w:rsidR="00A01511" w:rsidRPr="00A01511" w:rsidRDefault="00A01511" w:rsidP="00A01511"/>
        </w:tc>
      </w:tr>
      <w:tr w:rsidR="00A01511" w:rsidRPr="00A01511" w14:paraId="17480DF5"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A3C9C6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247EABC" w14:textId="77777777" w:rsidR="00A01511" w:rsidRPr="00A01511" w:rsidRDefault="00A01511" w:rsidP="00A01511">
            <w:pPr>
              <w:rPr>
                <w:highlight w:val="yellow"/>
                <w:lang w:val="el-GR"/>
              </w:rPr>
            </w:pPr>
            <w:r w:rsidRPr="00A01511">
              <w:rPr>
                <w:rFonts w:eastAsia="SimSun"/>
                <w:lang w:val="el-GR"/>
              </w:rPr>
              <w:t>Η προσφερόμενη λύση θα πρέπει να υποστηρίζει τις ακόλουθες πρόσθετες υπηρεσίες του περιβάλλοντος υπολογιστικού νέφους για την δημιουργία ενός υβριδικού περιβάλλοντος:</w:t>
            </w:r>
          </w:p>
        </w:tc>
        <w:tc>
          <w:tcPr>
            <w:tcW w:w="2420" w:type="dxa"/>
            <w:tcBorders>
              <w:top w:val="single" w:sz="4" w:space="0" w:color="000000"/>
              <w:left w:val="single" w:sz="4" w:space="0" w:color="000000"/>
              <w:bottom w:val="single" w:sz="4" w:space="0" w:color="000000"/>
            </w:tcBorders>
            <w:shd w:val="clear" w:color="auto" w:fill="auto"/>
            <w:vAlign w:val="center"/>
          </w:tcPr>
          <w:p w14:paraId="4C0522A9"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C0F8AA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81484" w14:textId="77777777" w:rsidR="00A01511" w:rsidRPr="00A01511" w:rsidRDefault="00A01511" w:rsidP="00A01511"/>
        </w:tc>
      </w:tr>
      <w:tr w:rsidR="00A01511" w:rsidRPr="00A01511" w14:paraId="6D2368A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24C292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ED46D86" w14:textId="77777777" w:rsidR="00A01511" w:rsidRPr="00A01511" w:rsidRDefault="00A01511" w:rsidP="00A01511">
            <w:pPr>
              <w:rPr>
                <w:highlight w:val="yellow"/>
                <w:lang w:val="el-GR"/>
              </w:rPr>
            </w:pPr>
            <w:r w:rsidRPr="00A01511">
              <w:rPr>
                <w:rFonts w:eastAsia="SimSun"/>
                <w:lang w:val="el-GR"/>
              </w:rPr>
              <w:t xml:space="preserve">Η υπηρεσία επέκτασης της διαχείρισης και συνολικής εποπτείας εικονικών μηχανημάτων </w:t>
            </w:r>
            <w:r w:rsidRPr="00A01511">
              <w:rPr>
                <w:rFonts w:eastAsia="SimSun"/>
              </w:rPr>
              <w:t>Windows</w:t>
            </w:r>
            <w:r w:rsidRPr="00A01511">
              <w:rPr>
                <w:rFonts w:eastAsia="SimSun"/>
                <w:lang w:val="el-GR"/>
              </w:rPr>
              <w:t xml:space="preserve"> και </w:t>
            </w:r>
            <w:r w:rsidRPr="00A01511">
              <w:rPr>
                <w:rFonts w:eastAsia="SimSun"/>
              </w:rPr>
              <w:t>Linux</w:t>
            </w:r>
            <w:r w:rsidRPr="00A01511">
              <w:rPr>
                <w:rFonts w:eastAsia="SimSun"/>
                <w:lang w:val="el-GR"/>
              </w:rPr>
              <w:t xml:space="preserve"> του περιβάλλοντος δημοσίου υπολογιστικού νέφους, να υποστηρίζει τα εικονικά μηχανήματα που θα φιλοξενηθούν στην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w:t>
            </w:r>
          </w:p>
        </w:tc>
        <w:tc>
          <w:tcPr>
            <w:tcW w:w="2420" w:type="dxa"/>
            <w:tcBorders>
              <w:top w:val="single" w:sz="4" w:space="0" w:color="000000"/>
              <w:left w:val="single" w:sz="4" w:space="0" w:color="000000"/>
              <w:bottom w:val="single" w:sz="4" w:space="0" w:color="000000"/>
            </w:tcBorders>
            <w:shd w:val="clear" w:color="auto" w:fill="auto"/>
            <w:vAlign w:val="center"/>
          </w:tcPr>
          <w:p w14:paraId="367AA724"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A6AD47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69309" w14:textId="77777777" w:rsidR="00A01511" w:rsidRPr="00A01511" w:rsidRDefault="00A01511" w:rsidP="00A01511"/>
        </w:tc>
      </w:tr>
      <w:tr w:rsidR="00A01511" w:rsidRPr="00A01511" w14:paraId="0E7AA8E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272CB3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8EA392D" w14:textId="77777777" w:rsidR="00A01511" w:rsidRPr="00A01511" w:rsidRDefault="00A01511" w:rsidP="00A01511">
            <w:pPr>
              <w:rPr>
                <w:highlight w:val="yellow"/>
                <w:lang w:val="el-GR"/>
              </w:rPr>
            </w:pPr>
            <w:r w:rsidRPr="00A01511">
              <w:rPr>
                <w:lang w:val="el-GR"/>
              </w:rPr>
              <w:t xml:space="preserve">Υπηρεσία προστασίας εικονικών μηχανών από καταστροφή που θα φιλοξενηθούν στο περιβάλλον της </w:t>
            </w:r>
            <w:r w:rsidRPr="00A01511">
              <w:t>hyper</w:t>
            </w:r>
            <w:r w:rsidRPr="00A01511">
              <w:rPr>
                <w:lang w:val="el-GR"/>
              </w:rPr>
              <w:t>-</w:t>
            </w:r>
            <w:r w:rsidRPr="00A01511">
              <w:t>converged</w:t>
            </w:r>
            <w:r w:rsidRPr="00A01511">
              <w:rPr>
                <w:lang w:val="el-GR"/>
              </w:rPr>
              <w:t xml:space="preserve"> υποδομής του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1CA0181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4C80EC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C6F67" w14:textId="77777777" w:rsidR="00A01511" w:rsidRPr="00A01511" w:rsidRDefault="00A01511" w:rsidP="00A01511"/>
        </w:tc>
      </w:tr>
      <w:tr w:rsidR="00A01511" w:rsidRPr="00A01511" w14:paraId="3BBEC4C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2AF2BC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52FDE37" w14:textId="77777777" w:rsidR="00A01511" w:rsidRPr="00A01511" w:rsidRDefault="00A01511" w:rsidP="00A01511">
            <w:pPr>
              <w:rPr>
                <w:highlight w:val="yellow"/>
                <w:lang w:val="el-GR"/>
              </w:rPr>
            </w:pPr>
            <w:r w:rsidRPr="00A01511">
              <w:rPr>
                <w:lang w:val="el-GR"/>
              </w:rPr>
              <w:t xml:space="preserve">Υπηρεσία λήψης, διαχείρισης και επαναφοράς αντιγράφων ασφαλείας εικονικών μηχανών που θα φιλοξενηθούν στο περιβάλλον της </w:t>
            </w:r>
            <w:r w:rsidRPr="00A01511">
              <w:t>hyper</w:t>
            </w:r>
            <w:r w:rsidRPr="00A01511">
              <w:rPr>
                <w:lang w:val="el-GR"/>
              </w:rPr>
              <w:t>-</w:t>
            </w:r>
            <w:r w:rsidRPr="00A01511">
              <w:t>converged</w:t>
            </w:r>
            <w:r w:rsidRPr="00A01511">
              <w:rPr>
                <w:lang w:val="el-GR"/>
              </w:rPr>
              <w:t xml:space="preserve"> υποδομής.</w:t>
            </w:r>
          </w:p>
        </w:tc>
        <w:tc>
          <w:tcPr>
            <w:tcW w:w="2420" w:type="dxa"/>
            <w:tcBorders>
              <w:top w:val="single" w:sz="4" w:space="0" w:color="000000"/>
              <w:left w:val="single" w:sz="4" w:space="0" w:color="000000"/>
              <w:bottom w:val="single" w:sz="4" w:space="0" w:color="000000"/>
            </w:tcBorders>
            <w:shd w:val="clear" w:color="auto" w:fill="auto"/>
            <w:vAlign w:val="center"/>
          </w:tcPr>
          <w:p w14:paraId="786CCB2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0BA9BF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D414C" w14:textId="77777777" w:rsidR="00A01511" w:rsidRPr="00A01511" w:rsidRDefault="00A01511" w:rsidP="00A01511"/>
        </w:tc>
      </w:tr>
      <w:tr w:rsidR="00A01511" w:rsidRPr="00A01511" w14:paraId="2EED2A7B"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090905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4FDA9F3" w14:textId="77777777" w:rsidR="00A01511" w:rsidRPr="00A01511" w:rsidRDefault="00A01511" w:rsidP="00A01511">
            <w:pPr>
              <w:rPr>
                <w:highlight w:val="yellow"/>
                <w:lang w:val="el-GR"/>
              </w:rPr>
            </w:pPr>
            <w:r w:rsidRPr="00A01511">
              <w:rPr>
                <w:lang w:val="el-GR"/>
              </w:rPr>
              <w:t xml:space="preserve">Υπηρεσία τηλεμετρίας και διαγνωστικών για συλλογή, </w:t>
            </w:r>
            <w:r w:rsidRPr="00A01511">
              <w:rPr>
                <w:lang w:val="el-GR"/>
              </w:rPr>
              <w:lastRenderedPageBreak/>
              <w:t xml:space="preserve">ανάλυση, απεικόνιση και ειδοποιήσεις στα παραγόμενα δεδομένα λειτουργίας των πόρων που θα φιλοξενηθούν στο περιβάλλον της </w:t>
            </w:r>
            <w:r w:rsidRPr="00A01511">
              <w:t>hyper</w:t>
            </w:r>
            <w:r w:rsidRPr="00A01511">
              <w:rPr>
                <w:lang w:val="el-GR"/>
              </w:rPr>
              <w:t>-</w:t>
            </w:r>
            <w:r w:rsidRPr="00A01511">
              <w:t>converged</w:t>
            </w:r>
            <w:r w:rsidRPr="00A01511">
              <w:rPr>
                <w:lang w:val="el-GR"/>
              </w:rPr>
              <w:t xml:space="preserve"> υποδομής.</w:t>
            </w:r>
          </w:p>
        </w:tc>
        <w:tc>
          <w:tcPr>
            <w:tcW w:w="2420" w:type="dxa"/>
            <w:tcBorders>
              <w:top w:val="single" w:sz="4" w:space="0" w:color="000000"/>
              <w:left w:val="single" w:sz="4" w:space="0" w:color="000000"/>
              <w:bottom w:val="single" w:sz="4" w:space="0" w:color="000000"/>
            </w:tcBorders>
            <w:shd w:val="clear" w:color="auto" w:fill="auto"/>
            <w:vAlign w:val="center"/>
          </w:tcPr>
          <w:p w14:paraId="726DBB65"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76BB160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868E7" w14:textId="77777777" w:rsidR="00A01511" w:rsidRPr="00A01511" w:rsidRDefault="00A01511" w:rsidP="00A01511"/>
        </w:tc>
      </w:tr>
      <w:tr w:rsidR="00A01511" w:rsidRPr="00A01511" w14:paraId="2472FC9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B836BE1"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BCE743F" w14:textId="77777777" w:rsidR="00A01511" w:rsidRPr="00A01511" w:rsidRDefault="00A01511" w:rsidP="00A01511">
            <w:pPr>
              <w:rPr>
                <w:highlight w:val="yellow"/>
                <w:lang w:val="el-GR"/>
              </w:rPr>
            </w:pPr>
            <w:r w:rsidRPr="00A01511">
              <w:rPr>
                <w:rFonts w:eastAsia="SimSun"/>
                <w:lang w:val="el-GR"/>
              </w:rPr>
              <w:t>Υπηρεσία διαχείρισης ενημερώσεων (</w:t>
            </w:r>
            <w:r w:rsidRPr="00A01511">
              <w:rPr>
                <w:rFonts w:eastAsia="SimSun"/>
              </w:rPr>
              <w:t>patches</w:t>
            </w:r>
            <w:r w:rsidRPr="00A01511">
              <w:rPr>
                <w:rFonts w:eastAsia="SimSun"/>
                <w:lang w:val="el-GR"/>
              </w:rPr>
              <w:t xml:space="preserve">, </w:t>
            </w:r>
            <w:r w:rsidRPr="00A01511">
              <w:rPr>
                <w:rFonts w:eastAsia="SimSun"/>
              </w:rPr>
              <w:t>updates</w:t>
            </w:r>
            <w:r w:rsidRPr="00A01511">
              <w:rPr>
                <w:rFonts w:eastAsia="SimSun"/>
                <w:lang w:val="el-GR"/>
              </w:rPr>
              <w:t xml:space="preserve">) των εικονικών μηχανών </w:t>
            </w:r>
            <w:r w:rsidRPr="00A01511">
              <w:rPr>
                <w:lang w:val="el-GR"/>
              </w:rPr>
              <w:t xml:space="preserve">που θα φιλοξενηθούν στο περιβάλλον της </w:t>
            </w:r>
            <w:r w:rsidRPr="00A01511">
              <w:t>hyper</w:t>
            </w:r>
            <w:r w:rsidRPr="00A01511">
              <w:rPr>
                <w:lang w:val="el-GR"/>
              </w:rPr>
              <w:t>-</w:t>
            </w:r>
            <w:r w:rsidRPr="00A01511">
              <w:t>converged</w:t>
            </w:r>
            <w:r w:rsidRPr="00A01511">
              <w:rPr>
                <w:lang w:val="el-GR"/>
              </w:rPr>
              <w:t xml:space="preserve"> υποδομής.</w:t>
            </w:r>
          </w:p>
        </w:tc>
        <w:tc>
          <w:tcPr>
            <w:tcW w:w="2420" w:type="dxa"/>
            <w:tcBorders>
              <w:top w:val="single" w:sz="4" w:space="0" w:color="000000"/>
              <w:left w:val="single" w:sz="4" w:space="0" w:color="000000"/>
              <w:bottom w:val="single" w:sz="4" w:space="0" w:color="000000"/>
            </w:tcBorders>
            <w:shd w:val="clear" w:color="auto" w:fill="auto"/>
            <w:vAlign w:val="center"/>
          </w:tcPr>
          <w:p w14:paraId="1A4E891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1EE79B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0686D" w14:textId="77777777" w:rsidR="00A01511" w:rsidRPr="00A01511" w:rsidRDefault="00A01511" w:rsidP="00A01511"/>
        </w:tc>
      </w:tr>
      <w:tr w:rsidR="00A01511" w:rsidRPr="00A01511" w14:paraId="1DDFFCD8"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6A51AC6F"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A510E44" w14:textId="77777777" w:rsidR="00A01511" w:rsidRPr="00A01511" w:rsidRDefault="00A01511" w:rsidP="00A01511">
            <w:pPr>
              <w:rPr>
                <w:highlight w:val="yellow"/>
                <w:lang w:val="el-GR"/>
              </w:rPr>
            </w:pPr>
            <w:r w:rsidRPr="00A01511">
              <w:rPr>
                <w:lang w:val="el-GR"/>
              </w:rPr>
              <w:t xml:space="preserve">Υπηρεσία προστασίας εικονικών μηχανών που θα χρησιμοποιηθούν στην </w:t>
            </w:r>
            <w:r w:rsidRPr="00A01511">
              <w:t>hyper</w:t>
            </w:r>
            <w:r w:rsidRPr="00A01511">
              <w:rPr>
                <w:lang w:val="el-GR"/>
              </w:rPr>
              <w:t>-</w:t>
            </w:r>
            <w:r w:rsidRPr="00A01511">
              <w:t>converged</w:t>
            </w:r>
            <w:r w:rsidRPr="00A01511">
              <w:rPr>
                <w:lang w:val="el-GR"/>
              </w:rPr>
              <w:t xml:space="preserve"> υποδομή, με ανάλυση ευπαθειών και προτεινόμενων βελτιώσεων ασφάλειας.</w:t>
            </w:r>
          </w:p>
        </w:tc>
        <w:tc>
          <w:tcPr>
            <w:tcW w:w="2420" w:type="dxa"/>
            <w:tcBorders>
              <w:top w:val="single" w:sz="4" w:space="0" w:color="000000"/>
              <w:left w:val="single" w:sz="4" w:space="0" w:color="000000"/>
              <w:bottom w:val="single" w:sz="4" w:space="0" w:color="000000"/>
            </w:tcBorders>
            <w:shd w:val="clear" w:color="auto" w:fill="auto"/>
            <w:vAlign w:val="center"/>
          </w:tcPr>
          <w:p w14:paraId="729D2EC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3186D9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1503D" w14:textId="77777777" w:rsidR="00A01511" w:rsidRPr="00A01511" w:rsidRDefault="00A01511" w:rsidP="00A01511"/>
        </w:tc>
      </w:tr>
      <w:tr w:rsidR="00A01511" w:rsidRPr="00A01511" w14:paraId="51F69F4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4F3A54A" w14:textId="77777777" w:rsidR="00A01511" w:rsidRPr="00A01511" w:rsidRDefault="00A01511" w:rsidP="00A01511"/>
        </w:tc>
        <w:tc>
          <w:tcPr>
            <w:tcW w:w="3619" w:type="dxa"/>
            <w:gridSpan w:val="2"/>
            <w:tcBorders>
              <w:top w:val="single" w:sz="4" w:space="0" w:color="000000"/>
              <w:left w:val="single" w:sz="4" w:space="0" w:color="000000"/>
              <w:bottom w:val="single" w:sz="4" w:space="0" w:color="000000"/>
            </w:tcBorders>
            <w:shd w:val="clear" w:color="auto" w:fill="auto"/>
            <w:vAlign w:val="center"/>
          </w:tcPr>
          <w:p w14:paraId="0218D1EB" w14:textId="77777777" w:rsidR="00A01511" w:rsidRPr="00A01511" w:rsidRDefault="00A01511" w:rsidP="00A01511">
            <w:pPr>
              <w:rPr>
                <w:highlight w:val="yellow"/>
                <w:lang w:val="el-GR"/>
              </w:rPr>
            </w:pPr>
            <w:r w:rsidRPr="00A01511">
              <w:rPr>
                <w:rFonts w:eastAsia="SimSun"/>
                <w:lang w:val="el-GR"/>
              </w:rPr>
              <w:t>Η λύση θα πρέπει να μπορεί να φιλοξενήσει εικονικές μηχανές με υψηλό επίπεδο ασφάλειας, αξιοποιώντας την εικονική διαφοροποίηση μνήμης και διεργασιών των εικονικών μηχανών από τον φυσικό εξυπηρετητή μειώνοντας το ρίσκο ευπαθειών.</w:t>
            </w:r>
          </w:p>
        </w:tc>
        <w:tc>
          <w:tcPr>
            <w:tcW w:w="2420" w:type="dxa"/>
            <w:tcBorders>
              <w:top w:val="single" w:sz="4" w:space="0" w:color="000000"/>
              <w:left w:val="single" w:sz="4" w:space="0" w:color="000000"/>
              <w:bottom w:val="single" w:sz="4" w:space="0" w:color="000000"/>
            </w:tcBorders>
            <w:shd w:val="clear" w:color="auto" w:fill="auto"/>
            <w:vAlign w:val="center"/>
          </w:tcPr>
          <w:p w14:paraId="0D39C32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C01153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7286C" w14:textId="77777777" w:rsidR="00A01511" w:rsidRPr="00A01511" w:rsidRDefault="00A01511" w:rsidP="00A01511"/>
        </w:tc>
      </w:tr>
      <w:tr w:rsidR="00A01511" w:rsidRPr="00A01511" w14:paraId="625E5064"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D4A7F0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DF71305" w14:textId="77777777" w:rsidR="00A01511" w:rsidRPr="00A01511" w:rsidRDefault="00A01511" w:rsidP="00A01511">
            <w:pPr>
              <w:rPr>
                <w:highlight w:val="yellow"/>
                <w:lang w:val="el-GR"/>
              </w:rPr>
            </w:pPr>
            <w:r w:rsidRPr="00A01511">
              <w:rPr>
                <w:rFonts w:eastAsia="SimSun"/>
                <w:lang w:val="el-GR"/>
              </w:rPr>
              <w:t xml:space="preserve">Η </w:t>
            </w:r>
            <w:proofErr w:type="spellStart"/>
            <w:r w:rsidRPr="00A01511">
              <w:rPr>
                <w:rFonts w:eastAsia="SimSun"/>
                <w:lang w:val="el-GR"/>
              </w:rPr>
              <w:t>αδειοδότηση</w:t>
            </w:r>
            <w:proofErr w:type="spellEnd"/>
            <w:r w:rsidRPr="00A01511">
              <w:rPr>
                <w:rFonts w:eastAsia="SimSun"/>
                <w:lang w:val="el-GR"/>
              </w:rPr>
              <w:t xml:space="preserve"> της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υποδομής να προσφερθεί μέσω συνδρομητικής υπηρεσίας ως προσφερόμενη υπηρεσία του περιβάλλοντος υπολογιστικού νέφους, με βάση τους προσφερόμενους φυσικούς πυρήνες</w:t>
            </w:r>
          </w:p>
        </w:tc>
        <w:tc>
          <w:tcPr>
            <w:tcW w:w="2420" w:type="dxa"/>
            <w:tcBorders>
              <w:top w:val="single" w:sz="4" w:space="0" w:color="000000"/>
              <w:left w:val="single" w:sz="4" w:space="0" w:color="000000"/>
              <w:bottom w:val="single" w:sz="4" w:space="0" w:color="000000"/>
            </w:tcBorders>
            <w:shd w:val="clear" w:color="auto" w:fill="auto"/>
            <w:vAlign w:val="center"/>
          </w:tcPr>
          <w:p w14:paraId="7AA16F9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E421C3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049DB" w14:textId="77777777" w:rsidR="00A01511" w:rsidRPr="00A01511" w:rsidRDefault="00A01511" w:rsidP="00A01511"/>
        </w:tc>
      </w:tr>
      <w:tr w:rsidR="00A01511" w:rsidRPr="00A01511" w14:paraId="06F3242A"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73EF381"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5107A46" w14:textId="699FE465" w:rsidR="00A01511" w:rsidRPr="00A01511" w:rsidRDefault="00A01511" w:rsidP="00A01511">
            <w:pPr>
              <w:rPr>
                <w:highlight w:val="yellow"/>
                <w:lang w:val="el-GR"/>
              </w:rPr>
            </w:pPr>
            <w:r w:rsidRPr="00A01511">
              <w:rPr>
                <w:rFonts w:eastAsia="SimSun"/>
                <w:lang w:val="el-GR"/>
              </w:rPr>
              <w:t xml:space="preserve">Η </w:t>
            </w:r>
            <w:proofErr w:type="spellStart"/>
            <w:r w:rsidRPr="00A01511">
              <w:rPr>
                <w:rFonts w:eastAsia="SimSun"/>
                <w:lang w:val="el-GR"/>
              </w:rPr>
              <w:t>αδειοδότηση</w:t>
            </w:r>
            <w:proofErr w:type="spellEnd"/>
            <w:r w:rsidR="00AA1E5C">
              <w:rPr>
                <w:rFonts w:eastAsia="SimSun"/>
                <w:lang w:val="el-GR"/>
              </w:rPr>
              <w:t xml:space="preserve"> (η οποία </w:t>
            </w:r>
            <w:proofErr w:type="spellStart"/>
            <w:r w:rsidR="00AA1E5C">
              <w:rPr>
                <w:rFonts w:eastAsia="SimSun"/>
                <w:lang w:val="el-GR"/>
              </w:rPr>
              <w:t>προσμετράται</w:t>
            </w:r>
            <w:proofErr w:type="spellEnd"/>
            <w:r w:rsidR="00AA1E5C">
              <w:rPr>
                <w:rFonts w:eastAsia="SimSun"/>
                <w:lang w:val="el-GR"/>
              </w:rPr>
              <w:t xml:space="preserve"> από την παραλαβή της Φάσης 2)</w:t>
            </w:r>
            <w:r w:rsidRPr="00A01511">
              <w:rPr>
                <w:rFonts w:eastAsia="SimSun"/>
                <w:lang w:val="el-GR"/>
              </w:rPr>
              <w:t xml:space="preserve"> να καλύπτει τα εξής έτη χρήσης:</w:t>
            </w:r>
          </w:p>
        </w:tc>
        <w:tc>
          <w:tcPr>
            <w:tcW w:w="2420" w:type="dxa"/>
            <w:tcBorders>
              <w:top w:val="single" w:sz="4" w:space="0" w:color="000000"/>
              <w:left w:val="single" w:sz="4" w:space="0" w:color="000000"/>
              <w:bottom w:val="single" w:sz="4" w:space="0" w:color="000000"/>
            </w:tcBorders>
            <w:shd w:val="clear" w:color="auto" w:fill="auto"/>
            <w:vAlign w:val="center"/>
          </w:tcPr>
          <w:p w14:paraId="042FA42D" w14:textId="77777777" w:rsidR="00A01511" w:rsidRPr="00A01511" w:rsidRDefault="00A01511" w:rsidP="00A01511">
            <w:r w:rsidRPr="00A01511">
              <w:t>&gt;= 3</w:t>
            </w:r>
          </w:p>
        </w:tc>
        <w:tc>
          <w:tcPr>
            <w:tcW w:w="1382" w:type="dxa"/>
            <w:tcBorders>
              <w:top w:val="single" w:sz="4" w:space="0" w:color="000000"/>
              <w:left w:val="single" w:sz="4" w:space="0" w:color="000000"/>
              <w:bottom w:val="single" w:sz="4" w:space="0" w:color="000000"/>
            </w:tcBorders>
            <w:shd w:val="clear" w:color="auto" w:fill="auto"/>
            <w:vAlign w:val="center"/>
          </w:tcPr>
          <w:p w14:paraId="32BA168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F447C" w14:textId="77777777" w:rsidR="00A01511" w:rsidRPr="00A01511" w:rsidRDefault="00A01511" w:rsidP="00A01511"/>
        </w:tc>
      </w:tr>
      <w:tr w:rsidR="00A01511" w:rsidRPr="00A01511" w14:paraId="1639A30B"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8BF0DF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14869040" w14:textId="77777777" w:rsidR="00A01511" w:rsidRPr="00A01511" w:rsidRDefault="00A01511" w:rsidP="00A01511">
            <w:pPr>
              <w:rPr>
                <w:highlight w:val="yellow"/>
                <w:lang w:val="el-GR"/>
              </w:rPr>
            </w:pPr>
            <w:r w:rsidRPr="00A01511">
              <w:rPr>
                <w:rFonts w:eastAsia="SimSun"/>
                <w:lang w:val="el-GR"/>
              </w:rPr>
              <w:t>Η υποστήριξη για το λογισμικό διαχείρισης της υποδομής πρέπει να μπορεί να αξιοποιεί την ίδια διαδικασία υποστήριξης με τους υπόλοιπους πόρους του περιβάλλοντος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0958957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66B6C4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66692" w14:textId="77777777" w:rsidR="00A01511" w:rsidRPr="00A01511" w:rsidRDefault="00A01511" w:rsidP="00A01511"/>
        </w:tc>
      </w:tr>
      <w:tr w:rsidR="00A01511" w:rsidRPr="00A01511" w14:paraId="1A86AE80"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C3092B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E7996C1" w14:textId="77777777" w:rsidR="00A01511" w:rsidRPr="00A01511" w:rsidRDefault="00A01511" w:rsidP="00A01511">
            <w:pPr>
              <w:rPr>
                <w:highlight w:val="yellow"/>
                <w:lang w:val="el-GR"/>
              </w:rPr>
            </w:pPr>
            <w:r w:rsidRPr="00A01511">
              <w:rPr>
                <w:rFonts w:eastAsia="SimSun"/>
                <w:lang w:val="el-GR"/>
              </w:rPr>
              <w:t xml:space="preserve">Να αναφερθεί το μοντέλο </w:t>
            </w:r>
            <w:proofErr w:type="spellStart"/>
            <w:r w:rsidRPr="00A01511">
              <w:rPr>
                <w:rFonts w:eastAsia="SimSun"/>
                <w:lang w:val="el-GR"/>
              </w:rPr>
              <w:t>αδειοδότησης</w:t>
            </w:r>
            <w:proofErr w:type="spellEnd"/>
            <w:r w:rsidRPr="00A01511">
              <w:rPr>
                <w:rFonts w:eastAsia="SimSun"/>
                <w:lang w:val="el-GR"/>
              </w:rPr>
              <w:t xml:space="preserve"> για το λογισμικό των εικονικών μηχανών (</w:t>
            </w:r>
            <w:r w:rsidRPr="00A01511">
              <w:rPr>
                <w:rFonts w:eastAsia="SimSun"/>
              </w:rPr>
              <w:t>guest</w:t>
            </w:r>
            <w:r w:rsidRPr="00A01511">
              <w:rPr>
                <w:rFonts w:eastAsia="SimSun"/>
                <w:lang w:val="el-GR"/>
              </w:rPr>
              <w:t xml:space="preserve"> </w:t>
            </w:r>
            <w:r w:rsidRPr="00A01511">
              <w:rPr>
                <w:rFonts w:eastAsia="SimSun"/>
              </w:rPr>
              <w:t>licensing</w:t>
            </w:r>
            <w:r w:rsidRPr="00A01511">
              <w:rPr>
                <w:rFonts w:eastAsia="SimSun"/>
                <w:lang w:val="el-GR"/>
              </w:rPr>
              <w:t>).</w:t>
            </w:r>
          </w:p>
        </w:tc>
        <w:tc>
          <w:tcPr>
            <w:tcW w:w="2420" w:type="dxa"/>
            <w:tcBorders>
              <w:top w:val="single" w:sz="4" w:space="0" w:color="000000"/>
              <w:left w:val="single" w:sz="4" w:space="0" w:color="000000"/>
              <w:bottom w:val="single" w:sz="4" w:space="0" w:color="000000"/>
            </w:tcBorders>
            <w:shd w:val="clear" w:color="auto" w:fill="auto"/>
            <w:vAlign w:val="center"/>
          </w:tcPr>
          <w:p w14:paraId="099931E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51BF87B"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85BCE" w14:textId="77777777" w:rsidR="00A01511" w:rsidRPr="00A01511" w:rsidRDefault="00A01511" w:rsidP="00A01511"/>
        </w:tc>
      </w:tr>
      <w:tr w:rsidR="00A01511" w:rsidRPr="00A01511" w14:paraId="52DDFB3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BE134F9"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9BA1171" w14:textId="77777777" w:rsidR="00A01511" w:rsidRPr="00A01511" w:rsidRDefault="00A01511" w:rsidP="00A01511">
            <w:pPr>
              <w:rPr>
                <w:highlight w:val="yellow"/>
                <w:lang w:val="el-GR"/>
              </w:rPr>
            </w:pPr>
            <w:r w:rsidRPr="00A01511">
              <w:rPr>
                <w:rFonts w:eastAsia="SimSun"/>
                <w:lang w:val="el-GR"/>
              </w:rPr>
              <w:t xml:space="preserve">Να προσφερθεί λύση τοπικής υποδομής </w:t>
            </w:r>
            <w:proofErr w:type="spellStart"/>
            <w:r w:rsidRPr="00A01511">
              <w:rPr>
                <w:rFonts w:eastAsia="SimSun"/>
                <w:lang w:val="el-GR"/>
              </w:rPr>
              <w:t>εικονικοποίησης</w:t>
            </w:r>
            <w:proofErr w:type="spellEnd"/>
            <w:r w:rsidRPr="00A01511">
              <w:rPr>
                <w:rFonts w:eastAsia="SimSun"/>
                <w:lang w:val="el-GR"/>
              </w:rPr>
              <w:t xml:space="preserve"> με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διακομιστές οι οποίοι θα φιλοξενηθούν στο Κέντρο Δεδομένων που θα επιλεγεί από την Αναθέτουσα Αρχή, με χρήση υβριδικών υπηρεσιών του ιδίου </w:t>
            </w:r>
            <w:proofErr w:type="spellStart"/>
            <w:r w:rsidRPr="00A01511">
              <w:rPr>
                <w:rFonts w:eastAsia="SimSun"/>
                <w:lang w:val="el-GR"/>
              </w:rPr>
              <w:t>παρόχου</w:t>
            </w:r>
            <w:proofErr w:type="spellEnd"/>
            <w:r w:rsidRPr="00A01511">
              <w:rPr>
                <w:rFonts w:eastAsia="SimSun"/>
                <w:lang w:val="el-GR"/>
              </w:rPr>
              <w:t xml:space="preserve"> δημοσίου υπολογιστικού 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023C05D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53B941F4"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0B9B" w14:textId="77777777" w:rsidR="00A01511" w:rsidRPr="00A01511" w:rsidRDefault="00A01511" w:rsidP="00A01511"/>
        </w:tc>
      </w:tr>
      <w:tr w:rsidR="00A01511" w:rsidRPr="00A01511" w14:paraId="7D3ABF92"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8FC73BC"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7F0B096" w14:textId="77777777" w:rsidR="00A01511" w:rsidRPr="00A01511" w:rsidRDefault="00A01511" w:rsidP="00A01511">
            <w:pPr>
              <w:rPr>
                <w:highlight w:val="yellow"/>
                <w:lang w:val="el-GR"/>
              </w:rPr>
            </w:pPr>
            <w:r w:rsidRPr="00A01511">
              <w:rPr>
                <w:rFonts w:eastAsia="SimSun"/>
                <w:lang w:val="el-GR"/>
              </w:rPr>
              <w:t xml:space="preserve">Η υποδομή </w:t>
            </w:r>
            <w:r w:rsidRPr="00A01511">
              <w:rPr>
                <w:rFonts w:eastAsia="SimSun"/>
              </w:rPr>
              <w:t>hyper</w:t>
            </w:r>
            <w:r w:rsidRPr="00A01511">
              <w:rPr>
                <w:rFonts w:eastAsia="SimSun"/>
                <w:lang w:val="el-GR"/>
              </w:rPr>
              <w:t>-</w:t>
            </w:r>
            <w:r w:rsidRPr="00A01511">
              <w:rPr>
                <w:rFonts w:eastAsia="SimSun"/>
              </w:rPr>
              <w:t>converged</w:t>
            </w:r>
            <w:r w:rsidRPr="00A01511">
              <w:rPr>
                <w:rFonts w:eastAsia="SimSun"/>
                <w:lang w:val="el-GR"/>
              </w:rPr>
              <w:t xml:space="preserve"> διακομιστών θα πρέπει να είναι πιστοποιημένη από όλους τους κατασκευαστές λογισμικού/υλικού που παρέχουν τη λύση ή μέρος αυτής. Αυτό να προκύπτει από τεκμηρίωση ή/και </w:t>
            </w:r>
            <w:r w:rsidRPr="00A01511">
              <w:rPr>
                <w:rFonts w:eastAsia="SimSun"/>
              </w:rPr>
              <w:t>datasheet</w:t>
            </w:r>
            <w:r w:rsidRPr="00A01511">
              <w:rPr>
                <w:rFonts w:eastAsia="SimSun"/>
                <w:lang w:val="el-GR"/>
              </w:rPr>
              <w:t xml:space="preserve"> των κατασκευαστών λογισμικού και υλικού.</w:t>
            </w:r>
          </w:p>
        </w:tc>
        <w:tc>
          <w:tcPr>
            <w:tcW w:w="2420" w:type="dxa"/>
            <w:tcBorders>
              <w:top w:val="single" w:sz="4" w:space="0" w:color="000000"/>
              <w:left w:val="single" w:sz="4" w:space="0" w:color="000000"/>
              <w:bottom w:val="single" w:sz="4" w:space="0" w:color="000000"/>
            </w:tcBorders>
            <w:shd w:val="clear" w:color="auto" w:fill="auto"/>
            <w:vAlign w:val="center"/>
          </w:tcPr>
          <w:p w14:paraId="67B35AA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6A9DC16"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D17E7" w14:textId="77777777" w:rsidR="00A01511" w:rsidRPr="00A01511" w:rsidRDefault="00A01511" w:rsidP="00A01511"/>
        </w:tc>
      </w:tr>
      <w:tr w:rsidR="00EF5304" w:rsidRPr="00DC7A23" w14:paraId="602B6CCB"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44B4556" w14:textId="77777777" w:rsidR="00EF5304" w:rsidRPr="00A01511" w:rsidRDefault="00EF5304"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6AFAC5C" w14:textId="05BFDE17" w:rsidR="00EF5304" w:rsidRPr="00A01511" w:rsidRDefault="00EF5304" w:rsidP="00A01511">
            <w:pPr>
              <w:rPr>
                <w:rFonts w:eastAsia="SimSun"/>
                <w:lang w:val="el-GR"/>
              </w:rPr>
            </w:pPr>
            <w:r w:rsidRPr="00EF5304">
              <w:rPr>
                <w:rFonts w:eastAsia="SimSun"/>
                <w:lang w:val="el-GR"/>
              </w:rPr>
              <w:t xml:space="preserve">Η λύση να υποστηρίζει υπηρεσία ανάπτυξης, διαχείρισης, </w:t>
            </w:r>
            <w:proofErr w:type="spellStart"/>
            <w:r w:rsidRPr="00EF5304">
              <w:rPr>
                <w:rFonts w:eastAsia="SimSun"/>
                <w:lang w:val="el-GR"/>
              </w:rPr>
              <w:t>Kubernetes</w:t>
            </w:r>
            <w:proofErr w:type="spellEnd"/>
            <w:r w:rsidRPr="00EF5304">
              <w:rPr>
                <w:rFonts w:eastAsia="SimSun"/>
                <w:lang w:val="el-GR"/>
              </w:rPr>
              <w:t xml:space="preserve"> </w:t>
            </w:r>
            <w:proofErr w:type="spellStart"/>
            <w:r w:rsidRPr="00EF5304">
              <w:rPr>
                <w:rFonts w:eastAsia="SimSun"/>
                <w:lang w:val="el-GR"/>
              </w:rPr>
              <w:t>service</w:t>
            </w:r>
            <w:proofErr w:type="spellEnd"/>
          </w:p>
        </w:tc>
        <w:tc>
          <w:tcPr>
            <w:tcW w:w="2420" w:type="dxa"/>
            <w:tcBorders>
              <w:top w:val="single" w:sz="4" w:space="0" w:color="000000"/>
              <w:left w:val="single" w:sz="4" w:space="0" w:color="000000"/>
              <w:bottom w:val="single" w:sz="4" w:space="0" w:color="000000"/>
            </w:tcBorders>
            <w:shd w:val="clear" w:color="auto" w:fill="auto"/>
            <w:vAlign w:val="center"/>
          </w:tcPr>
          <w:p w14:paraId="4C74477F" w14:textId="77777777" w:rsidR="00EF5304" w:rsidRPr="00234806" w:rsidRDefault="00EF5304"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23E7B991" w14:textId="77777777" w:rsidR="00EF5304" w:rsidRPr="00234806" w:rsidRDefault="00EF5304"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6AEC5" w14:textId="77777777" w:rsidR="00EF5304" w:rsidRPr="00234806" w:rsidRDefault="00EF5304" w:rsidP="00A01511">
            <w:pPr>
              <w:rPr>
                <w:lang w:val="el-GR"/>
              </w:rPr>
            </w:pPr>
          </w:p>
        </w:tc>
      </w:tr>
      <w:tr w:rsidR="00A01511" w:rsidRPr="00DC7A23" w14:paraId="58F15D55"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1D44F41" w14:textId="77777777" w:rsidR="00A01511" w:rsidRPr="00A01511" w:rsidRDefault="00A01511" w:rsidP="00A01511">
            <w:pPr>
              <w:rPr>
                <w:lang w:val="el-GR"/>
              </w:rPr>
            </w:pPr>
            <w:r w:rsidRPr="00A01511">
              <w:rPr>
                <w:lang w:val="el-GR"/>
              </w:rPr>
              <w:t>Υπηρεσίες Εγκατάστασης και θέσης σε Παραγωγική Λειτουργία</w:t>
            </w:r>
          </w:p>
        </w:tc>
      </w:tr>
      <w:tr w:rsidR="00A01511" w:rsidRPr="00A01511" w14:paraId="2E92B480"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E967539"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2D1BE267" w14:textId="77777777" w:rsidR="00A01511" w:rsidRPr="00A01511" w:rsidRDefault="00A01511" w:rsidP="00A01511">
            <w:pPr>
              <w:rPr>
                <w:lang w:val="el-GR"/>
              </w:rPr>
            </w:pPr>
            <w:r w:rsidRPr="00A01511">
              <w:rPr>
                <w:lang w:val="el-GR"/>
              </w:rPr>
              <w:t>Η υποδομή θα εγκατασταθεί και θα τεθεί σε παραγωγική λειτουργία από τον Ανάδοχο του Έργου.</w:t>
            </w:r>
          </w:p>
        </w:tc>
        <w:tc>
          <w:tcPr>
            <w:tcW w:w="2420" w:type="dxa"/>
            <w:tcBorders>
              <w:top w:val="single" w:sz="4" w:space="0" w:color="000000"/>
              <w:left w:val="single" w:sz="4" w:space="0" w:color="000000"/>
              <w:bottom w:val="single" w:sz="4" w:space="0" w:color="000000"/>
            </w:tcBorders>
            <w:shd w:val="clear" w:color="auto" w:fill="auto"/>
            <w:vAlign w:val="center"/>
          </w:tcPr>
          <w:p w14:paraId="21C942F7"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11AC46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EED2" w14:textId="77777777" w:rsidR="00A01511" w:rsidRPr="00A01511" w:rsidRDefault="00A01511" w:rsidP="00A01511"/>
        </w:tc>
      </w:tr>
      <w:tr w:rsidR="00A01511" w:rsidRPr="00A01511" w14:paraId="48ABBB00"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D234D8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E62AC6E" w14:textId="77777777" w:rsidR="00A01511" w:rsidRPr="00A01511" w:rsidRDefault="00A01511" w:rsidP="00A01511">
            <w:pPr>
              <w:rPr>
                <w:lang w:val="el-GR"/>
              </w:rPr>
            </w:pPr>
            <w:r w:rsidRPr="00A01511">
              <w:rPr>
                <w:lang w:val="el-GR"/>
              </w:rPr>
              <w:t xml:space="preserve">Το ένα </w:t>
            </w:r>
            <w:r w:rsidRPr="00A01511">
              <w:t>cluster</w:t>
            </w:r>
            <w:r w:rsidRPr="00A01511">
              <w:rPr>
                <w:lang w:val="el-GR"/>
              </w:rPr>
              <w:t xml:space="preserve"> θα εγκατασταθεί σε χώρο της ΓΓΠΣΔΔ  και το άλλο </w:t>
            </w:r>
            <w:r w:rsidRPr="00A01511">
              <w:t>cluster</w:t>
            </w:r>
            <w:r w:rsidRPr="00A01511">
              <w:rPr>
                <w:lang w:val="el-GR"/>
              </w:rPr>
              <w:t xml:space="preserve"> σε χώρο της ΗΔΙΚΑ</w:t>
            </w:r>
          </w:p>
        </w:tc>
        <w:tc>
          <w:tcPr>
            <w:tcW w:w="2420" w:type="dxa"/>
            <w:tcBorders>
              <w:top w:val="single" w:sz="4" w:space="0" w:color="000000"/>
              <w:left w:val="single" w:sz="4" w:space="0" w:color="000000"/>
              <w:bottom w:val="single" w:sz="4" w:space="0" w:color="000000"/>
            </w:tcBorders>
            <w:shd w:val="clear" w:color="auto" w:fill="auto"/>
            <w:vAlign w:val="center"/>
          </w:tcPr>
          <w:p w14:paraId="0A7DD72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8B28DF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CFE12" w14:textId="77777777" w:rsidR="00A01511" w:rsidRPr="00A01511" w:rsidRDefault="00A01511" w:rsidP="00A01511"/>
        </w:tc>
      </w:tr>
      <w:tr w:rsidR="00A01511" w:rsidRPr="00A01511" w14:paraId="79F083BA"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F31CD4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49C4A26" w14:textId="77777777" w:rsidR="00A01511" w:rsidRPr="00A01511" w:rsidRDefault="00A01511" w:rsidP="00A01511">
            <w:pPr>
              <w:rPr>
                <w:lang w:val="el-GR"/>
              </w:rPr>
            </w:pPr>
            <w:r w:rsidRPr="00A01511">
              <w:t>O</w:t>
            </w:r>
            <w:r w:rsidRPr="00A01511">
              <w:rPr>
                <w:lang w:val="el-GR"/>
              </w:rPr>
              <w:t xml:space="preserve"> Ανάδοχος θα προσφέρει υπηρεσίες δωρεάν εγγύησης από την παραλαβή της Φάσης 2 και για 4 έτη</w:t>
            </w:r>
          </w:p>
        </w:tc>
        <w:tc>
          <w:tcPr>
            <w:tcW w:w="2420" w:type="dxa"/>
            <w:tcBorders>
              <w:top w:val="single" w:sz="4" w:space="0" w:color="000000"/>
              <w:left w:val="single" w:sz="4" w:space="0" w:color="000000"/>
              <w:bottom w:val="single" w:sz="4" w:space="0" w:color="000000"/>
            </w:tcBorders>
            <w:shd w:val="clear" w:color="auto" w:fill="auto"/>
            <w:vAlign w:val="center"/>
          </w:tcPr>
          <w:p w14:paraId="6AD5604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6DC7BA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FD3E3" w14:textId="77777777" w:rsidR="00A01511" w:rsidRPr="00A01511" w:rsidRDefault="00A01511" w:rsidP="00A01511"/>
        </w:tc>
      </w:tr>
    </w:tbl>
    <w:p w14:paraId="1AFA75BA" w14:textId="77777777" w:rsidR="00A01511" w:rsidRPr="00A01511" w:rsidRDefault="00A01511" w:rsidP="00A01511"/>
    <w:p w14:paraId="15831D7D" w14:textId="77777777" w:rsidR="00A01511" w:rsidRPr="00A01511" w:rsidRDefault="00A01511" w:rsidP="00A01511"/>
    <w:p w14:paraId="620F11BC" w14:textId="77777777" w:rsidR="00A01511" w:rsidRPr="00354859" w:rsidRDefault="00A01511" w:rsidP="003E46EC">
      <w:pPr>
        <w:pStyle w:val="3"/>
        <w:numPr>
          <w:ilvl w:val="0"/>
          <w:numId w:val="79"/>
        </w:numPr>
        <w:rPr>
          <w:lang w:val="el-GR"/>
        </w:rPr>
      </w:pPr>
      <w:bookmarkStart w:id="379" w:name="_Toc87230706"/>
      <w:bookmarkStart w:id="380" w:name="_Toc112836396"/>
      <w:r w:rsidRPr="00354859">
        <w:rPr>
          <w:lang w:val="el-GR"/>
        </w:rPr>
        <w:t>Υπηρεσίες</w:t>
      </w:r>
      <w:bookmarkStart w:id="381" w:name="Pinakes_Ypiresies"/>
      <w:bookmarkEnd w:id="378"/>
      <w:bookmarkEnd w:id="379"/>
      <w:bookmarkEnd w:id="381"/>
      <w:bookmarkEnd w:id="380"/>
    </w:p>
    <w:p w14:paraId="77284484" w14:textId="77777777" w:rsidR="00A01511" w:rsidRPr="00A01511" w:rsidRDefault="00A01511" w:rsidP="00A01511"/>
    <w:tbl>
      <w:tblPr>
        <w:tblW w:w="9854" w:type="dxa"/>
        <w:tblLayout w:type="fixed"/>
        <w:tblLook w:val="0000" w:firstRow="0" w:lastRow="0" w:firstColumn="0" w:lastColumn="0" w:noHBand="0" w:noVBand="0"/>
      </w:tblPr>
      <w:tblGrid>
        <w:gridCol w:w="673"/>
        <w:gridCol w:w="28"/>
        <w:gridCol w:w="3591"/>
        <w:gridCol w:w="2420"/>
        <w:gridCol w:w="1382"/>
        <w:gridCol w:w="1760"/>
      </w:tblGrid>
      <w:tr w:rsidR="00A01511" w:rsidRPr="00B8347B" w14:paraId="058B493D" w14:textId="77777777" w:rsidTr="00835D3F">
        <w:tc>
          <w:tcPr>
            <w:tcW w:w="701" w:type="dxa"/>
            <w:gridSpan w:val="2"/>
            <w:tcBorders>
              <w:top w:val="single" w:sz="4" w:space="0" w:color="000000"/>
              <w:left w:val="single" w:sz="4" w:space="0" w:color="000000"/>
              <w:bottom w:val="single" w:sz="4" w:space="0" w:color="000000"/>
            </w:tcBorders>
            <w:shd w:val="clear" w:color="auto" w:fill="D8D8D8"/>
            <w:vAlign w:val="center"/>
          </w:tcPr>
          <w:p w14:paraId="5ED97962" w14:textId="77777777" w:rsidR="00A01511" w:rsidRPr="00234806" w:rsidRDefault="00A01511" w:rsidP="00A01511">
            <w:pPr>
              <w:rPr>
                <w:lang w:val="el-GR"/>
              </w:rPr>
            </w:pPr>
            <w:r w:rsidRPr="00234806">
              <w:rPr>
                <w:lang w:val="el-GR"/>
              </w:rPr>
              <w:t>Α/Α</w:t>
            </w:r>
          </w:p>
        </w:tc>
        <w:tc>
          <w:tcPr>
            <w:tcW w:w="3591" w:type="dxa"/>
            <w:tcBorders>
              <w:top w:val="single" w:sz="4" w:space="0" w:color="000000"/>
              <w:left w:val="single" w:sz="4" w:space="0" w:color="000000"/>
              <w:bottom w:val="single" w:sz="4" w:space="0" w:color="000000"/>
            </w:tcBorders>
            <w:shd w:val="clear" w:color="auto" w:fill="D8D8D8"/>
            <w:vAlign w:val="center"/>
          </w:tcPr>
          <w:p w14:paraId="58128123" w14:textId="77777777" w:rsidR="00A01511" w:rsidRPr="00234806" w:rsidRDefault="00A01511" w:rsidP="00A01511">
            <w:pPr>
              <w:rPr>
                <w:lang w:val="el-GR"/>
              </w:rPr>
            </w:pPr>
            <w:r w:rsidRPr="00234806">
              <w:rPr>
                <w:lang w:val="el-GR"/>
              </w:rPr>
              <w:t>ΠΡΟΔΙΑΓΡΑΦΗ</w:t>
            </w:r>
          </w:p>
        </w:tc>
        <w:tc>
          <w:tcPr>
            <w:tcW w:w="2420" w:type="dxa"/>
            <w:tcBorders>
              <w:top w:val="single" w:sz="4" w:space="0" w:color="000000"/>
              <w:left w:val="single" w:sz="4" w:space="0" w:color="000000"/>
              <w:bottom w:val="single" w:sz="4" w:space="0" w:color="000000"/>
            </w:tcBorders>
            <w:shd w:val="clear" w:color="auto" w:fill="D8D8D8"/>
            <w:vAlign w:val="center"/>
          </w:tcPr>
          <w:p w14:paraId="58F10211" w14:textId="77777777" w:rsidR="00A01511" w:rsidRPr="00234806" w:rsidRDefault="00A01511" w:rsidP="00A01511">
            <w:pPr>
              <w:rPr>
                <w:lang w:val="el-GR"/>
              </w:rPr>
            </w:pPr>
            <w:r w:rsidRPr="00234806">
              <w:rPr>
                <w:lang w:val="el-GR"/>
              </w:rPr>
              <w:t>ΑΠΑΙΤΗΣΗ</w:t>
            </w:r>
          </w:p>
        </w:tc>
        <w:tc>
          <w:tcPr>
            <w:tcW w:w="1382" w:type="dxa"/>
            <w:tcBorders>
              <w:top w:val="single" w:sz="4" w:space="0" w:color="000000"/>
              <w:left w:val="single" w:sz="4" w:space="0" w:color="000000"/>
              <w:bottom w:val="single" w:sz="4" w:space="0" w:color="000000"/>
            </w:tcBorders>
            <w:shd w:val="clear" w:color="auto" w:fill="D8D8D8"/>
            <w:vAlign w:val="center"/>
          </w:tcPr>
          <w:p w14:paraId="30E924A9" w14:textId="77777777" w:rsidR="00A01511" w:rsidRPr="00234806" w:rsidRDefault="00A01511" w:rsidP="00A01511">
            <w:pPr>
              <w:rPr>
                <w:lang w:val="el-GR"/>
              </w:rPr>
            </w:pPr>
            <w:r w:rsidRPr="00234806">
              <w:rPr>
                <w:lang w:val="el-GR"/>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B30431A" w14:textId="77777777" w:rsidR="00A01511" w:rsidRPr="00234806" w:rsidRDefault="00A01511" w:rsidP="00A01511">
            <w:pPr>
              <w:rPr>
                <w:lang w:val="el-GR"/>
              </w:rPr>
            </w:pPr>
            <w:r w:rsidRPr="00234806">
              <w:rPr>
                <w:lang w:val="el-GR"/>
              </w:rPr>
              <w:t>ΠΑΡΑΠΟΜΠΗ ΤΕΚΜΗΡΙΩΣΗΣ</w:t>
            </w:r>
          </w:p>
        </w:tc>
      </w:tr>
      <w:tr w:rsidR="00A01511" w:rsidRPr="00A01511" w14:paraId="580016B6"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B856853" w14:textId="77777777" w:rsidR="00A01511" w:rsidRPr="00A01511" w:rsidRDefault="00A01511" w:rsidP="00A01511">
            <w:r w:rsidRPr="00A01511">
              <w:lastRenderedPageBreak/>
              <w:t xml:space="preserve">4.1 </w:t>
            </w:r>
            <w:proofErr w:type="spellStart"/>
            <w:r w:rsidRPr="00A01511">
              <w:t>Γενικές</w:t>
            </w:r>
            <w:proofErr w:type="spellEnd"/>
            <w:r w:rsidRPr="00A01511">
              <w:t xml:space="preserve"> </w:t>
            </w:r>
            <w:proofErr w:type="spellStart"/>
            <w:r w:rsidRPr="00A01511">
              <w:t>Προδι</w:t>
            </w:r>
            <w:proofErr w:type="spellEnd"/>
            <w:r w:rsidRPr="00A01511">
              <w:t>αγραφές Υπ</w:t>
            </w:r>
            <w:proofErr w:type="spellStart"/>
            <w:r w:rsidRPr="00A01511">
              <w:t>ηρεσιών</w:t>
            </w:r>
            <w:proofErr w:type="spellEnd"/>
          </w:p>
        </w:tc>
      </w:tr>
      <w:tr w:rsidR="00A01511" w:rsidRPr="00A01511" w14:paraId="5F3DAFEE"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67426C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101426B" w14:textId="77777777" w:rsidR="00A01511" w:rsidRPr="00A01511" w:rsidRDefault="00A01511" w:rsidP="00A01511">
            <w:pPr>
              <w:rPr>
                <w:lang w:val="el-GR"/>
              </w:rPr>
            </w:pPr>
            <w:r w:rsidRPr="00A01511">
              <w:t>O</w:t>
            </w:r>
            <w:r w:rsidRPr="00A01511">
              <w:rPr>
                <w:lang w:val="el-GR"/>
              </w:rPr>
              <w:t xml:space="preserve">ι υπηρεσίες θα παρασχεθούν </w:t>
            </w:r>
            <w:r w:rsidRPr="00A01511">
              <w:t>on</w:t>
            </w:r>
            <w:r w:rsidRPr="00A01511">
              <w:rPr>
                <w:lang w:val="el-GR"/>
              </w:rPr>
              <w:t>-</w:t>
            </w:r>
            <w:r w:rsidRPr="00A01511">
              <w:t>site</w:t>
            </w:r>
            <w:r w:rsidRPr="00A01511">
              <w:rPr>
                <w:lang w:val="el-GR"/>
              </w:rPr>
              <w:t xml:space="preserve"> στο κτίριο της ΓΓΠΣ και της ΗΔΙΚΑ ή εφόσον υπάρχουν περιορισμοί λόγω </w:t>
            </w:r>
            <w:r w:rsidRPr="00A01511">
              <w:t>COVID</w:t>
            </w:r>
            <w:r w:rsidRPr="00A01511">
              <w:rPr>
                <w:lang w:val="el-GR"/>
              </w:rPr>
              <w:t xml:space="preserve"> </w:t>
            </w:r>
            <w:r w:rsidRPr="00A01511">
              <w:t>remotely</w:t>
            </w:r>
            <w:r w:rsidRPr="00A01511">
              <w:rPr>
                <w:lang w:val="el-GR"/>
              </w:rPr>
              <w:t xml:space="preserve"> μέσω τηλεδιάσκεψης</w:t>
            </w:r>
          </w:p>
        </w:tc>
        <w:tc>
          <w:tcPr>
            <w:tcW w:w="2420" w:type="dxa"/>
            <w:tcBorders>
              <w:top w:val="single" w:sz="4" w:space="0" w:color="000000"/>
              <w:left w:val="single" w:sz="4" w:space="0" w:color="000000"/>
              <w:bottom w:val="single" w:sz="4" w:space="0" w:color="000000"/>
            </w:tcBorders>
            <w:shd w:val="clear" w:color="auto" w:fill="auto"/>
            <w:vAlign w:val="center"/>
          </w:tcPr>
          <w:p w14:paraId="285DC256"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2FF5315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1A7C2" w14:textId="77777777" w:rsidR="00A01511" w:rsidRPr="00A01511" w:rsidRDefault="00A01511" w:rsidP="00A01511"/>
        </w:tc>
      </w:tr>
      <w:tr w:rsidR="00A01511" w:rsidRPr="00A01511" w14:paraId="11B2797E"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C9315A6" w14:textId="77777777" w:rsidR="00A01511" w:rsidRPr="00A01511" w:rsidRDefault="00A01511" w:rsidP="00A01511">
            <w:r w:rsidRPr="00A01511">
              <w:t xml:space="preserve">4.2 </w:t>
            </w:r>
            <w:proofErr w:type="spellStart"/>
            <w:r w:rsidRPr="00A01511">
              <w:t>Μελέτη</w:t>
            </w:r>
            <w:proofErr w:type="spellEnd"/>
            <w:r w:rsidRPr="00A01511">
              <w:t xml:space="preserve"> </w:t>
            </w:r>
            <w:proofErr w:type="spellStart"/>
            <w:r w:rsidRPr="00A01511">
              <w:t>Εφ</w:t>
            </w:r>
            <w:proofErr w:type="spellEnd"/>
            <w:r w:rsidRPr="00A01511">
              <w:t>αρμογής</w:t>
            </w:r>
          </w:p>
        </w:tc>
      </w:tr>
      <w:tr w:rsidR="00A01511" w:rsidRPr="00A01511" w14:paraId="5E58FD6A"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6EB97B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E119C7D" w14:textId="77777777" w:rsidR="0025790C" w:rsidRPr="00DF11B9" w:rsidRDefault="00A01511" w:rsidP="00DF11B9">
            <w:pPr>
              <w:rPr>
                <w:lang w:val="el-GR"/>
              </w:rPr>
            </w:pPr>
            <w:r w:rsidRPr="00A01511">
              <w:rPr>
                <w:lang w:val="el-GR"/>
              </w:rPr>
              <w:t xml:space="preserve">Ο Ανάδοχος θα εκπονήσει Μελέτη εφαρμογής σύμφωνα με τα αναφερόμενα στην παράγραφο  </w:t>
            </w:r>
            <w:r w:rsidR="00B8347B">
              <w:rPr>
                <w:lang w:val="el-GR"/>
              </w:rPr>
              <w:t>3.3.1</w:t>
            </w:r>
            <w:r w:rsidRPr="00A01511">
              <w:fldChar w:fldCharType="begin"/>
            </w:r>
            <w:r w:rsidRPr="00A01511">
              <w:rPr>
                <w:lang w:val="el-GR"/>
              </w:rPr>
              <w:instrText xml:space="preserve"> </w:instrText>
            </w:r>
            <w:r w:rsidRPr="00A01511">
              <w:instrText>REF</w:instrText>
            </w:r>
            <w:r w:rsidRPr="00A01511">
              <w:rPr>
                <w:lang w:val="el-GR"/>
              </w:rPr>
              <w:instrText xml:space="preserve"> _</w:instrText>
            </w:r>
            <w:r w:rsidRPr="00A01511">
              <w:instrText>Ref</w:instrText>
            </w:r>
            <w:r w:rsidRPr="00A01511">
              <w:rPr>
                <w:lang w:val="el-GR"/>
              </w:rPr>
              <w:instrText>80295483 \</w:instrText>
            </w:r>
            <w:r w:rsidRPr="00A01511">
              <w:instrText>h</w:instrText>
            </w:r>
            <w:r w:rsidRPr="00A01511">
              <w:rPr>
                <w:lang w:val="el-GR"/>
              </w:rPr>
              <w:instrText xml:space="preserve">  \* </w:instrText>
            </w:r>
            <w:r w:rsidRPr="00A01511">
              <w:instrText>MERGEFORMAT</w:instrText>
            </w:r>
            <w:r w:rsidRPr="00A01511">
              <w:rPr>
                <w:lang w:val="el-GR"/>
              </w:rPr>
              <w:instrText xml:space="preserve"> </w:instrText>
            </w:r>
            <w:r w:rsidRPr="00A01511">
              <w:fldChar w:fldCharType="separate"/>
            </w:r>
          </w:p>
          <w:p w14:paraId="1728F3A5" w14:textId="54E0EF1A" w:rsidR="00A01511" w:rsidRPr="00A01511" w:rsidRDefault="0025790C" w:rsidP="00A01511">
            <w:pPr>
              <w:rPr>
                <w:lang w:val="el-GR"/>
              </w:rPr>
            </w:pPr>
            <w:r w:rsidRPr="0025790C">
              <w:rPr>
                <w:lang w:val="el-GR"/>
              </w:rPr>
              <w:t xml:space="preserve">Εκπόνηση Μελέτης </w:t>
            </w:r>
            <w:r w:rsidRPr="00DF11B9">
              <w:rPr>
                <w:rFonts w:eastAsia="Tahoma"/>
                <w:lang w:val="el-GR"/>
              </w:rPr>
              <w:t>Εφαρμογής</w:t>
            </w:r>
            <w:r w:rsidR="00A01511" w:rsidRPr="00A01511">
              <w:fldChar w:fldCharType="end"/>
            </w:r>
          </w:p>
        </w:tc>
        <w:tc>
          <w:tcPr>
            <w:tcW w:w="2420" w:type="dxa"/>
            <w:tcBorders>
              <w:top w:val="single" w:sz="4" w:space="0" w:color="000000"/>
              <w:left w:val="single" w:sz="4" w:space="0" w:color="000000"/>
              <w:bottom w:val="single" w:sz="4" w:space="0" w:color="000000"/>
            </w:tcBorders>
            <w:shd w:val="clear" w:color="auto" w:fill="auto"/>
            <w:vAlign w:val="center"/>
          </w:tcPr>
          <w:p w14:paraId="1917CD7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1315359"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75B5F" w14:textId="77777777" w:rsidR="00A01511" w:rsidRPr="00A01511" w:rsidRDefault="00A01511" w:rsidP="00A01511"/>
        </w:tc>
      </w:tr>
      <w:tr w:rsidR="00A01511" w:rsidRPr="00A01511" w14:paraId="2E747B74"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6FEA44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1F1DAD1" w14:textId="77777777" w:rsidR="00A01511" w:rsidRPr="00A01511" w:rsidRDefault="00A01511" w:rsidP="00A01511">
            <w:pPr>
              <w:rPr>
                <w:lang w:val="el-GR"/>
              </w:rPr>
            </w:pPr>
            <w:r w:rsidRPr="00A01511">
              <w:rPr>
                <w:lang w:val="el-GR"/>
              </w:rPr>
              <w:t xml:space="preserve">Η Μελέτη εφαρμογής θα είναι στην Ελληνική γλώσσα. </w:t>
            </w:r>
          </w:p>
        </w:tc>
        <w:tc>
          <w:tcPr>
            <w:tcW w:w="2420" w:type="dxa"/>
            <w:tcBorders>
              <w:top w:val="single" w:sz="4" w:space="0" w:color="000000"/>
              <w:left w:val="single" w:sz="4" w:space="0" w:color="000000"/>
              <w:bottom w:val="single" w:sz="4" w:space="0" w:color="000000"/>
            </w:tcBorders>
            <w:shd w:val="clear" w:color="auto" w:fill="auto"/>
            <w:vAlign w:val="center"/>
          </w:tcPr>
          <w:p w14:paraId="76644A4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0829B8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45458" w14:textId="77777777" w:rsidR="00A01511" w:rsidRPr="00A01511" w:rsidRDefault="00A01511" w:rsidP="00A01511"/>
        </w:tc>
      </w:tr>
      <w:tr w:rsidR="00A01511" w:rsidRPr="00A01511" w14:paraId="2CD09C57"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5B0DB0F" w14:textId="77777777" w:rsidR="00A01511" w:rsidRPr="00A01511" w:rsidRDefault="00A01511" w:rsidP="00A01511">
            <w:r w:rsidRPr="00A01511">
              <w:t>4.3 Υπ</w:t>
            </w:r>
            <w:proofErr w:type="spellStart"/>
            <w:r w:rsidRPr="00A01511">
              <w:t>ηρεσίες</w:t>
            </w:r>
            <w:proofErr w:type="spellEnd"/>
            <w:r w:rsidRPr="00A01511">
              <w:t xml:space="preserve"> </w:t>
            </w:r>
            <w:proofErr w:type="spellStart"/>
            <w:r w:rsidRPr="00A01511">
              <w:t>Εκ</w:t>
            </w:r>
            <w:proofErr w:type="spellEnd"/>
            <w:r w:rsidRPr="00A01511">
              <w:t>παίδευσης</w:t>
            </w:r>
          </w:p>
        </w:tc>
      </w:tr>
      <w:tr w:rsidR="00A01511" w:rsidRPr="00A01511" w14:paraId="27C0BD63"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5A0A752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5E3CE77A" w14:textId="77777777" w:rsidR="00A01511" w:rsidRPr="00A01511" w:rsidRDefault="00A01511" w:rsidP="00A01511">
            <w:pPr>
              <w:rPr>
                <w:lang w:val="el-GR"/>
              </w:rPr>
            </w:pPr>
            <w:r w:rsidRPr="00A01511">
              <w:rPr>
                <w:lang w:val="el-GR"/>
              </w:rPr>
              <w:t>Ο Ανάδοχος θα πρέπει να προσφέρει υπηρεσίες εκπαίδευσης στα στελέχη της ΓΓΠΣΔΔ και της ΗΔΙΚΑ σύμφωνα με τις παρακάτω απαιτήσεις</w:t>
            </w:r>
          </w:p>
        </w:tc>
        <w:tc>
          <w:tcPr>
            <w:tcW w:w="2420" w:type="dxa"/>
            <w:tcBorders>
              <w:top w:val="single" w:sz="4" w:space="0" w:color="000000"/>
              <w:left w:val="single" w:sz="4" w:space="0" w:color="000000"/>
              <w:bottom w:val="single" w:sz="4" w:space="0" w:color="000000"/>
            </w:tcBorders>
            <w:shd w:val="clear" w:color="auto" w:fill="auto"/>
            <w:vAlign w:val="center"/>
          </w:tcPr>
          <w:p w14:paraId="618927C2"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5C721A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2FE41" w14:textId="77777777" w:rsidR="00A01511" w:rsidRPr="00A01511" w:rsidRDefault="00A01511" w:rsidP="00A01511"/>
        </w:tc>
      </w:tr>
      <w:tr w:rsidR="00A01511" w:rsidRPr="00A01511" w14:paraId="7829A67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82E342A"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F9407C0" w14:textId="62CD4A56" w:rsidR="00A01511" w:rsidRPr="00A01511" w:rsidRDefault="00A01511" w:rsidP="00A01511">
            <w:pPr>
              <w:rPr>
                <w:lang w:val="el-GR"/>
              </w:rPr>
            </w:pPr>
            <w:r w:rsidRPr="00A01511">
              <w:t>H</w:t>
            </w:r>
            <w:r w:rsidRPr="00A01511">
              <w:rPr>
                <w:lang w:val="el-GR"/>
              </w:rPr>
              <w:t xml:space="preserve"> εκπαίδευση θα προσφερθεί με την μορφή σεμιναρίων που θα περιλαμβάνουν θεωρητική εκπαίδευση και </w:t>
            </w:r>
            <w:r w:rsidRPr="00A01511">
              <w:t>hands</w:t>
            </w:r>
            <w:r w:rsidRPr="00A01511">
              <w:rPr>
                <w:lang w:val="el-GR"/>
              </w:rPr>
              <w:t>-</w:t>
            </w:r>
            <w:r w:rsidRPr="00A01511">
              <w:t>on</w:t>
            </w:r>
            <w:r w:rsidRPr="00A01511">
              <w:rPr>
                <w:lang w:val="el-GR"/>
              </w:rPr>
              <w:t xml:space="preserve"> </w:t>
            </w:r>
            <w:r w:rsidRPr="00A01511">
              <w:t>trainings</w:t>
            </w:r>
            <w:r w:rsidRPr="00A01511">
              <w:rPr>
                <w:lang w:val="el-GR"/>
              </w:rPr>
              <w:t xml:space="preserve">. Κάθε σεμινάριο θα μπορούν να το παρακολουθήσουν το μέγιστο </w:t>
            </w:r>
            <w:r w:rsidR="00DD24BB">
              <w:rPr>
                <w:lang w:val="el-GR"/>
              </w:rPr>
              <w:t>12</w:t>
            </w:r>
            <w:r w:rsidR="00DD24BB" w:rsidRPr="00A01511">
              <w:rPr>
                <w:lang w:val="el-GR"/>
              </w:rPr>
              <w:t xml:space="preserve"> </w:t>
            </w:r>
            <w:r w:rsidRPr="00A01511">
              <w:rPr>
                <w:lang w:val="el-GR"/>
              </w:rPr>
              <w:t>συνολικά στελέχη των Φορέων Λειτουργίας του έργου (ΓΓΠΣΔΔ και ΗΔΙΚΑ)</w:t>
            </w:r>
          </w:p>
        </w:tc>
        <w:tc>
          <w:tcPr>
            <w:tcW w:w="2420" w:type="dxa"/>
            <w:tcBorders>
              <w:top w:val="single" w:sz="4" w:space="0" w:color="000000"/>
              <w:left w:val="single" w:sz="4" w:space="0" w:color="000000"/>
              <w:bottom w:val="single" w:sz="4" w:space="0" w:color="000000"/>
            </w:tcBorders>
            <w:shd w:val="clear" w:color="auto" w:fill="auto"/>
            <w:vAlign w:val="center"/>
          </w:tcPr>
          <w:p w14:paraId="3CFA1815"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17AB47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A4D70" w14:textId="77777777" w:rsidR="00A01511" w:rsidRPr="00A01511" w:rsidRDefault="00A01511" w:rsidP="00A01511"/>
        </w:tc>
      </w:tr>
      <w:tr w:rsidR="00A01511" w:rsidRPr="00A01511" w14:paraId="3ACC3913"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0E408D5"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7733B8E7" w14:textId="77777777" w:rsidR="00A01511" w:rsidRPr="00A01511" w:rsidRDefault="00A01511" w:rsidP="00A01511">
            <w:pPr>
              <w:rPr>
                <w:lang w:val="el-GR"/>
              </w:rPr>
            </w:pPr>
            <w:r w:rsidRPr="00A01511">
              <w:rPr>
                <w:lang w:val="el-GR"/>
              </w:rPr>
              <w:t xml:space="preserve">Θα προσφερθεί σεμινάριο με 48   ώρες εκπαίδευσης στο αντικείμενο: Διαχείριση υποδομών </w:t>
            </w:r>
            <w:r w:rsidRPr="00A01511">
              <w:t>Cloud</w:t>
            </w:r>
            <w:r w:rsidRPr="00A01511">
              <w:rPr>
                <w:lang w:val="el-GR"/>
              </w:rPr>
              <w:t xml:space="preserve"> </w:t>
            </w:r>
            <w:r w:rsidRPr="00A01511">
              <w:t>IaaS</w:t>
            </w:r>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16497AEB"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BFD4CB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58716" w14:textId="77777777" w:rsidR="00A01511" w:rsidRPr="00A01511" w:rsidRDefault="00A01511" w:rsidP="00A01511"/>
        </w:tc>
      </w:tr>
      <w:tr w:rsidR="00A01511" w:rsidRPr="00A01511" w14:paraId="4F046E09"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47B65ED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3A60A516" w14:textId="77777777" w:rsidR="00A01511" w:rsidRPr="00A01511" w:rsidRDefault="00A01511" w:rsidP="00A01511">
            <w:pPr>
              <w:rPr>
                <w:lang w:val="el-GR"/>
              </w:rPr>
            </w:pPr>
            <w:r w:rsidRPr="00A01511">
              <w:rPr>
                <w:lang w:val="el-GR"/>
              </w:rPr>
              <w:t xml:space="preserve">Θα προσφερθεί σεμινάριο με 24   ώρες εκπαίδευσης στο αντικείμενο: Διαχείριση υποδομών </w:t>
            </w:r>
            <w:proofErr w:type="spellStart"/>
            <w:r w:rsidRPr="00A01511">
              <w:rPr>
                <w:lang w:val="el-GR"/>
              </w:rPr>
              <w:t>υποδομών</w:t>
            </w:r>
            <w:proofErr w:type="spellEnd"/>
            <w:r w:rsidRPr="00A01511">
              <w:rPr>
                <w:lang w:val="el-GR"/>
              </w:rPr>
              <w:t xml:space="preserve"> </w:t>
            </w:r>
            <w:r w:rsidRPr="00A01511">
              <w:t>Cloud</w:t>
            </w:r>
            <w:r w:rsidRPr="00A01511">
              <w:rPr>
                <w:lang w:val="el-GR"/>
              </w:rPr>
              <w:t xml:space="preserve"> </w:t>
            </w:r>
            <w:r w:rsidRPr="00A01511">
              <w:t>Networking</w:t>
            </w:r>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w:t>
            </w:r>
            <w:r w:rsidRPr="00A01511">
              <w:rPr>
                <w:lang w:val="el-GR"/>
              </w:rPr>
              <w:lastRenderedPageBreak/>
              <w:t>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28AA0E11"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1EEA6A2F"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855E8" w14:textId="77777777" w:rsidR="00A01511" w:rsidRPr="00A01511" w:rsidRDefault="00A01511" w:rsidP="00A01511"/>
        </w:tc>
      </w:tr>
      <w:tr w:rsidR="00A01511" w:rsidRPr="00A01511" w14:paraId="1CBF392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7FE376B"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6EA0F024" w14:textId="77777777" w:rsidR="00A01511" w:rsidRPr="00A01511" w:rsidRDefault="00A01511" w:rsidP="00A01511">
            <w:pPr>
              <w:rPr>
                <w:lang w:val="el-GR"/>
              </w:rPr>
            </w:pPr>
            <w:r w:rsidRPr="00A01511">
              <w:rPr>
                <w:lang w:val="el-GR"/>
              </w:rPr>
              <w:t xml:space="preserve">Θα προσφερθεί σεμινάριο με 16   ώρες εκπαίδευσης στο αντικείμενο </w:t>
            </w:r>
            <w:r w:rsidRPr="00A01511">
              <w:t>Cloud</w:t>
            </w:r>
            <w:r w:rsidRPr="00A01511">
              <w:rPr>
                <w:lang w:val="el-GR"/>
              </w:rPr>
              <w:t xml:space="preserve"> </w:t>
            </w:r>
            <w:r w:rsidRPr="00A01511">
              <w:t>Identity</w:t>
            </w:r>
            <w:r w:rsidRPr="00A01511">
              <w:rPr>
                <w:lang w:val="el-GR"/>
              </w:rPr>
              <w:t xml:space="preserve"> </w:t>
            </w:r>
            <w:r w:rsidRPr="00A01511">
              <w:t>Administration</w:t>
            </w:r>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2F29810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6489FD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81BCD" w14:textId="77777777" w:rsidR="00A01511" w:rsidRPr="00A01511" w:rsidRDefault="00A01511" w:rsidP="00A01511"/>
        </w:tc>
      </w:tr>
      <w:tr w:rsidR="00A01511" w:rsidRPr="00A01511" w14:paraId="0647D03D"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6F00510D" w14:textId="77777777" w:rsidR="00A01511" w:rsidRPr="00A01511" w:rsidRDefault="00A01511" w:rsidP="00A01511"/>
        </w:tc>
        <w:tc>
          <w:tcPr>
            <w:tcW w:w="3619" w:type="dxa"/>
            <w:gridSpan w:val="2"/>
            <w:tcBorders>
              <w:top w:val="single" w:sz="4" w:space="0" w:color="000000"/>
              <w:left w:val="single" w:sz="4" w:space="0" w:color="000000"/>
              <w:bottom w:val="single" w:sz="4" w:space="0" w:color="000000"/>
            </w:tcBorders>
            <w:shd w:val="clear" w:color="auto" w:fill="auto"/>
          </w:tcPr>
          <w:p w14:paraId="7A324F4A" w14:textId="77777777" w:rsidR="00A01511" w:rsidRPr="00A01511" w:rsidRDefault="00A01511" w:rsidP="00A01511">
            <w:pPr>
              <w:rPr>
                <w:lang w:val="el-GR"/>
              </w:rPr>
            </w:pPr>
            <w:r w:rsidRPr="00A01511">
              <w:rPr>
                <w:lang w:val="el-GR"/>
              </w:rPr>
              <w:t>Θα προσφερθεί σεμινάριο με 32   ώρες εκπαίδευσης στο αντικείμενο “</w:t>
            </w:r>
            <w:r w:rsidRPr="00A01511">
              <w:t>Cloud</w:t>
            </w:r>
            <w:r w:rsidRPr="00A01511">
              <w:rPr>
                <w:lang w:val="el-GR"/>
              </w:rPr>
              <w:t xml:space="preserve"> </w:t>
            </w:r>
            <w:r w:rsidRPr="00A01511">
              <w:t>Security</w:t>
            </w:r>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7718B58D"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9F9E32E"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D000D" w14:textId="77777777" w:rsidR="00A01511" w:rsidRPr="00A01511" w:rsidRDefault="00A01511" w:rsidP="00A01511"/>
        </w:tc>
      </w:tr>
      <w:tr w:rsidR="00A01511" w:rsidRPr="00A01511" w14:paraId="34D3C9E1"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C0C5BA7"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5124BE94" w14:textId="77777777" w:rsidR="00A01511" w:rsidRPr="00A01511" w:rsidRDefault="00A01511" w:rsidP="00A01511">
            <w:pPr>
              <w:rPr>
                <w:lang w:val="el-GR"/>
              </w:rPr>
            </w:pPr>
            <w:r w:rsidRPr="00A01511">
              <w:rPr>
                <w:lang w:val="el-GR"/>
              </w:rPr>
              <w:t xml:space="preserve">Θα προσφερθεί σεμινάριο με 40  ώρες εκπαίδευσης στο αντικείμενο “Διαχείριση </w:t>
            </w:r>
            <w:r w:rsidRPr="00A01511">
              <w:t>Cloud</w:t>
            </w:r>
            <w:r w:rsidRPr="00A01511">
              <w:rPr>
                <w:lang w:val="el-GR"/>
              </w:rPr>
              <w:t xml:space="preserve"> Σχεσιακών Βάσεων Δεδομένων”.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09B0145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3097957"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0E4BB" w14:textId="77777777" w:rsidR="00A01511" w:rsidRPr="00A01511" w:rsidRDefault="00A01511" w:rsidP="00A01511"/>
        </w:tc>
      </w:tr>
      <w:tr w:rsidR="00A01511" w:rsidRPr="00A01511" w14:paraId="5957E438"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BF47E73"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2DA3E715" w14:textId="77777777" w:rsidR="00A01511" w:rsidRPr="00A01511" w:rsidRDefault="00A01511" w:rsidP="00A01511">
            <w:pPr>
              <w:rPr>
                <w:lang w:val="el-GR"/>
              </w:rPr>
            </w:pPr>
            <w:r w:rsidRPr="00A01511">
              <w:rPr>
                <w:lang w:val="el-GR"/>
              </w:rPr>
              <w:t xml:space="preserve">Θα προσφερθεί σεμινάριο με 24  ώρες εκπαίδευσης στο αντικείμενο «Διαχείριση Μη Σχεσιακών Βάσεων Δεδομένων».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03E4DA4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D96EB3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9E4B6" w14:textId="77777777" w:rsidR="00A01511" w:rsidRPr="00A01511" w:rsidRDefault="00A01511" w:rsidP="00A01511"/>
        </w:tc>
      </w:tr>
      <w:tr w:rsidR="00A01511" w:rsidRPr="00A01511" w14:paraId="5EE44AB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BDB2AD6"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42071C33" w14:textId="77777777" w:rsidR="00A01511" w:rsidRPr="00A01511" w:rsidRDefault="00A01511" w:rsidP="00A01511">
            <w:pPr>
              <w:rPr>
                <w:lang w:val="el-GR"/>
              </w:rPr>
            </w:pPr>
            <w:r w:rsidRPr="00A01511">
              <w:rPr>
                <w:lang w:val="el-GR"/>
              </w:rPr>
              <w:t xml:space="preserve">Θα προσφερθεί σεμινάριο με 16  ώρες εκπαίδευσης στο αντικείμενο «Εισαγωγή στην Ανάπτυξη </w:t>
            </w:r>
            <w:r w:rsidRPr="00A01511">
              <w:t>Cloud</w:t>
            </w:r>
            <w:r w:rsidRPr="00A01511">
              <w:rPr>
                <w:lang w:val="el-GR"/>
              </w:rPr>
              <w:t xml:space="preserve"> </w:t>
            </w:r>
            <w:r w:rsidRPr="00A01511">
              <w:t>Native</w:t>
            </w:r>
            <w:r w:rsidRPr="00A01511">
              <w:rPr>
                <w:lang w:val="el-GR"/>
              </w:rPr>
              <w:t xml:space="preserve"> Εφαρμογών».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25D19CCE"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7579613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3D878" w14:textId="77777777" w:rsidR="00A01511" w:rsidRPr="00A01511" w:rsidRDefault="00A01511" w:rsidP="00A01511"/>
        </w:tc>
      </w:tr>
      <w:tr w:rsidR="00A01511" w:rsidRPr="00A01511" w14:paraId="521512BA"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7713F1A6"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532A67F6" w14:textId="232E01EB" w:rsidR="00A01511" w:rsidRPr="00A01511" w:rsidRDefault="00A01511" w:rsidP="00A01511">
            <w:pPr>
              <w:rPr>
                <w:lang w:val="el-GR"/>
              </w:rPr>
            </w:pPr>
            <w:r w:rsidRPr="00A01511">
              <w:rPr>
                <w:lang w:val="el-GR"/>
              </w:rPr>
              <w:t xml:space="preserve">Θα προσφερθεί σεμινάριο με 16  ώρες εκπαίδευσης στο αντικείμενο “Προχωρημένα θέματα ανάπτυξης </w:t>
            </w:r>
            <w:r w:rsidRPr="00A01511">
              <w:t>Cloud</w:t>
            </w:r>
            <w:r w:rsidRPr="00A01511">
              <w:rPr>
                <w:lang w:val="el-GR"/>
              </w:rPr>
              <w:t xml:space="preserve"> </w:t>
            </w:r>
            <w:r w:rsidRPr="00A01511">
              <w:t>Native</w:t>
            </w:r>
            <w:r w:rsidRPr="00A01511">
              <w:rPr>
                <w:lang w:val="el-GR"/>
              </w:rPr>
              <w:t xml:space="preserve"> </w:t>
            </w:r>
            <w:r w:rsidR="00141F4A" w:rsidRPr="00A01511">
              <w:rPr>
                <w:lang w:val="el-GR"/>
              </w:rPr>
              <w:t>εφαρμογών</w:t>
            </w:r>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w:t>
            </w:r>
            <w:r w:rsidRPr="00A01511">
              <w:rPr>
                <w:lang w:val="el-GR"/>
              </w:rPr>
              <w:lastRenderedPageBreak/>
              <w:t>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1CE32F8C"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52A3C5E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C2A06" w14:textId="77777777" w:rsidR="00A01511" w:rsidRPr="00A01511" w:rsidRDefault="00A01511" w:rsidP="00A01511"/>
        </w:tc>
      </w:tr>
      <w:tr w:rsidR="00A01511" w:rsidRPr="00A01511" w14:paraId="00467CC2"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D7C4EC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74E7D128" w14:textId="77777777" w:rsidR="00A01511" w:rsidRPr="00A01511" w:rsidRDefault="00A01511" w:rsidP="00A01511">
            <w:pPr>
              <w:rPr>
                <w:lang w:val="el-GR"/>
              </w:rPr>
            </w:pPr>
            <w:r w:rsidRPr="00A01511">
              <w:rPr>
                <w:lang w:val="el-GR"/>
              </w:rPr>
              <w:t>Θα προσφερθεί σεμινάριο με 24  ώρες εκπαίδευσης στο αντικείμενο «</w:t>
            </w:r>
            <w:r w:rsidRPr="00A01511">
              <w:t>Containers</w:t>
            </w:r>
            <w:r w:rsidRPr="00A01511">
              <w:rPr>
                <w:lang w:val="el-GR"/>
              </w:rPr>
              <w:t xml:space="preserve"> και </w:t>
            </w:r>
            <w:proofErr w:type="spellStart"/>
            <w:r w:rsidRPr="00A01511">
              <w:t>Kybernetes</w:t>
            </w:r>
            <w:proofErr w:type="spellEnd"/>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7C4FDEB1"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F1F338C"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95675" w14:textId="77777777" w:rsidR="00A01511" w:rsidRPr="00A01511" w:rsidRDefault="00A01511" w:rsidP="00A01511"/>
        </w:tc>
      </w:tr>
      <w:tr w:rsidR="00A01511" w:rsidRPr="00DC7A23" w14:paraId="0ABA384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B2CBF12"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6EAAEFE7" w14:textId="77777777" w:rsidR="00A01511" w:rsidRPr="00A01511" w:rsidRDefault="00A01511" w:rsidP="00A01511">
            <w:pPr>
              <w:rPr>
                <w:lang w:val="el-GR"/>
              </w:rPr>
            </w:pPr>
            <w:r w:rsidRPr="00A01511">
              <w:rPr>
                <w:lang w:val="el-GR"/>
              </w:rPr>
              <w:t xml:space="preserve">Θα προσφερθεί σεμινάριο με 32  ώρες εκπαίδευσης στο αντικείμενο «Εισαγωγή στο </w:t>
            </w:r>
            <w:proofErr w:type="spellStart"/>
            <w:r w:rsidRPr="00A01511">
              <w:t>DevOPS</w:t>
            </w:r>
            <w:proofErr w:type="spellEnd"/>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2EC25B64" w14:textId="77777777" w:rsidR="00A01511" w:rsidRPr="00A01511" w:rsidRDefault="00A01511"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7138E983" w14:textId="77777777" w:rsidR="00A01511" w:rsidRPr="00A01511" w:rsidRDefault="00A01511"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32CCB" w14:textId="77777777" w:rsidR="00A01511" w:rsidRPr="00A01511" w:rsidRDefault="00A01511" w:rsidP="00A01511">
            <w:pPr>
              <w:rPr>
                <w:lang w:val="el-GR"/>
              </w:rPr>
            </w:pPr>
          </w:p>
        </w:tc>
      </w:tr>
      <w:tr w:rsidR="00A01511" w:rsidRPr="00DC7A23" w14:paraId="0A2E3CBF"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50E7934"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tcPr>
          <w:p w14:paraId="374C7F35" w14:textId="77777777" w:rsidR="00A01511" w:rsidRPr="00A01511" w:rsidRDefault="00A01511" w:rsidP="00A01511">
            <w:pPr>
              <w:rPr>
                <w:lang w:val="el-GR"/>
              </w:rPr>
            </w:pPr>
            <w:r w:rsidRPr="00A01511">
              <w:rPr>
                <w:lang w:val="el-GR"/>
              </w:rPr>
              <w:t xml:space="preserve">Θα προσφερθεί σεμινάριο με 32  ώρες εκπαίδευσης στο αντικείμενο «Προχωρημένα θέματα </w:t>
            </w:r>
            <w:proofErr w:type="spellStart"/>
            <w:r w:rsidRPr="00A01511">
              <w:t>DevOPS</w:t>
            </w:r>
            <w:proofErr w:type="spellEnd"/>
            <w:r w:rsidRPr="00A01511">
              <w:rPr>
                <w:lang w:val="el-GR"/>
              </w:rPr>
              <w:t xml:space="preserve">».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0CB8DA64" w14:textId="77777777" w:rsidR="00A01511" w:rsidRPr="00A01511" w:rsidRDefault="00A01511" w:rsidP="00A01511">
            <w:pPr>
              <w:rPr>
                <w:lang w:val="el-GR"/>
              </w:rPr>
            </w:pPr>
          </w:p>
        </w:tc>
        <w:tc>
          <w:tcPr>
            <w:tcW w:w="1382" w:type="dxa"/>
            <w:tcBorders>
              <w:top w:val="single" w:sz="4" w:space="0" w:color="000000"/>
              <w:left w:val="single" w:sz="4" w:space="0" w:color="000000"/>
              <w:bottom w:val="single" w:sz="4" w:space="0" w:color="000000"/>
            </w:tcBorders>
            <w:shd w:val="clear" w:color="auto" w:fill="auto"/>
            <w:vAlign w:val="center"/>
          </w:tcPr>
          <w:p w14:paraId="2A9EE268" w14:textId="77777777" w:rsidR="00A01511" w:rsidRPr="00A01511" w:rsidRDefault="00A01511" w:rsidP="00A01511">
            <w:pP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06C7A" w14:textId="77777777" w:rsidR="00A01511" w:rsidRPr="00A01511" w:rsidRDefault="00A01511" w:rsidP="00A01511">
            <w:pPr>
              <w:rPr>
                <w:lang w:val="el-GR"/>
              </w:rPr>
            </w:pPr>
          </w:p>
        </w:tc>
      </w:tr>
      <w:tr w:rsidR="00A01511" w:rsidRPr="00A01511" w14:paraId="5C8E9924"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ADD163F"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tcPr>
          <w:p w14:paraId="7EAB44D3" w14:textId="77777777" w:rsidR="00A01511" w:rsidRPr="00A01511" w:rsidRDefault="00A01511" w:rsidP="00A01511">
            <w:pPr>
              <w:rPr>
                <w:lang w:val="el-GR"/>
              </w:rPr>
            </w:pPr>
            <w:r w:rsidRPr="00A01511">
              <w:rPr>
                <w:lang w:val="el-GR"/>
              </w:rPr>
              <w:t xml:space="preserve">Θα προσφερθεί σεμινάριο με 24  ώρες εκπαίδευσης στο αντικείμενο «Διαχείριση </w:t>
            </w:r>
            <w:r w:rsidRPr="00A01511">
              <w:t>Hyper</w:t>
            </w:r>
            <w:r w:rsidRPr="00A01511">
              <w:rPr>
                <w:lang w:val="el-GR"/>
              </w:rPr>
              <w:t>-</w:t>
            </w:r>
            <w:r w:rsidRPr="00A01511">
              <w:t>Converged</w:t>
            </w:r>
            <w:r w:rsidRPr="00A01511">
              <w:rPr>
                <w:lang w:val="el-GR"/>
              </w:rPr>
              <w:t xml:space="preserve"> Τοπικής Υποδομής με επέκταση στο υπολογιστικό νέφος». </w:t>
            </w:r>
            <w:r w:rsidRPr="00A01511">
              <w:rPr>
                <w:lang w:val="el-GR"/>
              </w:rPr>
              <w:br/>
            </w:r>
            <w:r w:rsidRPr="00A01511">
              <w:t>O</w:t>
            </w:r>
            <w:r w:rsidRPr="00A01511">
              <w:rPr>
                <w:lang w:val="el-GR"/>
              </w:rPr>
              <w:t xml:space="preserve"> υποψήφιος ανάδοχος θα πρέπει στην προσφορά του να παρουσιάσει το πρόγραμμα της εκπαίδευσης</w:t>
            </w:r>
          </w:p>
        </w:tc>
        <w:tc>
          <w:tcPr>
            <w:tcW w:w="2420" w:type="dxa"/>
            <w:tcBorders>
              <w:top w:val="single" w:sz="4" w:space="0" w:color="000000"/>
              <w:left w:val="single" w:sz="4" w:space="0" w:color="000000"/>
              <w:bottom w:val="single" w:sz="4" w:space="0" w:color="000000"/>
            </w:tcBorders>
            <w:shd w:val="clear" w:color="auto" w:fill="auto"/>
            <w:vAlign w:val="center"/>
          </w:tcPr>
          <w:p w14:paraId="0B7C5FF8"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3D7A76C0"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6C6F" w14:textId="77777777" w:rsidR="00A01511" w:rsidRPr="00A01511" w:rsidRDefault="00A01511" w:rsidP="00A01511"/>
        </w:tc>
      </w:tr>
      <w:tr w:rsidR="00A01511" w:rsidRPr="00A01511" w14:paraId="45A8646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6595EA78"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4350E91E" w14:textId="77777777" w:rsidR="00A01511" w:rsidRPr="00A01511" w:rsidRDefault="00A01511" w:rsidP="00A01511">
            <w:pPr>
              <w:rPr>
                <w:lang w:val="el-GR"/>
              </w:rPr>
            </w:pPr>
            <w:r w:rsidRPr="00A01511">
              <w:rPr>
                <w:lang w:val="el-GR"/>
              </w:rPr>
              <w:t>Στο τέλος των σεμιναρίων εκπαίδευσης θα παραδοθεί όλο το υλικό της εκπαίδευσης σε ηλεκτρονική μορφή</w:t>
            </w:r>
          </w:p>
        </w:tc>
        <w:tc>
          <w:tcPr>
            <w:tcW w:w="2420" w:type="dxa"/>
            <w:tcBorders>
              <w:top w:val="single" w:sz="4" w:space="0" w:color="000000"/>
              <w:left w:val="single" w:sz="4" w:space="0" w:color="000000"/>
              <w:bottom w:val="single" w:sz="4" w:space="0" w:color="000000"/>
            </w:tcBorders>
            <w:shd w:val="clear" w:color="auto" w:fill="auto"/>
            <w:vAlign w:val="center"/>
          </w:tcPr>
          <w:p w14:paraId="120BF07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6F154438"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718A0" w14:textId="77777777" w:rsidR="00A01511" w:rsidRPr="00A01511" w:rsidRDefault="00A01511" w:rsidP="00A01511"/>
        </w:tc>
      </w:tr>
      <w:tr w:rsidR="00A01511" w:rsidRPr="008F0B7C" w14:paraId="458E668A"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82098AF" w14:textId="77777777" w:rsidR="00A01511" w:rsidRPr="00234806" w:rsidRDefault="00A01511" w:rsidP="00A01511">
            <w:pPr>
              <w:rPr>
                <w:lang w:val="el-GR"/>
              </w:rPr>
            </w:pPr>
            <w:r w:rsidRPr="00234806">
              <w:rPr>
                <w:lang w:val="el-GR"/>
              </w:rPr>
              <w:t>4.4 Υπηρεσίες Επιτόπιας Υποστήριξης</w:t>
            </w:r>
          </w:p>
        </w:tc>
      </w:tr>
      <w:tr w:rsidR="00A01511" w:rsidRPr="00A01511" w14:paraId="03D939F3"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0300845E"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45E2C185" w14:textId="77777777" w:rsidR="00A01511" w:rsidRPr="00A01511" w:rsidRDefault="00A01511" w:rsidP="00A01511">
            <w:pPr>
              <w:rPr>
                <w:lang w:val="el-GR"/>
              </w:rPr>
            </w:pPr>
            <w:r w:rsidRPr="00A01511">
              <w:rPr>
                <w:lang w:val="el-GR"/>
              </w:rPr>
              <w:t xml:space="preserve">Ο Ανάδοχος θα προσφέρει 2 </w:t>
            </w:r>
            <w:r w:rsidRPr="00A01511">
              <w:t>full</w:t>
            </w:r>
            <w:r w:rsidRPr="00A01511">
              <w:rPr>
                <w:lang w:val="el-GR"/>
              </w:rPr>
              <w:t xml:space="preserve"> </w:t>
            </w:r>
            <w:r w:rsidRPr="00A01511">
              <w:t>time</w:t>
            </w:r>
            <w:r w:rsidRPr="00A01511">
              <w:rPr>
                <w:lang w:val="el-GR"/>
              </w:rPr>
              <w:t xml:space="preserve"> άτομα στην ΓΓΠΣΔΔ και 2 </w:t>
            </w:r>
            <w:r w:rsidRPr="00A01511">
              <w:t>full</w:t>
            </w:r>
            <w:r w:rsidRPr="00A01511">
              <w:rPr>
                <w:lang w:val="el-GR"/>
              </w:rPr>
              <w:t xml:space="preserve"> </w:t>
            </w:r>
            <w:r w:rsidRPr="00A01511">
              <w:t>time</w:t>
            </w:r>
            <w:r w:rsidRPr="00A01511">
              <w:rPr>
                <w:lang w:val="el-GR"/>
              </w:rPr>
              <w:t xml:space="preserve"> άτομα στην ΗΔΙΚΑ </w:t>
            </w:r>
            <w:proofErr w:type="spellStart"/>
            <w:r w:rsidRPr="00A01511">
              <w:rPr>
                <w:lang w:val="el-GR"/>
              </w:rPr>
              <w:t>καθ</w:t>
            </w:r>
            <w:proofErr w:type="spellEnd"/>
            <w:r w:rsidRPr="00A01511">
              <w:rPr>
                <w:lang w:val="el-GR"/>
              </w:rPr>
              <w:t xml:space="preserve"> όλη την διάρκεια του της ΦΑΣΗΣ 4 (33 μήνες ) για την υποστήριξη της παραγωγικής λειτουργίας και της τεχνικής διαχείρισης των </w:t>
            </w:r>
            <w:r w:rsidRPr="00A01511">
              <w:t>Cloud</w:t>
            </w:r>
            <w:r w:rsidRPr="00A01511">
              <w:rPr>
                <w:lang w:val="el-GR"/>
              </w:rPr>
              <w:t xml:space="preserve"> Υποδομών και Υπηρεσιών</w:t>
            </w:r>
          </w:p>
        </w:tc>
        <w:tc>
          <w:tcPr>
            <w:tcW w:w="2420" w:type="dxa"/>
            <w:tcBorders>
              <w:top w:val="single" w:sz="4" w:space="0" w:color="000000"/>
              <w:left w:val="single" w:sz="4" w:space="0" w:color="000000"/>
              <w:bottom w:val="single" w:sz="4" w:space="0" w:color="000000"/>
            </w:tcBorders>
            <w:shd w:val="clear" w:color="auto" w:fill="auto"/>
            <w:vAlign w:val="center"/>
          </w:tcPr>
          <w:p w14:paraId="2726EE13"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B8828D2"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2B291" w14:textId="77777777" w:rsidR="00A01511" w:rsidRPr="00A01511" w:rsidRDefault="00A01511" w:rsidP="00A01511"/>
        </w:tc>
      </w:tr>
      <w:tr w:rsidR="00A01511" w:rsidRPr="00A01511" w14:paraId="657799B6"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F90C784"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3042DB2F" w14:textId="19BB1C8A" w:rsidR="00A01511" w:rsidRPr="00A42815" w:rsidRDefault="00A01511" w:rsidP="00A01511">
            <w:pPr>
              <w:rPr>
                <w:lang w:val="en-US"/>
              </w:rPr>
            </w:pPr>
            <w:r w:rsidRPr="00A01511">
              <w:rPr>
                <w:lang w:val="el-GR"/>
              </w:rPr>
              <w:t xml:space="preserve">Τα στελέχη του αναδόχου που θα προσφέρουν τις υπηρεσίες Επιτόπιας Υποστήριξης ανήκουν στην ομάδα έργου και αναφέρονται  στην </w:t>
            </w:r>
            <w:r w:rsidR="00E93EA4" w:rsidRPr="00E93EA4">
              <w:rPr>
                <w:lang w:val="el-GR"/>
              </w:rPr>
              <w:t xml:space="preserve">2.2.6.2 Επαγγελματική Ικανότητα – Ομάδα Έργου </w:t>
            </w:r>
            <w:r w:rsidRPr="00E93EA4">
              <w:rPr>
                <w:lang w:val="el-GR"/>
              </w:rPr>
              <w:t xml:space="preserve">4. </w:t>
            </w:r>
            <w:r w:rsidR="00E93EA4">
              <w:rPr>
                <w:lang w:val="el-GR"/>
              </w:rPr>
              <w:t>Τ</w:t>
            </w:r>
            <w:r w:rsidRPr="006F67CF">
              <w:rPr>
                <w:lang w:val="el-GR"/>
              </w:rPr>
              <w:t>έσσερις</w:t>
            </w:r>
            <w:r w:rsidRPr="00A42815">
              <w:rPr>
                <w:lang w:val="en-US"/>
              </w:rPr>
              <w:t xml:space="preserve"> (4) </w:t>
            </w:r>
            <w:r w:rsidRPr="006F67CF">
              <w:rPr>
                <w:lang w:val="el-GR"/>
              </w:rPr>
              <w:t>Διαχειριστές</w:t>
            </w:r>
            <w:r w:rsidRPr="00A42815">
              <w:rPr>
                <w:lang w:val="en-US"/>
              </w:rPr>
              <w:t xml:space="preserve"> </w:t>
            </w:r>
            <w:r w:rsidRPr="006F67CF">
              <w:rPr>
                <w:lang w:val="el-GR"/>
              </w:rPr>
              <w:t>Δημόσιου</w:t>
            </w:r>
            <w:r w:rsidRPr="00A42815">
              <w:rPr>
                <w:lang w:val="en-US"/>
              </w:rPr>
              <w:t xml:space="preserve"> </w:t>
            </w:r>
            <w:r w:rsidRPr="006F67CF">
              <w:rPr>
                <w:lang w:val="el-GR"/>
              </w:rPr>
              <w:t>Υπολογιστικού</w:t>
            </w:r>
            <w:r w:rsidRPr="00A42815">
              <w:rPr>
                <w:lang w:val="en-US"/>
              </w:rPr>
              <w:t xml:space="preserve"> </w:t>
            </w:r>
            <w:r w:rsidRPr="006F67CF">
              <w:rPr>
                <w:lang w:val="el-GR"/>
              </w:rPr>
              <w:t>Νέφους</w:t>
            </w:r>
          </w:p>
        </w:tc>
        <w:tc>
          <w:tcPr>
            <w:tcW w:w="2420" w:type="dxa"/>
            <w:tcBorders>
              <w:top w:val="single" w:sz="4" w:space="0" w:color="000000"/>
              <w:left w:val="single" w:sz="4" w:space="0" w:color="000000"/>
              <w:bottom w:val="single" w:sz="4" w:space="0" w:color="000000"/>
            </w:tcBorders>
            <w:shd w:val="clear" w:color="auto" w:fill="auto"/>
            <w:vAlign w:val="center"/>
          </w:tcPr>
          <w:p w14:paraId="0FDF77D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0B0422F5"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DD3EA" w14:textId="77777777" w:rsidR="00A01511" w:rsidRPr="00A01511" w:rsidRDefault="00A01511" w:rsidP="00A01511"/>
        </w:tc>
      </w:tr>
      <w:tr w:rsidR="00A01511" w:rsidRPr="00A01511" w14:paraId="684066A7"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3850D5ED"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102BB3C7" w14:textId="20D90655" w:rsidR="00A01511" w:rsidRPr="00A01511" w:rsidRDefault="00A01511" w:rsidP="00A01511">
            <w:pPr>
              <w:rPr>
                <w:lang w:val="el-GR"/>
              </w:rPr>
            </w:pPr>
            <w:r w:rsidRPr="00A01511">
              <w:rPr>
                <w:lang w:val="el-GR"/>
              </w:rPr>
              <w:t xml:space="preserve">Ο Ανάδοχος θα παρέχει τις Υπηρεσίες Επιτόπιας Υποστήριξης σύμφωνα με τα αναφερόμενα στην </w:t>
            </w:r>
            <w:r w:rsidR="00DA4811" w:rsidRPr="00DA4811">
              <w:rPr>
                <w:lang w:val="el-GR"/>
              </w:rPr>
              <w:t>3.3.2 Υπηρεσίες Επιτόπιας Υποστήριξης</w:t>
            </w:r>
          </w:p>
        </w:tc>
        <w:tc>
          <w:tcPr>
            <w:tcW w:w="2420" w:type="dxa"/>
            <w:tcBorders>
              <w:top w:val="single" w:sz="4" w:space="0" w:color="000000"/>
              <w:left w:val="single" w:sz="4" w:space="0" w:color="000000"/>
              <w:bottom w:val="single" w:sz="4" w:space="0" w:color="000000"/>
            </w:tcBorders>
            <w:shd w:val="clear" w:color="auto" w:fill="auto"/>
            <w:vAlign w:val="center"/>
          </w:tcPr>
          <w:p w14:paraId="779C8220"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A39059A"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8C814" w14:textId="77777777" w:rsidR="00A01511" w:rsidRPr="00A01511" w:rsidRDefault="00A01511" w:rsidP="00A01511"/>
        </w:tc>
      </w:tr>
      <w:tr w:rsidR="00A01511" w:rsidRPr="00DC7A23" w14:paraId="1AD7D6AC" w14:textId="77777777" w:rsidTr="00835D3F">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9AF0823" w14:textId="77777777" w:rsidR="00A01511" w:rsidRPr="00A01511" w:rsidRDefault="00A01511" w:rsidP="00A01511">
            <w:pPr>
              <w:rPr>
                <w:lang w:val="el-GR"/>
              </w:rPr>
            </w:pPr>
            <w:r w:rsidRPr="00A01511">
              <w:rPr>
                <w:lang w:val="el-GR"/>
              </w:rPr>
              <w:t>4.5 Υπηρεσίες Ανάπτυξης και Μετάπτωσης Εφαρμογών</w:t>
            </w:r>
          </w:p>
        </w:tc>
      </w:tr>
      <w:tr w:rsidR="00A01511" w:rsidRPr="00A01511" w14:paraId="13395E8A"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6553418D" w14:textId="77777777" w:rsidR="00A01511" w:rsidRPr="00643620" w:rsidRDefault="00A01511" w:rsidP="003E46EC">
            <w:pPr>
              <w:pStyle w:val="aff"/>
              <w:numPr>
                <w:ilvl w:val="0"/>
                <w:numId w:val="80"/>
              </w:numPr>
              <w:rPr>
                <w:lang w:val="el-GR"/>
              </w:r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4606997C" w14:textId="6D51986B" w:rsidR="00A01511" w:rsidRPr="00A01511" w:rsidRDefault="00A01511" w:rsidP="00A01511">
            <w:pPr>
              <w:rPr>
                <w:lang w:val="el-GR"/>
              </w:rPr>
            </w:pPr>
            <w:r w:rsidRPr="00A01511">
              <w:t>O</w:t>
            </w:r>
            <w:r w:rsidRPr="00A01511">
              <w:rPr>
                <w:lang w:val="el-GR"/>
              </w:rPr>
              <w:t xml:space="preserve"> ανάδοχος θα προσφέρει τουλάχιστον 160 ανθρωπομήνες για τα Έμπειρα Στελέχη δηλαδή τους:</w:t>
            </w:r>
            <w:r w:rsidRPr="00A01511">
              <w:rPr>
                <w:lang w:val="el-GR"/>
              </w:rPr>
              <w:br/>
              <w:t>Επικεφαλής Αρχιτέκτονας (</w:t>
            </w:r>
            <w:r w:rsidRPr="00A01511">
              <w:t>Chief</w:t>
            </w:r>
            <w:r w:rsidRPr="00A01511">
              <w:rPr>
                <w:lang w:val="el-GR"/>
              </w:rPr>
              <w:t xml:space="preserve"> </w:t>
            </w:r>
            <w:r w:rsidRPr="00A01511">
              <w:t>Architect</w:t>
            </w:r>
            <w:r w:rsidRPr="00A01511">
              <w:rPr>
                <w:lang w:val="el-GR"/>
              </w:rPr>
              <w:t>)</w:t>
            </w:r>
          </w:p>
          <w:p w14:paraId="063B0D08" w14:textId="77777777" w:rsidR="00A01511" w:rsidRPr="00A01511" w:rsidRDefault="00A01511" w:rsidP="00A01511">
            <w:r w:rsidRPr="00A01511">
              <w:t>Cloud Solution Architect</w:t>
            </w:r>
          </w:p>
          <w:p w14:paraId="226F9D5C" w14:textId="77777777" w:rsidR="00A01511" w:rsidRPr="00A01511" w:rsidRDefault="00A01511" w:rsidP="00A01511">
            <w:r w:rsidRPr="00A01511">
              <w:t>Data Architect</w:t>
            </w:r>
          </w:p>
          <w:p w14:paraId="2EF4A7C4" w14:textId="77777777" w:rsidR="00A01511" w:rsidRPr="00A01511" w:rsidRDefault="00A01511" w:rsidP="00A01511">
            <w:r w:rsidRPr="00A01511">
              <w:t>DevOps Architect</w:t>
            </w:r>
          </w:p>
          <w:p w14:paraId="7AD4DFC5" w14:textId="77777777" w:rsidR="00A01511" w:rsidRPr="00A01511" w:rsidRDefault="00A01511" w:rsidP="00A01511">
            <w:r w:rsidRPr="00A01511">
              <w:t>Infrastructure &amp; Information Security Expert</w:t>
            </w:r>
          </w:p>
        </w:tc>
        <w:tc>
          <w:tcPr>
            <w:tcW w:w="2420" w:type="dxa"/>
            <w:tcBorders>
              <w:top w:val="single" w:sz="4" w:space="0" w:color="000000"/>
              <w:left w:val="single" w:sz="4" w:space="0" w:color="000000"/>
              <w:bottom w:val="single" w:sz="4" w:space="0" w:color="000000"/>
            </w:tcBorders>
            <w:shd w:val="clear" w:color="auto" w:fill="auto"/>
            <w:vAlign w:val="center"/>
          </w:tcPr>
          <w:p w14:paraId="5399730A"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40DF24D1"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44C21" w14:textId="77777777" w:rsidR="00A01511" w:rsidRPr="00A01511" w:rsidRDefault="00A01511" w:rsidP="00A01511"/>
        </w:tc>
      </w:tr>
      <w:tr w:rsidR="00A01511" w:rsidRPr="00A01511" w14:paraId="451646D9"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1AEC91BA"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vAlign w:val="center"/>
          </w:tcPr>
          <w:p w14:paraId="009F4BE4" w14:textId="77777777" w:rsidR="00A01511" w:rsidRPr="00822D73" w:rsidRDefault="00A01511" w:rsidP="00A01511">
            <w:pPr>
              <w:rPr>
                <w:lang w:val="el-GR"/>
              </w:rPr>
            </w:pPr>
            <w:r w:rsidRPr="00822D73">
              <w:rPr>
                <w:lang w:val="el-GR"/>
              </w:rPr>
              <w:t xml:space="preserve">O ανάδοχος θα προσφέρει τουλάχιστον 1024 ανθρωπομήνες ανάλυσης, σχεδιασμού και μετάπτωσης εφαρμογών στην πλατφόρμα </w:t>
            </w:r>
            <w:proofErr w:type="spellStart"/>
            <w:r w:rsidRPr="00822D73">
              <w:rPr>
                <w:lang w:val="el-GR"/>
              </w:rPr>
              <w:t>Cloud</w:t>
            </w:r>
            <w:proofErr w:type="spellEnd"/>
            <w:r w:rsidRPr="00822D73">
              <w:rPr>
                <w:lang w:val="el-GR"/>
              </w:rPr>
              <w:t xml:space="preserve"> για τα απλά στελέχη </w:t>
            </w:r>
          </w:p>
          <w:p w14:paraId="7A2F0998" w14:textId="77777777" w:rsidR="00A01511" w:rsidRPr="00A01511" w:rsidRDefault="00A01511" w:rsidP="00A01511">
            <w:pPr>
              <w:rPr>
                <w:lang w:val="el-GR"/>
              </w:rPr>
            </w:pPr>
            <w:r w:rsidRPr="00822D73">
              <w:rPr>
                <w:lang w:val="el-GR"/>
              </w:rPr>
              <w:t xml:space="preserve">Δηλαδή τους </w:t>
            </w:r>
          </w:p>
          <w:p w14:paraId="79900D05" w14:textId="77777777" w:rsidR="00A01511" w:rsidRPr="00A01511" w:rsidRDefault="00A01511" w:rsidP="00A01511">
            <w:pPr>
              <w:rPr>
                <w:lang w:val="el-GR"/>
              </w:rPr>
            </w:pPr>
            <w:r w:rsidRPr="00A01511">
              <w:rPr>
                <w:lang w:val="el-GR"/>
              </w:rPr>
              <w:t xml:space="preserve">Αναλυτές Συστημάτων </w:t>
            </w:r>
          </w:p>
          <w:p w14:paraId="2650677D" w14:textId="77777777" w:rsidR="00A01511" w:rsidRPr="00A01511" w:rsidRDefault="00A01511" w:rsidP="00A01511">
            <w:pPr>
              <w:rPr>
                <w:lang w:val="el-GR"/>
              </w:rPr>
            </w:pPr>
            <w:r w:rsidRPr="00A01511">
              <w:rPr>
                <w:lang w:val="el-GR"/>
              </w:rPr>
              <w:t xml:space="preserve">Αρχιτέκτονες Λύσεων </w:t>
            </w:r>
          </w:p>
          <w:p w14:paraId="759EE4D3" w14:textId="77777777" w:rsidR="00A01511" w:rsidRPr="00A01511" w:rsidRDefault="00A01511" w:rsidP="00A01511">
            <w:pPr>
              <w:rPr>
                <w:lang w:val="el-GR"/>
              </w:rPr>
            </w:pPr>
            <w:r w:rsidRPr="00A01511">
              <w:rPr>
                <w:lang w:val="el-GR"/>
              </w:rPr>
              <w:t xml:space="preserve">Διαχειριστές </w:t>
            </w:r>
            <w:r w:rsidRPr="00A01511">
              <w:t>Cloud</w:t>
            </w:r>
          </w:p>
          <w:p w14:paraId="6BBD5841" w14:textId="77777777" w:rsidR="00A01511" w:rsidRPr="00A01511" w:rsidRDefault="00A01511" w:rsidP="00A01511">
            <w:pPr>
              <w:rPr>
                <w:lang w:val="el-GR"/>
              </w:rPr>
            </w:pPr>
            <w:r w:rsidRPr="00A01511">
              <w:rPr>
                <w:lang w:val="el-GR"/>
              </w:rPr>
              <w:t xml:space="preserve">Μέλη Ομάδας </w:t>
            </w:r>
            <w:r w:rsidRPr="00A01511">
              <w:t>IaaS</w:t>
            </w:r>
          </w:p>
          <w:p w14:paraId="59EF9B24" w14:textId="77777777" w:rsidR="00A01511" w:rsidRPr="00A01511" w:rsidRDefault="00A01511" w:rsidP="00A01511">
            <w:pPr>
              <w:rPr>
                <w:lang w:val="el-GR"/>
              </w:rPr>
            </w:pPr>
            <w:r w:rsidRPr="00A01511">
              <w:rPr>
                <w:lang w:val="el-GR"/>
              </w:rPr>
              <w:t xml:space="preserve">Μέλη Ομάδας </w:t>
            </w:r>
            <w:r w:rsidRPr="00A01511">
              <w:t>PaaS</w:t>
            </w:r>
          </w:p>
          <w:p w14:paraId="581F92B6" w14:textId="77777777" w:rsidR="00A01511" w:rsidRPr="00A01511" w:rsidRDefault="00A01511" w:rsidP="00A01511">
            <w:pPr>
              <w:rPr>
                <w:lang w:val="el-GR"/>
              </w:rPr>
            </w:pPr>
            <w:r w:rsidRPr="00A01511">
              <w:rPr>
                <w:lang w:val="el-GR"/>
              </w:rPr>
              <w:t xml:space="preserve">Μέλη Ομάδας </w:t>
            </w:r>
            <w:r w:rsidRPr="00A01511">
              <w:t>Data</w:t>
            </w:r>
          </w:p>
          <w:p w14:paraId="4E4C39C4" w14:textId="77777777" w:rsidR="00A01511" w:rsidRPr="00A01511" w:rsidRDefault="00A01511" w:rsidP="00A01511">
            <w:pPr>
              <w:rPr>
                <w:lang w:val="el-GR"/>
              </w:rPr>
            </w:pPr>
            <w:r w:rsidRPr="00A01511">
              <w:rPr>
                <w:lang w:val="el-GR"/>
              </w:rPr>
              <w:t xml:space="preserve">Μέλη Ομάδας </w:t>
            </w:r>
            <w:r w:rsidRPr="00A01511">
              <w:t>Oracle</w:t>
            </w:r>
          </w:p>
          <w:p w14:paraId="5D50F263" w14:textId="77777777" w:rsidR="00A01511" w:rsidRPr="00A01511" w:rsidRDefault="00A01511" w:rsidP="00A01511">
            <w:pPr>
              <w:rPr>
                <w:lang w:val="el-GR"/>
              </w:rPr>
            </w:pPr>
            <w:r w:rsidRPr="00A01511">
              <w:rPr>
                <w:lang w:val="el-GR"/>
              </w:rPr>
              <w:t xml:space="preserve">Μέλη Ομάδας </w:t>
            </w:r>
            <w:r w:rsidRPr="00A01511">
              <w:t>SQL</w:t>
            </w:r>
          </w:p>
          <w:p w14:paraId="056FA62C" w14:textId="77777777" w:rsidR="00A01511" w:rsidRPr="00A01511" w:rsidRDefault="00A01511" w:rsidP="00A01511">
            <w:pPr>
              <w:rPr>
                <w:lang w:val="el-GR"/>
              </w:rPr>
            </w:pPr>
            <w:r w:rsidRPr="00A01511">
              <w:rPr>
                <w:lang w:val="el-GR"/>
              </w:rPr>
              <w:lastRenderedPageBreak/>
              <w:t xml:space="preserve">Μέλη Ομάδας </w:t>
            </w:r>
            <w:r w:rsidRPr="00A01511">
              <w:t>Postgres</w:t>
            </w:r>
          </w:p>
          <w:p w14:paraId="2746902C" w14:textId="77777777" w:rsidR="00A01511" w:rsidRPr="00A01511" w:rsidRDefault="00A01511" w:rsidP="00A01511">
            <w:pPr>
              <w:rPr>
                <w:lang w:val="el-GR"/>
              </w:rPr>
            </w:pPr>
            <w:r w:rsidRPr="00A01511">
              <w:rPr>
                <w:lang w:val="el-GR"/>
              </w:rPr>
              <w:t>Μέλη Ομάδας Ασφαλείας Συστημάτων</w:t>
            </w:r>
          </w:p>
          <w:p w14:paraId="5915A593" w14:textId="77777777" w:rsidR="00A01511" w:rsidRPr="00A01511" w:rsidRDefault="00A01511" w:rsidP="00A01511">
            <w:pPr>
              <w:rPr>
                <w:highlight w:val="yellow"/>
                <w:lang w:val="el-GR"/>
              </w:rPr>
            </w:pPr>
            <w:r w:rsidRPr="00A01511">
              <w:rPr>
                <w:lang w:val="el-GR"/>
              </w:rPr>
              <w:t>Μέλη Ομάδας Ελέγχων Ποιότητας</w:t>
            </w:r>
          </w:p>
        </w:tc>
        <w:tc>
          <w:tcPr>
            <w:tcW w:w="2420" w:type="dxa"/>
            <w:tcBorders>
              <w:top w:val="single" w:sz="4" w:space="0" w:color="000000"/>
              <w:left w:val="single" w:sz="4" w:space="0" w:color="000000"/>
              <w:bottom w:val="single" w:sz="4" w:space="0" w:color="000000"/>
            </w:tcBorders>
            <w:shd w:val="clear" w:color="auto" w:fill="auto"/>
            <w:vAlign w:val="center"/>
          </w:tcPr>
          <w:p w14:paraId="2E7DDE15" w14:textId="77777777" w:rsidR="00A01511" w:rsidRPr="00A01511" w:rsidRDefault="00A01511" w:rsidP="00A01511">
            <w:r w:rsidRPr="00A01511">
              <w:lastRenderedPageBreak/>
              <w:t>ΝΑΙ</w:t>
            </w:r>
          </w:p>
        </w:tc>
        <w:tc>
          <w:tcPr>
            <w:tcW w:w="1382" w:type="dxa"/>
            <w:tcBorders>
              <w:top w:val="single" w:sz="4" w:space="0" w:color="000000"/>
              <w:left w:val="single" w:sz="4" w:space="0" w:color="000000"/>
              <w:bottom w:val="single" w:sz="4" w:space="0" w:color="000000"/>
            </w:tcBorders>
            <w:shd w:val="clear" w:color="auto" w:fill="auto"/>
            <w:vAlign w:val="center"/>
          </w:tcPr>
          <w:p w14:paraId="2DBD91C3"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DC047" w14:textId="77777777" w:rsidR="00A01511" w:rsidRPr="00A01511" w:rsidRDefault="00A01511" w:rsidP="00A01511"/>
        </w:tc>
      </w:tr>
      <w:tr w:rsidR="00A01511" w:rsidRPr="00A01511" w14:paraId="2B6C915C" w14:textId="77777777" w:rsidTr="00835D3F">
        <w:tc>
          <w:tcPr>
            <w:tcW w:w="673" w:type="dxa"/>
            <w:tcBorders>
              <w:top w:val="single" w:sz="4" w:space="0" w:color="000000"/>
              <w:left w:val="single" w:sz="4" w:space="0" w:color="000000"/>
              <w:bottom w:val="single" w:sz="4" w:space="0" w:color="000000"/>
            </w:tcBorders>
            <w:shd w:val="clear" w:color="auto" w:fill="auto"/>
            <w:vAlign w:val="center"/>
          </w:tcPr>
          <w:p w14:paraId="29D47D90" w14:textId="77777777" w:rsidR="00A01511" w:rsidRPr="00A01511" w:rsidRDefault="00A01511" w:rsidP="003E46EC">
            <w:pPr>
              <w:pStyle w:val="aff"/>
              <w:numPr>
                <w:ilvl w:val="0"/>
                <w:numId w:val="80"/>
              </w:numPr>
            </w:pPr>
          </w:p>
        </w:tc>
        <w:tc>
          <w:tcPr>
            <w:tcW w:w="3619" w:type="dxa"/>
            <w:gridSpan w:val="2"/>
            <w:tcBorders>
              <w:top w:val="single" w:sz="4" w:space="0" w:color="000000"/>
              <w:left w:val="single" w:sz="4" w:space="0" w:color="000000"/>
              <w:bottom w:val="single" w:sz="4" w:space="0" w:color="000000"/>
            </w:tcBorders>
            <w:shd w:val="clear" w:color="auto" w:fill="auto"/>
          </w:tcPr>
          <w:p w14:paraId="57E1C6AB" w14:textId="11F0521E" w:rsidR="00A01511" w:rsidRPr="00A01511" w:rsidRDefault="00A01511" w:rsidP="00A01511">
            <w:pPr>
              <w:rPr>
                <w:lang w:val="el-GR"/>
              </w:rPr>
            </w:pPr>
            <w:r w:rsidRPr="00822D73">
              <w:rPr>
                <w:lang w:val="el-GR"/>
              </w:rPr>
              <w:t>Ο Ανάδοχος θα παρέχει τις Υπηρεσίες Επιτόπιας Υποστήριξης σύμφωνα με τα αναφερόμενα στην</w:t>
            </w:r>
            <w:r w:rsidR="00885BD4" w:rsidRPr="00822D73">
              <w:rPr>
                <w:lang w:val="el-GR"/>
              </w:rPr>
              <w:t xml:space="preserve"> παρ. </w:t>
            </w:r>
            <w:r w:rsidRPr="00822D73">
              <w:rPr>
                <w:lang w:val="el-GR"/>
              </w:rPr>
              <w:t xml:space="preserve"> </w:t>
            </w:r>
            <w:r w:rsidR="00822D73" w:rsidRPr="00822D73">
              <w:rPr>
                <w:lang w:val="el-GR"/>
              </w:rPr>
              <w:fldChar w:fldCharType="begin"/>
            </w:r>
            <w:r w:rsidR="00822D73" w:rsidRPr="00822D73">
              <w:rPr>
                <w:lang w:val="el-GR"/>
              </w:rPr>
              <w:instrText xml:space="preserve"> REF _Ref80473849 \r \h </w:instrText>
            </w:r>
            <w:r w:rsidR="00822D73">
              <w:rPr>
                <w:lang w:val="el-GR"/>
              </w:rPr>
              <w:instrText xml:space="preserve"> \* MERGEFORMAT </w:instrText>
            </w:r>
            <w:r w:rsidR="00822D73" w:rsidRPr="00822D73">
              <w:rPr>
                <w:lang w:val="el-GR"/>
              </w:rPr>
            </w:r>
            <w:r w:rsidR="00822D73" w:rsidRPr="00822D73">
              <w:rPr>
                <w:lang w:val="el-GR"/>
              </w:rPr>
              <w:fldChar w:fldCharType="separate"/>
            </w:r>
            <w:r w:rsidR="0025790C">
              <w:rPr>
                <w:lang w:val="el-GR"/>
              </w:rPr>
              <w:t>3.3.2</w:t>
            </w:r>
            <w:r w:rsidR="00822D73" w:rsidRPr="00822D73">
              <w:rPr>
                <w:lang w:val="el-GR"/>
              </w:rPr>
              <w:fldChar w:fldCharType="end"/>
            </w:r>
            <w:r w:rsidR="00822D73" w:rsidRPr="00822D73">
              <w:rPr>
                <w:lang w:val="el-GR"/>
              </w:rPr>
              <w:t xml:space="preserve"> </w:t>
            </w:r>
            <w:r w:rsidR="00822D73" w:rsidRPr="00822D73">
              <w:rPr>
                <w:lang w:val="el-GR"/>
              </w:rPr>
              <w:fldChar w:fldCharType="begin"/>
            </w:r>
            <w:r w:rsidR="00822D73" w:rsidRPr="00822D73">
              <w:rPr>
                <w:lang w:val="el-GR"/>
              </w:rPr>
              <w:instrText xml:space="preserve"> REF _Ref80473849 \h </w:instrText>
            </w:r>
            <w:r w:rsidR="00822D73">
              <w:rPr>
                <w:lang w:val="el-GR"/>
              </w:rPr>
              <w:instrText xml:space="preserve"> \* MERGEFORMAT </w:instrText>
            </w:r>
            <w:r w:rsidR="00822D73" w:rsidRPr="00822D73">
              <w:rPr>
                <w:lang w:val="el-GR"/>
              </w:rPr>
            </w:r>
            <w:r w:rsidR="00822D73" w:rsidRPr="00822D73">
              <w:rPr>
                <w:lang w:val="el-GR"/>
              </w:rPr>
              <w:fldChar w:fldCharType="separate"/>
            </w:r>
            <w:r w:rsidR="0025790C" w:rsidRPr="0025790C">
              <w:rPr>
                <w:lang w:val="el-GR"/>
              </w:rPr>
              <w:t>Υπηρεσίες Επιτόπιας Υποστήριξης</w:t>
            </w:r>
            <w:r w:rsidR="00822D73" w:rsidRPr="00822D73">
              <w:rPr>
                <w:lang w:val="el-GR"/>
              </w:rPr>
              <w:fldChar w:fldCharType="end"/>
            </w:r>
          </w:p>
        </w:tc>
        <w:tc>
          <w:tcPr>
            <w:tcW w:w="2420" w:type="dxa"/>
            <w:tcBorders>
              <w:top w:val="single" w:sz="4" w:space="0" w:color="000000"/>
              <w:left w:val="single" w:sz="4" w:space="0" w:color="000000"/>
              <w:bottom w:val="single" w:sz="4" w:space="0" w:color="000000"/>
            </w:tcBorders>
            <w:shd w:val="clear" w:color="auto" w:fill="auto"/>
          </w:tcPr>
          <w:p w14:paraId="0B8F614C" w14:textId="77777777" w:rsidR="00A01511" w:rsidRPr="00A01511" w:rsidRDefault="00A01511" w:rsidP="00A01511">
            <w:r w:rsidRPr="00A01511">
              <w:t>ΝΑΙ</w:t>
            </w:r>
          </w:p>
        </w:tc>
        <w:tc>
          <w:tcPr>
            <w:tcW w:w="1382" w:type="dxa"/>
            <w:tcBorders>
              <w:top w:val="single" w:sz="4" w:space="0" w:color="000000"/>
              <w:left w:val="single" w:sz="4" w:space="0" w:color="000000"/>
              <w:bottom w:val="single" w:sz="4" w:space="0" w:color="000000"/>
            </w:tcBorders>
            <w:shd w:val="clear" w:color="auto" w:fill="auto"/>
            <w:vAlign w:val="center"/>
          </w:tcPr>
          <w:p w14:paraId="1694458D" w14:textId="77777777" w:rsidR="00A01511" w:rsidRPr="00A01511" w:rsidRDefault="00A01511" w:rsidP="00A01511"/>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CFAC1" w14:textId="77777777" w:rsidR="00A01511" w:rsidRPr="00A01511" w:rsidRDefault="00A01511" w:rsidP="00A01511"/>
        </w:tc>
      </w:tr>
    </w:tbl>
    <w:p w14:paraId="22812AF8" w14:textId="77777777" w:rsidR="00AF246A" w:rsidRDefault="00AF246A">
      <w:pPr>
        <w:suppressAutoHyphens w:val="0"/>
        <w:spacing w:after="0"/>
        <w:jc w:val="left"/>
        <w:rPr>
          <w:color w:val="000099"/>
          <w:lang w:val="el-GR"/>
        </w:rPr>
      </w:pPr>
    </w:p>
    <w:p w14:paraId="559DD39A" w14:textId="284CB9D0" w:rsidR="00AF246A" w:rsidRDefault="00AF246A">
      <w:pPr>
        <w:suppressAutoHyphens w:val="0"/>
        <w:spacing w:after="0"/>
        <w:jc w:val="left"/>
        <w:rPr>
          <w:b/>
          <w:color w:val="000099"/>
          <w:lang w:val="el-GR"/>
        </w:rPr>
      </w:pPr>
      <w:r>
        <w:rPr>
          <w:color w:val="000099"/>
          <w:lang w:val="el-GR"/>
        </w:rPr>
        <w:br w:type="page"/>
      </w:r>
    </w:p>
    <w:p w14:paraId="0FEF623A" w14:textId="12F52563" w:rsidR="008338F0" w:rsidRPr="00234806" w:rsidRDefault="003355E7">
      <w:pPr>
        <w:pStyle w:val="2"/>
        <w:numPr>
          <w:ilvl w:val="0"/>
          <w:numId w:val="0"/>
        </w:numPr>
        <w:tabs>
          <w:tab w:val="clear" w:pos="567"/>
          <w:tab w:val="left" w:pos="0"/>
        </w:tabs>
        <w:rPr>
          <w:rFonts w:cs="Tahoma"/>
          <w:color w:val="auto"/>
          <w:lang w:val="el-GR"/>
        </w:rPr>
      </w:pPr>
      <w:bookmarkStart w:id="382" w:name="_Toc112836397"/>
      <w:r w:rsidRPr="00234806">
        <w:rPr>
          <w:rFonts w:cs="Tahoma"/>
          <w:color w:val="auto"/>
          <w:lang w:val="el-GR"/>
        </w:rPr>
        <w:lastRenderedPageBreak/>
        <w:t xml:space="preserve">ΠΑΡΑΡΤΗΜΑ ΙΙI – </w:t>
      </w:r>
      <w:r w:rsidR="004A23B9" w:rsidRPr="00234806">
        <w:rPr>
          <w:rFonts w:cs="Tahoma"/>
          <w:color w:val="auto"/>
          <w:lang w:val="el-GR"/>
        </w:rPr>
        <w:t>ΕΥΡΩΠΑΙΚΟ ΕΝΙΑΙΟ ΕΓΓΡΑΦΟ ΣΥΜΒΑΣΗΣ (ΕΕΕΣ)</w:t>
      </w:r>
      <w:bookmarkEnd w:id="382"/>
      <w:r w:rsidR="004A23B9" w:rsidRPr="00234806">
        <w:rPr>
          <w:rFonts w:cs="Tahoma"/>
          <w:color w:val="auto"/>
          <w:lang w:val="el-GR"/>
        </w:rPr>
        <w:t xml:space="preserve"> </w:t>
      </w:r>
      <w:bookmarkEnd w:id="357"/>
      <w:bookmarkEnd w:id="358"/>
    </w:p>
    <w:p w14:paraId="6D97FBB2" w14:textId="77777777" w:rsidR="000F62F0" w:rsidRPr="00603221" w:rsidRDefault="000F62F0" w:rsidP="003329FF">
      <w:pPr>
        <w:pStyle w:val="4"/>
        <w:numPr>
          <w:ilvl w:val="0"/>
          <w:numId w:val="0"/>
        </w:numPr>
        <w:ind w:left="864" w:hanging="864"/>
        <w:rPr>
          <w:rFonts w:cs="Tahoma"/>
          <w:szCs w:val="22"/>
          <w:lang w:val="el-GR"/>
        </w:rPr>
      </w:pPr>
      <w:bookmarkStart w:id="383" w:name="_Ref510086970"/>
      <w:bookmarkStart w:id="384" w:name="_Toc112836398"/>
      <w:r w:rsidRPr="00603221">
        <w:rPr>
          <w:rFonts w:cs="Tahoma"/>
          <w:szCs w:val="22"/>
          <w:lang w:val="el-GR"/>
        </w:rPr>
        <w:t>ΕΥΡΩΠΑΙΚΟ ΕΝΙΑΙΟ ΕΓΓΡΑΦΟ ΣΥΜΒΑΣΗΣ (ΕΕΕΣ)</w:t>
      </w:r>
      <w:bookmarkEnd w:id="383"/>
      <w:bookmarkEnd w:id="384"/>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3E46EC">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3E46EC">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3E46EC">
      <w:pPr>
        <w:pStyle w:val="normalwithoutspacing"/>
        <w:numPr>
          <w:ilvl w:val="0"/>
          <w:numId w:val="16"/>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234806" w:rsidRDefault="003355E7" w:rsidP="003329FF">
      <w:pPr>
        <w:pStyle w:val="2"/>
        <w:numPr>
          <w:ilvl w:val="0"/>
          <w:numId w:val="0"/>
        </w:numPr>
        <w:ind w:left="576" w:hanging="576"/>
        <w:rPr>
          <w:rFonts w:cs="Tahoma"/>
          <w:color w:val="auto"/>
          <w:lang w:val="el-GR"/>
        </w:rPr>
      </w:pPr>
      <w:bookmarkStart w:id="385" w:name="_Ref496624509"/>
      <w:bookmarkStart w:id="386" w:name="_Toc112836399"/>
      <w:r w:rsidRPr="00234806">
        <w:rPr>
          <w:rFonts w:cs="Tahoma"/>
          <w:color w:val="auto"/>
          <w:lang w:val="el-GR"/>
        </w:rPr>
        <w:lastRenderedPageBreak/>
        <w:t>ΠΑΡΑΡΤΗΜΑ Ι</w:t>
      </w:r>
      <w:r w:rsidRPr="00234806">
        <w:rPr>
          <w:rFonts w:cs="Tahoma"/>
          <w:color w:val="auto"/>
        </w:rPr>
        <w:t>V</w:t>
      </w:r>
      <w:r w:rsidRPr="00234806">
        <w:rPr>
          <w:rFonts w:cs="Tahoma"/>
          <w:color w:val="auto"/>
          <w:lang w:val="el-GR"/>
        </w:rPr>
        <w:t xml:space="preserve"> – </w:t>
      </w:r>
      <w:r w:rsidR="006E4901" w:rsidRPr="00234806">
        <w:rPr>
          <w:rFonts w:cs="Tahoma"/>
          <w:color w:val="auto"/>
          <w:lang w:val="el-GR"/>
        </w:rPr>
        <w:t>Υπόδειγμα Βιογραφικού Σημειώματος</w:t>
      </w:r>
      <w:bookmarkEnd w:id="385"/>
      <w:bookmarkEnd w:id="386"/>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DC7A23"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7F1C74" w:rsidRDefault="006E4901" w:rsidP="006E4901">
      <w:pPr>
        <w:rPr>
          <w:i/>
          <w:color w:val="5B9BD5"/>
          <w:lang w:val="el-GR"/>
        </w:rPr>
        <w:sectPr w:rsidR="006E4901" w:rsidRPr="007F1C74" w:rsidSect="00DF02B0">
          <w:pgSz w:w="11906" w:h="16838"/>
          <w:pgMar w:top="1134" w:right="1134" w:bottom="1134" w:left="1134" w:header="720" w:footer="709" w:gutter="0"/>
          <w:cols w:space="720"/>
          <w:titlePg/>
          <w:docGrid w:linePitch="360"/>
        </w:sectPr>
      </w:pPr>
    </w:p>
    <w:p w14:paraId="1F51512E" w14:textId="610EEE6A" w:rsidR="006E4901" w:rsidRPr="00603221" w:rsidRDefault="00C44711" w:rsidP="00234806">
      <w:pPr>
        <w:tabs>
          <w:tab w:val="left" w:pos="4471"/>
        </w:tabs>
        <w:rPr>
          <w:i/>
          <w:color w:val="5B9BD5"/>
          <w:lang w:val="el-GR"/>
        </w:rPr>
      </w:pPr>
      <w:r>
        <w:rPr>
          <w:i/>
          <w:color w:val="5B9BD5"/>
          <w:lang w:val="el-GR"/>
        </w:rPr>
        <w:lastRenderedPageBreak/>
        <w:tab/>
      </w: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8"/>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04248794" w14:textId="70ED9CCD" w:rsidR="008338F0" w:rsidRPr="00234806" w:rsidRDefault="003355E7" w:rsidP="003329FF">
      <w:pPr>
        <w:pStyle w:val="2"/>
        <w:numPr>
          <w:ilvl w:val="0"/>
          <w:numId w:val="0"/>
        </w:numPr>
        <w:ind w:left="576" w:hanging="576"/>
        <w:rPr>
          <w:rFonts w:cs="Tahoma"/>
          <w:color w:val="auto"/>
          <w:lang w:val="el-GR"/>
        </w:rPr>
      </w:pPr>
      <w:bookmarkStart w:id="387" w:name="_Ref510087097"/>
      <w:bookmarkStart w:id="388" w:name="_Ref40980475"/>
      <w:bookmarkStart w:id="389" w:name="_Ref55324393"/>
      <w:bookmarkStart w:id="390" w:name="_Toc112836400"/>
      <w:r w:rsidRPr="00234806">
        <w:rPr>
          <w:rFonts w:cs="Tahoma"/>
          <w:color w:val="auto"/>
          <w:lang w:val="el-GR"/>
        </w:rPr>
        <w:lastRenderedPageBreak/>
        <w:t xml:space="preserve">ΠΑΡΑΡΤΗΜΑ </w:t>
      </w:r>
      <w:r w:rsidRPr="00234806">
        <w:rPr>
          <w:rFonts w:cs="Tahoma"/>
          <w:color w:val="auto"/>
        </w:rPr>
        <w:t>V</w:t>
      </w:r>
      <w:r w:rsidRPr="00234806">
        <w:rPr>
          <w:rFonts w:cs="Tahoma"/>
          <w:color w:val="auto"/>
          <w:lang w:val="el-GR"/>
        </w:rPr>
        <w:t xml:space="preserve"> – Υπόδειγμα Τεχνικής Προσφοράς</w:t>
      </w:r>
      <w:bookmarkEnd w:id="387"/>
      <w:bookmarkEnd w:id="388"/>
      <w:bookmarkEnd w:id="389"/>
      <w:bookmarkEnd w:id="390"/>
      <w:r w:rsidRPr="00234806">
        <w:rPr>
          <w:rFonts w:cs="Tahoma"/>
          <w:color w:val="auto"/>
          <w:lang w:val="el-GR"/>
        </w:rPr>
        <w:t xml:space="preserve"> </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6237"/>
        <w:gridCol w:w="2488"/>
      </w:tblGrid>
      <w:tr w:rsidR="004104A6" w:rsidRPr="004104A6" w14:paraId="25A0F6A9" w14:textId="77777777" w:rsidTr="00835D3F">
        <w:trPr>
          <w:trHeight w:val="513"/>
        </w:trPr>
        <w:tc>
          <w:tcPr>
            <w:tcW w:w="9854" w:type="dxa"/>
            <w:gridSpan w:val="3"/>
            <w:shd w:val="clear" w:color="auto" w:fill="B3B3B3"/>
            <w:vAlign w:val="center"/>
          </w:tcPr>
          <w:p w14:paraId="0901D04E" w14:textId="77777777" w:rsidR="00AC44FE" w:rsidRPr="004104A6" w:rsidRDefault="00AC44FE" w:rsidP="00835D3F">
            <w:pPr>
              <w:spacing w:before="60" w:after="60"/>
              <w:jc w:val="center"/>
              <w:rPr>
                <w:b/>
              </w:rPr>
            </w:pPr>
            <w:proofErr w:type="spellStart"/>
            <w:r w:rsidRPr="004104A6">
              <w:rPr>
                <w:b/>
              </w:rPr>
              <w:t>Περιεχόμεν</w:t>
            </w:r>
            <w:proofErr w:type="spellEnd"/>
            <w:r w:rsidRPr="004104A6">
              <w:rPr>
                <w:b/>
              </w:rPr>
              <w:t xml:space="preserve">α </w:t>
            </w:r>
            <w:proofErr w:type="spellStart"/>
            <w:r w:rsidRPr="004104A6">
              <w:rPr>
                <w:b/>
              </w:rPr>
              <w:t>Τεχνικής</w:t>
            </w:r>
            <w:proofErr w:type="spellEnd"/>
            <w:r w:rsidRPr="004104A6">
              <w:rPr>
                <w:b/>
              </w:rPr>
              <w:t xml:space="preserve"> </w:t>
            </w:r>
            <w:proofErr w:type="spellStart"/>
            <w:r w:rsidRPr="004104A6">
              <w:rPr>
                <w:b/>
              </w:rPr>
              <w:t>Προσφοράς</w:t>
            </w:r>
            <w:proofErr w:type="spellEnd"/>
          </w:p>
        </w:tc>
      </w:tr>
      <w:tr w:rsidR="00AC44FE" w14:paraId="2CF85B04" w14:textId="77777777" w:rsidTr="00835D3F">
        <w:trPr>
          <w:trHeight w:val="513"/>
        </w:trPr>
        <w:tc>
          <w:tcPr>
            <w:tcW w:w="1129" w:type="dxa"/>
            <w:shd w:val="clear" w:color="auto" w:fill="B3B3B3"/>
            <w:vAlign w:val="center"/>
          </w:tcPr>
          <w:p w14:paraId="2B237F52" w14:textId="77777777" w:rsidR="00AC44FE" w:rsidRDefault="00AC44FE" w:rsidP="00835D3F">
            <w:pPr>
              <w:spacing w:before="60" w:after="60"/>
              <w:jc w:val="left"/>
              <w:rPr>
                <w:b/>
              </w:rPr>
            </w:pPr>
            <w:r>
              <w:rPr>
                <w:b/>
              </w:rPr>
              <w:t>Α/Α</w:t>
            </w:r>
          </w:p>
        </w:tc>
        <w:tc>
          <w:tcPr>
            <w:tcW w:w="6237" w:type="dxa"/>
            <w:shd w:val="clear" w:color="auto" w:fill="B3B3B3"/>
            <w:vAlign w:val="center"/>
          </w:tcPr>
          <w:p w14:paraId="0BD84309" w14:textId="77777777" w:rsidR="00AC44FE" w:rsidRDefault="00AC44FE" w:rsidP="00835D3F">
            <w:pPr>
              <w:spacing w:before="60" w:after="60"/>
              <w:jc w:val="left"/>
              <w:rPr>
                <w:b/>
              </w:rPr>
            </w:pPr>
            <w:proofErr w:type="spellStart"/>
            <w:r>
              <w:rPr>
                <w:b/>
              </w:rPr>
              <w:t>Τίτλος</w:t>
            </w:r>
            <w:proofErr w:type="spellEnd"/>
            <w:r>
              <w:rPr>
                <w:b/>
              </w:rPr>
              <w:t xml:space="preserve"> </w:t>
            </w:r>
            <w:proofErr w:type="spellStart"/>
            <w:r>
              <w:rPr>
                <w:b/>
              </w:rPr>
              <w:t>Ενότητ</w:t>
            </w:r>
            <w:proofErr w:type="spellEnd"/>
            <w:r>
              <w:rPr>
                <w:b/>
              </w:rPr>
              <w:t>ας</w:t>
            </w:r>
          </w:p>
        </w:tc>
        <w:tc>
          <w:tcPr>
            <w:tcW w:w="2488" w:type="dxa"/>
            <w:shd w:val="clear" w:color="auto" w:fill="B3B3B3"/>
          </w:tcPr>
          <w:p w14:paraId="0290665F" w14:textId="77777777" w:rsidR="00AC44FE" w:rsidRDefault="00AC44FE" w:rsidP="00835D3F">
            <w:pPr>
              <w:spacing w:before="60" w:after="60"/>
              <w:jc w:val="center"/>
              <w:rPr>
                <w:b/>
              </w:rPr>
            </w:pPr>
            <w:proofErr w:type="spellStart"/>
            <w:r>
              <w:rPr>
                <w:b/>
              </w:rPr>
              <w:t>Σύμφων</w:t>
            </w:r>
            <w:proofErr w:type="spellEnd"/>
            <w:r>
              <w:rPr>
                <w:b/>
              </w:rPr>
              <w:t xml:space="preserve">α </w:t>
            </w:r>
            <w:proofErr w:type="spellStart"/>
            <w:r>
              <w:rPr>
                <w:b/>
              </w:rPr>
              <w:t>με</w:t>
            </w:r>
            <w:proofErr w:type="spellEnd"/>
            <w:r>
              <w:rPr>
                <w:b/>
              </w:rPr>
              <w:t xml:space="preserve"> παρα</w:t>
            </w:r>
            <w:proofErr w:type="spellStart"/>
            <w:r>
              <w:rPr>
                <w:b/>
              </w:rPr>
              <w:t>γράφους</w:t>
            </w:r>
            <w:proofErr w:type="spellEnd"/>
            <w:r>
              <w:rPr>
                <w:b/>
              </w:rPr>
              <w:t>:</w:t>
            </w:r>
          </w:p>
          <w:p w14:paraId="78B40387" w14:textId="77777777" w:rsidR="00AC44FE" w:rsidRDefault="00AC44FE" w:rsidP="00835D3F">
            <w:pPr>
              <w:spacing w:before="60" w:after="60"/>
              <w:jc w:val="center"/>
              <w:rPr>
                <w:b/>
              </w:rPr>
            </w:pPr>
          </w:p>
        </w:tc>
      </w:tr>
      <w:tr w:rsidR="00AC44FE" w14:paraId="0ED9B9D6" w14:textId="77777777" w:rsidTr="00835D3F">
        <w:trPr>
          <w:trHeight w:val="315"/>
        </w:trPr>
        <w:tc>
          <w:tcPr>
            <w:tcW w:w="1129" w:type="dxa"/>
            <w:shd w:val="clear" w:color="auto" w:fill="D9D9D9" w:themeFill="background1" w:themeFillShade="D9"/>
            <w:vAlign w:val="center"/>
          </w:tcPr>
          <w:p w14:paraId="4EC87481" w14:textId="77777777" w:rsidR="00AC44FE" w:rsidRDefault="00AC44FE" w:rsidP="003E46EC">
            <w:pPr>
              <w:numPr>
                <w:ilvl w:val="0"/>
                <w:numId w:val="82"/>
              </w:numPr>
              <w:pBdr>
                <w:top w:val="nil"/>
                <w:left w:val="nil"/>
                <w:bottom w:val="nil"/>
                <w:right w:val="nil"/>
                <w:between w:val="nil"/>
              </w:pBdr>
              <w:spacing w:before="60" w:after="60"/>
              <w:jc w:val="left"/>
              <w:rPr>
                <w:b/>
                <w:color w:val="000000"/>
              </w:rPr>
            </w:pPr>
          </w:p>
        </w:tc>
        <w:tc>
          <w:tcPr>
            <w:tcW w:w="6237" w:type="dxa"/>
            <w:shd w:val="clear" w:color="auto" w:fill="D9D9D9" w:themeFill="background1" w:themeFillShade="D9"/>
            <w:vAlign w:val="center"/>
          </w:tcPr>
          <w:p w14:paraId="7B2A60B6" w14:textId="4B5B1ADC" w:rsidR="00AC44FE" w:rsidRPr="001412A7" w:rsidRDefault="00AC44FE" w:rsidP="00835D3F">
            <w:pPr>
              <w:spacing w:before="60" w:after="60"/>
              <w:jc w:val="left"/>
              <w:rPr>
                <w:b/>
                <w:lang w:val="el-GR"/>
              </w:rPr>
            </w:pPr>
            <w:r w:rsidRPr="001412A7">
              <w:rPr>
                <w:b/>
                <w:lang w:val="el-GR"/>
              </w:rPr>
              <w:t xml:space="preserve">Περιγραφή Έργου </w:t>
            </w:r>
          </w:p>
        </w:tc>
        <w:tc>
          <w:tcPr>
            <w:tcW w:w="2488" w:type="dxa"/>
            <w:shd w:val="clear" w:color="auto" w:fill="D9D9D9" w:themeFill="background1" w:themeFillShade="D9"/>
          </w:tcPr>
          <w:p w14:paraId="23CD1CE1" w14:textId="77777777" w:rsidR="00AC44FE" w:rsidRDefault="00AC44FE" w:rsidP="00835D3F">
            <w:pPr>
              <w:spacing w:before="60" w:after="60"/>
              <w:rPr>
                <w:b/>
              </w:rPr>
            </w:pPr>
          </w:p>
        </w:tc>
      </w:tr>
      <w:tr w:rsidR="00AC44FE" w:rsidRPr="00DC7A23" w14:paraId="6C749013" w14:textId="77777777" w:rsidTr="00835D3F">
        <w:trPr>
          <w:trHeight w:val="315"/>
        </w:trPr>
        <w:tc>
          <w:tcPr>
            <w:tcW w:w="1129" w:type="dxa"/>
            <w:shd w:val="clear" w:color="auto" w:fill="auto"/>
            <w:vAlign w:val="center"/>
          </w:tcPr>
          <w:p w14:paraId="51BAEEE7" w14:textId="77777777" w:rsidR="00AC44FE" w:rsidRDefault="00AC44FE" w:rsidP="003E46EC">
            <w:pPr>
              <w:numPr>
                <w:ilvl w:val="1"/>
                <w:numId w:val="82"/>
              </w:numPr>
              <w:pBdr>
                <w:top w:val="nil"/>
                <w:left w:val="nil"/>
                <w:bottom w:val="nil"/>
                <w:right w:val="nil"/>
                <w:between w:val="nil"/>
              </w:pBdr>
              <w:spacing w:before="60" w:after="60"/>
              <w:ind w:left="0" w:firstLine="0"/>
              <w:jc w:val="left"/>
              <w:rPr>
                <w:color w:val="000000"/>
              </w:rPr>
            </w:pPr>
          </w:p>
        </w:tc>
        <w:tc>
          <w:tcPr>
            <w:tcW w:w="6237" w:type="dxa"/>
            <w:shd w:val="clear" w:color="auto" w:fill="auto"/>
            <w:vAlign w:val="center"/>
          </w:tcPr>
          <w:p w14:paraId="0B6BFB8C" w14:textId="77777777" w:rsidR="00AC44FE" w:rsidRPr="001412A7" w:rsidRDefault="00AC44FE" w:rsidP="00835D3F">
            <w:pPr>
              <w:spacing w:before="60" w:after="60"/>
              <w:jc w:val="left"/>
              <w:rPr>
                <w:lang w:val="el-GR"/>
              </w:rPr>
            </w:pPr>
            <w:r w:rsidRPr="001412A7">
              <w:rPr>
                <w:lang w:val="el-GR"/>
              </w:rPr>
              <w:t xml:space="preserve">Περιβάλλον του Έργου </w:t>
            </w:r>
          </w:p>
        </w:tc>
        <w:tc>
          <w:tcPr>
            <w:tcW w:w="2488" w:type="dxa"/>
            <w:shd w:val="clear" w:color="auto" w:fill="auto"/>
          </w:tcPr>
          <w:p w14:paraId="489DE55A" w14:textId="77777777" w:rsidR="00AC44FE" w:rsidRPr="003929E1" w:rsidRDefault="00AC44FE" w:rsidP="00835D3F">
            <w:pPr>
              <w:spacing w:before="60" w:after="60"/>
              <w:jc w:val="left"/>
              <w:rPr>
                <w:lang w:val="el-GR"/>
              </w:rPr>
            </w:pPr>
            <w:r w:rsidRPr="003929E1">
              <w:rPr>
                <w:color w:val="000000"/>
                <w:lang w:val="el-GR"/>
              </w:rPr>
              <w:t>ΠΑΡΑΡΤΗΜΑ Ι</w:t>
            </w:r>
            <w:r>
              <w:rPr>
                <w:color w:val="000000"/>
                <w:lang w:val="el-GR"/>
              </w:rPr>
              <w:t xml:space="preserve"> </w:t>
            </w:r>
            <w:r w:rsidRPr="00BE1023">
              <w:rPr>
                <w:lang w:val="el-GR"/>
              </w:rPr>
              <w:t xml:space="preserve">1. </w:t>
            </w:r>
            <w:r>
              <w:rPr>
                <w:lang w:val="el-GR"/>
              </w:rPr>
              <w:t>Περιβάλλον της Σύμβασης</w:t>
            </w:r>
          </w:p>
        </w:tc>
      </w:tr>
      <w:tr w:rsidR="00AC44FE" w:rsidRPr="00DC7A23" w14:paraId="0F3EFCC4" w14:textId="77777777" w:rsidTr="00835D3F">
        <w:trPr>
          <w:trHeight w:val="315"/>
        </w:trPr>
        <w:tc>
          <w:tcPr>
            <w:tcW w:w="1129" w:type="dxa"/>
            <w:shd w:val="clear" w:color="auto" w:fill="auto"/>
            <w:vAlign w:val="center"/>
          </w:tcPr>
          <w:p w14:paraId="4EC815B3" w14:textId="77777777" w:rsidR="00AC44FE" w:rsidRPr="003929E1" w:rsidRDefault="00AC44FE"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6CF543F9" w14:textId="77777777" w:rsidR="00AC44FE" w:rsidRPr="001412A7" w:rsidRDefault="00AC44FE" w:rsidP="00835D3F">
            <w:pPr>
              <w:spacing w:before="60" w:after="60"/>
              <w:jc w:val="left"/>
              <w:rPr>
                <w:lang w:val="el-GR"/>
              </w:rPr>
            </w:pPr>
            <w:r w:rsidRPr="001412A7">
              <w:rPr>
                <w:lang w:val="el-GR"/>
              </w:rPr>
              <w:t>Αντικείμενο του Έργου</w:t>
            </w:r>
          </w:p>
        </w:tc>
        <w:tc>
          <w:tcPr>
            <w:tcW w:w="2488" w:type="dxa"/>
            <w:shd w:val="clear" w:color="auto" w:fill="auto"/>
          </w:tcPr>
          <w:p w14:paraId="183DA065" w14:textId="77777777" w:rsidR="00AC44FE" w:rsidRPr="003929E1" w:rsidRDefault="00AC44FE" w:rsidP="00835D3F">
            <w:pPr>
              <w:spacing w:before="60" w:after="60"/>
              <w:jc w:val="left"/>
              <w:rPr>
                <w:lang w:val="el-GR"/>
              </w:rPr>
            </w:pPr>
            <w:r w:rsidRPr="003929E1">
              <w:rPr>
                <w:color w:val="000000"/>
                <w:lang w:val="el-GR"/>
              </w:rPr>
              <w:t>ΠΑΡΑΡΤΗΜΑ Ι</w:t>
            </w:r>
            <w:r>
              <w:rPr>
                <w:color w:val="000000"/>
                <w:lang w:val="el-GR"/>
              </w:rPr>
              <w:t xml:space="preserve"> </w:t>
            </w:r>
            <w:r>
              <w:rPr>
                <w:lang w:val="el-GR"/>
              </w:rPr>
              <w:t>2.1 Αντικείμενο της Σύμβασης</w:t>
            </w:r>
          </w:p>
        </w:tc>
      </w:tr>
      <w:tr w:rsidR="00AC44FE" w:rsidRPr="00DC7A23" w14:paraId="11F37D26" w14:textId="77777777" w:rsidTr="00835D3F">
        <w:trPr>
          <w:trHeight w:val="315"/>
        </w:trPr>
        <w:tc>
          <w:tcPr>
            <w:tcW w:w="1129" w:type="dxa"/>
            <w:shd w:val="clear" w:color="auto" w:fill="D9D9D9" w:themeFill="background1" w:themeFillShade="D9"/>
            <w:vAlign w:val="center"/>
          </w:tcPr>
          <w:p w14:paraId="7E7395E9" w14:textId="77777777" w:rsidR="00AC44FE" w:rsidRPr="003929E1" w:rsidRDefault="00AC44FE" w:rsidP="003E46EC">
            <w:pPr>
              <w:numPr>
                <w:ilvl w:val="0"/>
                <w:numId w:val="82"/>
              </w:numPr>
              <w:pBdr>
                <w:top w:val="nil"/>
                <w:left w:val="nil"/>
                <w:bottom w:val="nil"/>
                <w:right w:val="nil"/>
                <w:between w:val="nil"/>
              </w:pBdr>
              <w:spacing w:before="60" w:after="60"/>
              <w:jc w:val="left"/>
              <w:rPr>
                <w:b/>
                <w:color w:val="000000"/>
                <w:lang w:val="el-GR"/>
              </w:rPr>
            </w:pPr>
          </w:p>
        </w:tc>
        <w:tc>
          <w:tcPr>
            <w:tcW w:w="6237" w:type="dxa"/>
            <w:shd w:val="clear" w:color="auto" w:fill="D9D9D9" w:themeFill="background1" w:themeFillShade="D9"/>
            <w:vAlign w:val="center"/>
          </w:tcPr>
          <w:p w14:paraId="334AFA04" w14:textId="77777777" w:rsidR="00AC44FE" w:rsidRPr="007A6B2A" w:rsidRDefault="00AC44FE" w:rsidP="00835D3F">
            <w:pPr>
              <w:spacing w:before="60" w:after="60"/>
              <w:jc w:val="left"/>
              <w:rPr>
                <w:b/>
                <w:lang w:val="el-GR"/>
              </w:rPr>
            </w:pPr>
            <w:r w:rsidRPr="007A6B2A">
              <w:rPr>
                <w:b/>
                <w:lang w:val="el-GR"/>
              </w:rPr>
              <w:t xml:space="preserve">Προμήθεια αδειών χρήσης </w:t>
            </w:r>
            <w:r>
              <w:rPr>
                <w:b/>
              </w:rPr>
              <w:t>Public</w:t>
            </w:r>
            <w:r w:rsidRPr="007A6B2A">
              <w:rPr>
                <w:b/>
                <w:lang w:val="el-GR"/>
              </w:rPr>
              <w:t xml:space="preserve"> </w:t>
            </w:r>
            <w:r>
              <w:rPr>
                <w:b/>
              </w:rPr>
              <w:t>Cloud</w:t>
            </w:r>
            <w:r w:rsidRPr="007A6B2A">
              <w:rPr>
                <w:b/>
                <w:lang w:val="el-GR"/>
              </w:rPr>
              <w:t xml:space="preserve"> Υπηρεσιών</w:t>
            </w:r>
            <w:r w:rsidRPr="007A6B2A" w:rsidDel="007F7F34">
              <w:rPr>
                <w:b/>
                <w:lang w:val="el-GR"/>
              </w:rPr>
              <w:t xml:space="preserve"> </w:t>
            </w:r>
          </w:p>
        </w:tc>
        <w:tc>
          <w:tcPr>
            <w:tcW w:w="2488" w:type="dxa"/>
            <w:shd w:val="clear" w:color="auto" w:fill="D9D9D9" w:themeFill="background1" w:themeFillShade="D9"/>
          </w:tcPr>
          <w:p w14:paraId="5E66345B" w14:textId="77777777" w:rsidR="00AC44FE" w:rsidRPr="007A6B2A" w:rsidRDefault="00AC44FE" w:rsidP="00835D3F">
            <w:pPr>
              <w:spacing w:before="60" w:after="60"/>
              <w:jc w:val="left"/>
              <w:rPr>
                <w:b/>
                <w:lang w:val="el-GR"/>
              </w:rPr>
            </w:pPr>
          </w:p>
        </w:tc>
      </w:tr>
      <w:tr w:rsidR="00AC44FE" w:rsidRPr="00DC7A23" w14:paraId="16A01E96" w14:textId="77777777" w:rsidTr="00835D3F">
        <w:trPr>
          <w:trHeight w:val="315"/>
        </w:trPr>
        <w:tc>
          <w:tcPr>
            <w:tcW w:w="1129" w:type="dxa"/>
            <w:shd w:val="clear" w:color="auto" w:fill="auto"/>
            <w:vAlign w:val="center"/>
          </w:tcPr>
          <w:p w14:paraId="4514D878" w14:textId="77777777" w:rsidR="00AC44FE" w:rsidRPr="00FA3860" w:rsidRDefault="00AC44FE"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4BC1603D" w14:textId="77777777" w:rsidR="00AC44FE" w:rsidRPr="00FA3860" w:rsidRDefault="00AC44FE" w:rsidP="00835D3F">
            <w:pPr>
              <w:spacing w:before="60" w:after="60"/>
              <w:jc w:val="left"/>
              <w:rPr>
                <w:lang w:val="el-GR"/>
              </w:rPr>
            </w:pPr>
            <w:r w:rsidRPr="00FA3860">
              <w:rPr>
                <w:lang w:val="el-GR"/>
              </w:rPr>
              <w:t xml:space="preserve">Περιγραφή των Προσφερόμενων </w:t>
            </w:r>
            <w:proofErr w:type="spellStart"/>
            <w:r w:rsidRPr="00FA3860">
              <w:rPr>
                <w:lang w:val="el-GR"/>
              </w:rPr>
              <w:t>Public</w:t>
            </w:r>
            <w:proofErr w:type="spellEnd"/>
            <w:r w:rsidRPr="00FA3860">
              <w:rPr>
                <w:lang w:val="el-GR"/>
              </w:rPr>
              <w:t xml:space="preserve"> </w:t>
            </w:r>
            <w:proofErr w:type="spellStart"/>
            <w:r w:rsidRPr="00FA3860">
              <w:rPr>
                <w:lang w:val="el-GR"/>
              </w:rPr>
              <w:t>Cloud</w:t>
            </w:r>
            <w:proofErr w:type="spellEnd"/>
            <w:r w:rsidRPr="00FA3860">
              <w:rPr>
                <w:lang w:val="el-GR"/>
              </w:rPr>
              <w:t xml:space="preserve"> Υπηρεσιών </w:t>
            </w:r>
          </w:p>
        </w:tc>
        <w:tc>
          <w:tcPr>
            <w:tcW w:w="2488" w:type="dxa"/>
          </w:tcPr>
          <w:p w14:paraId="5495EC89" w14:textId="77777777" w:rsidR="00AC44FE" w:rsidRPr="007A1221" w:rsidRDefault="00AC44FE" w:rsidP="00835D3F">
            <w:pPr>
              <w:spacing w:before="60" w:after="60"/>
              <w:jc w:val="left"/>
              <w:rPr>
                <w:lang w:val="el-GR"/>
              </w:rPr>
            </w:pPr>
            <w:r w:rsidRPr="003929E1">
              <w:rPr>
                <w:color w:val="000000"/>
                <w:lang w:val="el-GR"/>
              </w:rPr>
              <w:t>ΠΑΡΑΡΤΗΜΑ Ι</w:t>
            </w:r>
            <w:r>
              <w:rPr>
                <w:color w:val="000000"/>
                <w:lang w:val="el-GR"/>
              </w:rPr>
              <w:t xml:space="preserve"> </w:t>
            </w:r>
            <w:r>
              <w:rPr>
                <w:color w:val="000000"/>
                <w:lang w:val="el-GR"/>
              </w:rPr>
              <w:br/>
            </w:r>
            <w:r w:rsidRPr="00144FE8">
              <w:rPr>
                <w:lang w:val="el-GR"/>
              </w:rPr>
              <w:t>3.1</w:t>
            </w:r>
            <w:r w:rsidRPr="00144FE8">
              <w:rPr>
                <w:lang w:val="el-GR"/>
              </w:rPr>
              <w:tab/>
              <w:t xml:space="preserve">Προμήθεια αδειών χρήσης </w:t>
            </w:r>
            <w:proofErr w:type="spellStart"/>
            <w:r w:rsidRPr="00144FE8">
              <w:rPr>
                <w:lang w:val="el-GR"/>
              </w:rPr>
              <w:t>Public</w:t>
            </w:r>
            <w:proofErr w:type="spellEnd"/>
            <w:r w:rsidRPr="00144FE8">
              <w:rPr>
                <w:lang w:val="el-GR"/>
              </w:rPr>
              <w:t xml:space="preserve"> </w:t>
            </w:r>
            <w:proofErr w:type="spellStart"/>
            <w:r w:rsidRPr="00144FE8">
              <w:rPr>
                <w:lang w:val="el-GR"/>
              </w:rPr>
              <w:t>Cloud</w:t>
            </w:r>
            <w:proofErr w:type="spellEnd"/>
            <w:r w:rsidRPr="00144FE8">
              <w:rPr>
                <w:lang w:val="el-GR"/>
              </w:rPr>
              <w:t xml:space="preserve"> υπηρεσιών</w:t>
            </w:r>
          </w:p>
        </w:tc>
      </w:tr>
      <w:tr w:rsidR="00034677" w:rsidRPr="00DC7A23" w14:paraId="79D12CC2" w14:textId="77777777" w:rsidTr="00835D3F">
        <w:trPr>
          <w:trHeight w:val="315"/>
        </w:trPr>
        <w:tc>
          <w:tcPr>
            <w:tcW w:w="1129" w:type="dxa"/>
            <w:shd w:val="clear" w:color="auto" w:fill="auto"/>
            <w:vAlign w:val="center"/>
          </w:tcPr>
          <w:p w14:paraId="2A2C6523" w14:textId="77777777" w:rsidR="00034677" w:rsidRPr="00FA3860" w:rsidRDefault="00034677"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0430AFEF" w14:textId="73811DD8" w:rsidR="00034677" w:rsidRPr="00234806" w:rsidRDefault="00AA7079" w:rsidP="00835D3F">
            <w:pPr>
              <w:spacing w:before="60" w:after="60"/>
              <w:jc w:val="left"/>
              <w:rPr>
                <w:bCs/>
                <w:lang w:val="en-US"/>
              </w:rPr>
            </w:pPr>
            <w:r w:rsidRPr="00234806">
              <w:rPr>
                <w:bCs/>
                <w:lang w:val="el-GR"/>
              </w:rPr>
              <w:t>Ομάδα</w:t>
            </w:r>
            <w:r w:rsidRPr="00234806">
              <w:rPr>
                <w:bCs/>
                <w:lang w:val="en-US"/>
              </w:rPr>
              <w:t xml:space="preserve"> </w:t>
            </w:r>
            <w:r w:rsidRPr="00234806">
              <w:rPr>
                <w:bCs/>
                <w:lang w:val="el-GR"/>
              </w:rPr>
              <w:t>Γ</w:t>
            </w:r>
            <w:r w:rsidRPr="00234806">
              <w:rPr>
                <w:bCs/>
                <w:lang w:val="en-US"/>
              </w:rPr>
              <w:t xml:space="preserve"> – </w:t>
            </w:r>
            <w:r w:rsidRPr="00234806">
              <w:rPr>
                <w:bCs/>
                <w:lang w:val="el-GR"/>
              </w:rPr>
              <w:t>Τεχνική</w:t>
            </w:r>
            <w:r w:rsidRPr="00234806">
              <w:rPr>
                <w:bCs/>
                <w:lang w:val="en-US"/>
              </w:rPr>
              <w:t xml:space="preserve"> </w:t>
            </w:r>
            <w:r w:rsidRPr="00234806">
              <w:rPr>
                <w:bCs/>
                <w:lang w:val="el-GR"/>
              </w:rPr>
              <w:t>Λύση</w:t>
            </w:r>
            <w:r w:rsidRPr="00234806">
              <w:rPr>
                <w:bCs/>
                <w:lang w:val="en-US"/>
              </w:rPr>
              <w:t xml:space="preserve"> </w:t>
            </w:r>
            <w:r w:rsidRPr="00234806">
              <w:rPr>
                <w:bCs/>
              </w:rPr>
              <w:t>- Simple Cloud Migration (Lift &amp; Shift)</w:t>
            </w:r>
          </w:p>
        </w:tc>
        <w:tc>
          <w:tcPr>
            <w:tcW w:w="2488" w:type="dxa"/>
          </w:tcPr>
          <w:p w14:paraId="5ADA0A7C" w14:textId="6B287D8F" w:rsidR="00034677" w:rsidRPr="009F39A6" w:rsidRDefault="00DF4917" w:rsidP="00835D3F">
            <w:pPr>
              <w:spacing w:before="60" w:after="60"/>
              <w:jc w:val="left"/>
              <w:rPr>
                <w:color w:val="000000"/>
                <w:lang w:val="el-GR"/>
              </w:rPr>
            </w:pPr>
            <w:r>
              <w:rPr>
                <w:color w:val="000000"/>
                <w:lang w:val="el-GR"/>
              </w:rPr>
              <w:fldChar w:fldCharType="begin"/>
            </w:r>
            <w:r>
              <w:rPr>
                <w:color w:val="000000"/>
                <w:lang w:val="el-GR"/>
              </w:rPr>
              <w:instrText xml:space="preserve"> REF _Ref496542191 \r \h </w:instrText>
            </w:r>
            <w:r>
              <w:rPr>
                <w:color w:val="000000"/>
                <w:lang w:val="el-GR"/>
              </w:rPr>
            </w:r>
            <w:r>
              <w:rPr>
                <w:color w:val="000000"/>
                <w:lang w:val="el-GR"/>
              </w:rPr>
              <w:fldChar w:fldCharType="separate"/>
            </w:r>
            <w:r w:rsidR="0025790C">
              <w:rPr>
                <w:color w:val="000000"/>
                <w:lang w:val="el-GR"/>
              </w:rPr>
              <w:t>2.3.1</w:t>
            </w:r>
            <w:r>
              <w:rPr>
                <w:color w:val="000000"/>
                <w:lang w:val="el-GR"/>
              </w:rPr>
              <w:fldChar w:fldCharType="end"/>
            </w:r>
            <w:r>
              <w:rPr>
                <w:color w:val="000000"/>
                <w:lang w:val="el-GR"/>
              </w:rPr>
              <w:t xml:space="preserve"> </w:t>
            </w:r>
            <w:r>
              <w:rPr>
                <w:color w:val="000000"/>
                <w:lang w:val="el-GR"/>
              </w:rPr>
              <w:fldChar w:fldCharType="begin"/>
            </w:r>
            <w:r>
              <w:rPr>
                <w:color w:val="000000"/>
                <w:lang w:val="el-GR"/>
              </w:rPr>
              <w:instrText xml:space="preserve"> REF _Ref496542191 \h </w:instrText>
            </w:r>
            <w:r>
              <w:rPr>
                <w:color w:val="000000"/>
                <w:lang w:val="el-GR"/>
              </w:rPr>
            </w:r>
            <w:r>
              <w:rPr>
                <w:color w:val="000000"/>
                <w:lang w:val="el-GR"/>
              </w:rPr>
              <w:fldChar w:fldCharType="separate"/>
            </w:r>
            <w:r w:rsidR="0025790C" w:rsidRPr="00603221">
              <w:rPr>
                <w:lang w:val="el-GR"/>
              </w:rPr>
              <w:t>Κριτήριο ανάθεσης</w:t>
            </w:r>
            <w:r>
              <w:rPr>
                <w:color w:val="000000"/>
                <w:lang w:val="el-GR"/>
              </w:rPr>
              <w:fldChar w:fldCharType="end"/>
            </w:r>
            <w:r w:rsidR="00EA4684">
              <w:rPr>
                <w:color w:val="000000"/>
                <w:lang w:val="el-GR"/>
              </w:rPr>
              <w:br/>
            </w:r>
            <w:r w:rsidR="009F39A6">
              <w:rPr>
                <w:color w:val="000000"/>
                <w:lang w:val="el-GR"/>
              </w:rPr>
              <w:t>Ομάδα</w:t>
            </w:r>
            <w:r w:rsidR="009F39A6" w:rsidRPr="009F39A6">
              <w:rPr>
                <w:color w:val="000000"/>
                <w:lang w:val="el-GR"/>
              </w:rPr>
              <w:t xml:space="preserve"> </w:t>
            </w:r>
            <w:r w:rsidR="009F39A6">
              <w:rPr>
                <w:color w:val="000000"/>
                <w:lang w:val="el-GR"/>
              </w:rPr>
              <w:t>Γ</w:t>
            </w:r>
            <w:r w:rsidR="009F39A6" w:rsidRPr="009F39A6">
              <w:rPr>
                <w:color w:val="000000"/>
                <w:lang w:val="el-GR"/>
              </w:rPr>
              <w:t xml:space="preserve"> - </w:t>
            </w:r>
            <w:r w:rsidR="00376DEB" w:rsidRPr="00234806">
              <w:rPr>
                <w:color w:val="000000"/>
                <w:lang w:val="el-GR"/>
              </w:rPr>
              <w:t xml:space="preserve">Τεχνική Λύση - </w:t>
            </w:r>
            <w:r w:rsidR="00376DEB" w:rsidRPr="00376DEB">
              <w:rPr>
                <w:color w:val="000000"/>
                <w:lang w:val="en-US"/>
              </w:rPr>
              <w:t>Simple</w:t>
            </w:r>
            <w:r w:rsidR="00376DEB" w:rsidRPr="00234806">
              <w:rPr>
                <w:color w:val="000000"/>
                <w:lang w:val="el-GR"/>
              </w:rPr>
              <w:t xml:space="preserve"> </w:t>
            </w:r>
            <w:r w:rsidR="00376DEB" w:rsidRPr="00376DEB">
              <w:rPr>
                <w:color w:val="000000"/>
                <w:lang w:val="en-US"/>
              </w:rPr>
              <w:t>Cloud</w:t>
            </w:r>
            <w:r w:rsidR="00376DEB" w:rsidRPr="00234806">
              <w:rPr>
                <w:color w:val="000000"/>
                <w:lang w:val="el-GR"/>
              </w:rPr>
              <w:t xml:space="preserve"> </w:t>
            </w:r>
            <w:r w:rsidR="00376DEB" w:rsidRPr="00376DEB">
              <w:rPr>
                <w:color w:val="000000"/>
                <w:lang w:val="en-US"/>
              </w:rPr>
              <w:t>Migration</w:t>
            </w:r>
            <w:r w:rsidR="00376DEB" w:rsidRPr="00234806">
              <w:rPr>
                <w:color w:val="000000"/>
                <w:lang w:val="el-GR"/>
              </w:rPr>
              <w:t xml:space="preserve"> (</w:t>
            </w:r>
            <w:r w:rsidR="00376DEB" w:rsidRPr="00376DEB">
              <w:rPr>
                <w:color w:val="000000"/>
                <w:lang w:val="en-US"/>
              </w:rPr>
              <w:t>Lift</w:t>
            </w:r>
            <w:r w:rsidR="00376DEB" w:rsidRPr="00234806">
              <w:rPr>
                <w:color w:val="000000"/>
                <w:lang w:val="el-GR"/>
              </w:rPr>
              <w:t xml:space="preserve"> &amp; </w:t>
            </w:r>
            <w:r w:rsidR="00376DEB" w:rsidRPr="00376DEB">
              <w:rPr>
                <w:color w:val="000000"/>
                <w:lang w:val="en-US"/>
              </w:rPr>
              <w:t>Shift</w:t>
            </w:r>
            <w:r w:rsidR="00376DEB" w:rsidRPr="00234806">
              <w:rPr>
                <w:color w:val="000000"/>
                <w:lang w:val="el-GR"/>
              </w:rPr>
              <w:t>)</w:t>
            </w:r>
            <w:r w:rsidR="009F39A6" w:rsidRPr="00234806">
              <w:rPr>
                <w:color w:val="000000"/>
                <w:lang w:val="el-GR"/>
              </w:rPr>
              <w:br/>
            </w:r>
            <w:r w:rsidR="009F39A6">
              <w:rPr>
                <w:color w:val="000000"/>
                <w:lang w:val="el-GR"/>
              </w:rPr>
              <w:t>Περιγραφή της Τεχνικής Λύσης</w:t>
            </w:r>
            <w:r w:rsidR="009F39A6" w:rsidRPr="009F39A6">
              <w:rPr>
                <w:color w:val="000000"/>
                <w:lang w:val="el-GR"/>
              </w:rPr>
              <w:t xml:space="preserve"> </w:t>
            </w:r>
          </w:p>
        </w:tc>
      </w:tr>
      <w:tr w:rsidR="00C4020D" w:rsidRPr="00DC7A23" w14:paraId="64CA6F84" w14:textId="77777777" w:rsidTr="00835D3F">
        <w:trPr>
          <w:trHeight w:val="315"/>
        </w:trPr>
        <w:tc>
          <w:tcPr>
            <w:tcW w:w="1129" w:type="dxa"/>
            <w:shd w:val="clear" w:color="auto" w:fill="auto"/>
            <w:vAlign w:val="center"/>
          </w:tcPr>
          <w:p w14:paraId="01BBFD60" w14:textId="77777777" w:rsidR="00C4020D" w:rsidRPr="009F39A6" w:rsidRDefault="00C4020D"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23F3F04B" w14:textId="0A400879" w:rsidR="00C4020D" w:rsidRPr="00234806" w:rsidRDefault="00AA7079" w:rsidP="00835D3F">
            <w:pPr>
              <w:spacing w:before="60" w:after="60"/>
              <w:jc w:val="left"/>
              <w:rPr>
                <w:bCs/>
                <w:lang w:val="en-US"/>
              </w:rPr>
            </w:pPr>
            <w:r w:rsidRPr="00234806">
              <w:rPr>
                <w:bCs/>
                <w:lang w:val="el-GR"/>
              </w:rPr>
              <w:t>Ομάδα</w:t>
            </w:r>
            <w:r w:rsidRPr="00234806">
              <w:rPr>
                <w:bCs/>
                <w:lang w:val="en-US"/>
              </w:rPr>
              <w:t xml:space="preserve"> </w:t>
            </w:r>
            <w:r w:rsidRPr="00234806">
              <w:rPr>
                <w:bCs/>
                <w:lang w:val="el-GR"/>
              </w:rPr>
              <w:t>Δ</w:t>
            </w:r>
            <w:r w:rsidRPr="00234806">
              <w:rPr>
                <w:bCs/>
                <w:lang w:val="en-US"/>
              </w:rPr>
              <w:t xml:space="preserve"> – </w:t>
            </w:r>
            <w:proofErr w:type="spellStart"/>
            <w:r w:rsidRPr="00234806">
              <w:rPr>
                <w:bCs/>
              </w:rPr>
              <w:t>Τεχνική</w:t>
            </w:r>
            <w:proofErr w:type="spellEnd"/>
            <w:r w:rsidRPr="00234806">
              <w:rPr>
                <w:bCs/>
              </w:rPr>
              <w:t xml:space="preserve"> </w:t>
            </w:r>
            <w:proofErr w:type="spellStart"/>
            <w:r w:rsidRPr="00234806">
              <w:rPr>
                <w:bCs/>
              </w:rPr>
              <w:t>Λύση</w:t>
            </w:r>
            <w:proofErr w:type="spellEnd"/>
            <w:r w:rsidRPr="00234806">
              <w:rPr>
                <w:bCs/>
              </w:rPr>
              <w:t xml:space="preserve"> - </w:t>
            </w:r>
            <w:proofErr w:type="spellStart"/>
            <w:r w:rsidRPr="00234806">
              <w:rPr>
                <w:bCs/>
              </w:rPr>
              <w:t>Replatforming</w:t>
            </w:r>
            <w:proofErr w:type="spellEnd"/>
            <w:r w:rsidRPr="00234806">
              <w:rPr>
                <w:bCs/>
              </w:rPr>
              <w:t xml:space="preserve"> Cloud Migration</w:t>
            </w:r>
          </w:p>
        </w:tc>
        <w:tc>
          <w:tcPr>
            <w:tcW w:w="2488" w:type="dxa"/>
          </w:tcPr>
          <w:p w14:paraId="60562B5D" w14:textId="2A020859" w:rsidR="00C4020D" w:rsidRPr="00EA4684" w:rsidRDefault="009C232A" w:rsidP="00835D3F">
            <w:pPr>
              <w:spacing w:before="60" w:after="60"/>
              <w:jc w:val="left"/>
              <w:rPr>
                <w:color w:val="000000"/>
                <w:lang w:val="el-GR"/>
              </w:rPr>
            </w:pPr>
            <w:r>
              <w:rPr>
                <w:color w:val="000000"/>
                <w:lang w:val="el-GR"/>
              </w:rPr>
              <w:fldChar w:fldCharType="begin"/>
            </w:r>
            <w:r>
              <w:rPr>
                <w:color w:val="000000"/>
                <w:lang w:val="el-GR"/>
              </w:rPr>
              <w:instrText xml:space="preserve"> REF _Ref496542191 \r \h </w:instrText>
            </w:r>
            <w:r>
              <w:rPr>
                <w:color w:val="000000"/>
                <w:lang w:val="el-GR"/>
              </w:rPr>
            </w:r>
            <w:r>
              <w:rPr>
                <w:color w:val="000000"/>
                <w:lang w:val="el-GR"/>
              </w:rPr>
              <w:fldChar w:fldCharType="separate"/>
            </w:r>
            <w:r w:rsidR="0025790C">
              <w:rPr>
                <w:color w:val="000000"/>
                <w:lang w:val="el-GR"/>
              </w:rPr>
              <w:t>2.3.1</w:t>
            </w:r>
            <w:r>
              <w:rPr>
                <w:color w:val="000000"/>
                <w:lang w:val="el-GR"/>
              </w:rPr>
              <w:fldChar w:fldCharType="end"/>
            </w:r>
            <w:r>
              <w:rPr>
                <w:color w:val="000000"/>
                <w:lang w:val="el-GR"/>
              </w:rPr>
              <w:t xml:space="preserve"> </w:t>
            </w:r>
            <w:r>
              <w:rPr>
                <w:color w:val="000000"/>
                <w:lang w:val="el-GR"/>
              </w:rPr>
              <w:fldChar w:fldCharType="begin"/>
            </w:r>
            <w:r>
              <w:rPr>
                <w:color w:val="000000"/>
                <w:lang w:val="el-GR"/>
              </w:rPr>
              <w:instrText xml:space="preserve"> REF _Ref496542191 \h </w:instrText>
            </w:r>
            <w:r>
              <w:rPr>
                <w:color w:val="000000"/>
                <w:lang w:val="el-GR"/>
              </w:rPr>
            </w:r>
            <w:r>
              <w:rPr>
                <w:color w:val="000000"/>
                <w:lang w:val="el-GR"/>
              </w:rPr>
              <w:fldChar w:fldCharType="separate"/>
            </w:r>
            <w:r w:rsidR="0025790C" w:rsidRPr="00603221">
              <w:rPr>
                <w:lang w:val="el-GR"/>
              </w:rPr>
              <w:t>Κριτήριο ανάθεσης</w:t>
            </w:r>
            <w:r>
              <w:rPr>
                <w:color w:val="000000"/>
                <w:lang w:val="el-GR"/>
              </w:rPr>
              <w:fldChar w:fldCharType="end"/>
            </w:r>
            <w:r>
              <w:rPr>
                <w:color w:val="000000"/>
                <w:lang w:val="el-GR"/>
              </w:rPr>
              <w:br/>
            </w:r>
            <w:r w:rsidR="00EA4684" w:rsidRPr="00234806">
              <w:rPr>
                <w:color w:val="000000"/>
                <w:lang w:val="el-GR"/>
              </w:rPr>
              <w:t xml:space="preserve">Ομάδα Δ – Τεχνική Λύση - </w:t>
            </w:r>
            <w:proofErr w:type="spellStart"/>
            <w:r w:rsidR="00EA4684" w:rsidRPr="00EA4684">
              <w:rPr>
                <w:color w:val="000000"/>
                <w:lang w:val="en-US"/>
              </w:rPr>
              <w:t>Replatforming</w:t>
            </w:r>
            <w:proofErr w:type="spellEnd"/>
            <w:r w:rsidR="00EA4684" w:rsidRPr="00234806">
              <w:rPr>
                <w:color w:val="000000"/>
                <w:lang w:val="el-GR"/>
              </w:rPr>
              <w:t xml:space="preserve"> </w:t>
            </w:r>
            <w:r w:rsidR="00EA4684" w:rsidRPr="00EA4684">
              <w:rPr>
                <w:color w:val="000000"/>
                <w:lang w:val="en-US"/>
              </w:rPr>
              <w:t>Cloud</w:t>
            </w:r>
            <w:r w:rsidR="00EA4684" w:rsidRPr="00234806">
              <w:rPr>
                <w:color w:val="000000"/>
                <w:lang w:val="el-GR"/>
              </w:rPr>
              <w:t xml:space="preserve"> </w:t>
            </w:r>
            <w:r w:rsidR="00EA4684" w:rsidRPr="00EA4684">
              <w:rPr>
                <w:color w:val="000000"/>
                <w:lang w:val="en-US"/>
              </w:rPr>
              <w:t>Migration</w:t>
            </w:r>
            <w:r w:rsidR="00EA4684" w:rsidRPr="00EA4684">
              <w:rPr>
                <w:color w:val="000000"/>
                <w:lang w:val="el-GR"/>
              </w:rPr>
              <w:t xml:space="preserve"> </w:t>
            </w:r>
            <w:r w:rsidR="00EA4684" w:rsidRPr="00234806">
              <w:rPr>
                <w:color w:val="000000"/>
                <w:lang w:val="el-GR"/>
              </w:rPr>
              <w:br/>
            </w:r>
            <w:r w:rsidR="00EA4684">
              <w:rPr>
                <w:color w:val="000000"/>
                <w:lang w:val="el-GR"/>
              </w:rPr>
              <w:t>Περιγραφή της Τεχνικής Λύσης</w:t>
            </w:r>
          </w:p>
        </w:tc>
      </w:tr>
      <w:tr w:rsidR="00AC44FE" w:rsidRPr="00DC7A23" w14:paraId="7CA12EDA" w14:textId="77777777" w:rsidTr="00835D3F">
        <w:trPr>
          <w:trHeight w:val="315"/>
        </w:trPr>
        <w:tc>
          <w:tcPr>
            <w:tcW w:w="1129" w:type="dxa"/>
            <w:shd w:val="clear" w:color="auto" w:fill="D9D9D9" w:themeFill="background1" w:themeFillShade="D9"/>
            <w:vAlign w:val="center"/>
          </w:tcPr>
          <w:p w14:paraId="17C219AA" w14:textId="77777777" w:rsidR="00AC44FE" w:rsidRPr="00EA4684" w:rsidRDefault="00AC44FE" w:rsidP="003E46EC">
            <w:pPr>
              <w:numPr>
                <w:ilvl w:val="0"/>
                <w:numId w:val="82"/>
              </w:numPr>
              <w:pBdr>
                <w:top w:val="nil"/>
                <w:left w:val="nil"/>
                <w:bottom w:val="nil"/>
                <w:right w:val="nil"/>
                <w:between w:val="nil"/>
              </w:pBdr>
              <w:spacing w:before="60" w:after="60"/>
              <w:jc w:val="left"/>
              <w:rPr>
                <w:b/>
                <w:color w:val="000000"/>
                <w:lang w:val="el-GR"/>
              </w:rPr>
            </w:pPr>
          </w:p>
        </w:tc>
        <w:tc>
          <w:tcPr>
            <w:tcW w:w="6237" w:type="dxa"/>
            <w:shd w:val="clear" w:color="auto" w:fill="D9D9D9" w:themeFill="background1" w:themeFillShade="D9"/>
            <w:vAlign w:val="center"/>
          </w:tcPr>
          <w:p w14:paraId="0C5F58F1" w14:textId="77777777" w:rsidR="00AC44FE" w:rsidRPr="007A6B2A" w:rsidRDefault="00AC44FE" w:rsidP="00835D3F">
            <w:pPr>
              <w:spacing w:before="60" w:after="60"/>
              <w:jc w:val="left"/>
              <w:rPr>
                <w:b/>
                <w:lang w:val="el-GR"/>
              </w:rPr>
            </w:pPr>
            <w:r w:rsidRPr="007A6B2A">
              <w:rPr>
                <w:b/>
                <w:lang w:val="el-GR"/>
              </w:rPr>
              <w:t xml:space="preserve">Προμήθεια </w:t>
            </w:r>
            <w:proofErr w:type="spellStart"/>
            <w:r w:rsidRPr="00D66322">
              <w:rPr>
                <w:b/>
                <w:lang w:val="el-GR"/>
              </w:rPr>
              <w:t>Hyper-Converged</w:t>
            </w:r>
            <w:proofErr w:type="spellEnd"/>
            <w:r w:rsidRPr="00D66322">
              <w:rPr>
                <w:b/>
                <w:lang w:val="el-GR"/>
              </w:rPr>
              <w:t xml:space="preserve"> Τοπικής Υποδομής με επέκταση στο υπολογιστικό νέφος</w:t>
            </w:r>
          </w:p>
        </w:tc>
        <w:tc>
          <w:tcPr>
            <w:tcW w:w="2488" w:type="dxa"/>
            <w:shd w:val="clear" w:color="auto" w:fill="D9D9D9" w:themeFill="background1" w:themeFillShade="D9"/>
          </w:tcPr>
          <w:p w14:paraId="40E3C249" w14:textId="77777777" w:rsidR="00AC44FE" w:rsidRPr="007A6B2A" w:rsidRDefault="00AC44FE" w:rsidP="00835D3F">
            <w:pPr>
              <w:spacing w:before="60" w:after="60"/>
              <w:jc w:val="left"/>
              <w:rPr>
                <w:b/>
                <w:lang w:val="el-GR"/>
              </w:rPr>
            </w:pPr>
          </w:p>
        </w:tc>
      </w:tr>
      <w:tr w:rsidR="00AC44FE" w:rsidRPr="00DC7A23" w14:paraId="1BF318F3" w14:textId="77777777" w:rsidTr="00835D3F">
        <w:trPr>
          <w:trHeight w:val="315"/>
        </w:trPr>
        <w:tc>
          <w:tcPr>
            <w:tcW w:w="1129" w:type="dxa"/>
            <w:shd w:val="clear" w:color="auto" w:fill="auto"/>
            <w:vAlign w:val="center"/>
          </w:tcPr>
          <w:p w14:paraId="4E8F5436" w14:textId="77777777" w:rsidR="00AC44FE" w:rsidRPr="007A1221" w:rsidRDefault="00AC44FE"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6B9E6E8F" w14:textId="77777777" w:rsidR="00AC44FE" w:rsidRPr="007A6B2A" w:rsidRDefault="00AC44FE" w:rsidP="00835D3F">
            <w:pPr>
              <w:spacing w:before="60" w:after="60"/>
              <w:jc w:val="left"/>
              <w:rPr>
                <w:highlight w:val="cyan"/>
                <w:lang w:val="el-GR"/>
              </w:rPr>
            </w:pPr>
            <w:r>
              <w:rPr>
                <w:lang w:val="el-GR"/>
              </w:rPr>
              <w:t xml:space="preserve">Περιγραφή των </w:t>
            </w:r>
            <w:r>
              <w:t>components</w:t>
            </w:r>
            <w:r w:rsidRPr="00302E80">
              <w:rPr>
                <w:lang w:val="el-GR"/>
              </w:rPr>
              <w:t xml:space="preserve"> </w:t>
            </w:r>
            <w:r>
              <w:rPr>
                <w:lang w:val="el-GR"/>
              </w:rPr>
              <w:t>της Υποδομής</w:t>
            </w:r>
          </w:p>
        </w:tc>
        <w:tc>
          <w:tcPr>
            <w:tcW w:w="2488" w:type="dxa"/>
            <w:shd w:val="clear" w:color="auto" w:fill="FFFFFF"/>
          </w:tcPr>
          <w:p w14:paraId="38046713" w14:textId="77777777" w:rsidR="00AC44FE" w:rsidRPr="007A1221" w:rsidRDefault="00AC44FE" w:rsidP="00835D3F">
            <w:pPr>
              <w:spacing w:before="60" w:after="60"/>
              <w:jc w:val="left"/>
              <w:rPr>
                <w:lang w:val="el-GR"/>
              </w:rPr>
            </w:pPr>
            <w:r w:rsidRPr="00FC5AB9">
              <w:rPr>
                <w:color w:val="000000"/>
                <w:lang w:val="el-GR"/>
              </w:rPr>
              <w:t>ΠΑΡΑΡΤΗΜΑ Ι</w:t>
            </w:r>
            <w:r w:rsidRPr="00144FE8">
              <w:rPr>
                <w:lang w:val="el-GR"/>
              </w:rPr>
              <w:t xml:space="preserve"> </w:t>
            </w:r>
            <w:r>
              <w:rPr>
                <w:lang w:val="el-GR"/>
              </w:rPr>
              <w:br/>
            </w:r>
            <w:r w:rsidRPr="00144FE8">
              <w:rPr>
                <w:lang w:val="el-GR"/>
              </w:rPr>
              <w:t>3.2</w:t>
            </w:r>
            <w:r w:rsidRPr="00144FE8">
              <w:rPr>
                <w:lang w:val="el-GR"/>
              </w:rPr>
              <w:tab/>
              <w:t xml:space="preserve">Προμήθεια </w:t>
            </w:r>
            <w:proofErr w:type="spellStart"/>
            <w:r w:rsidRPr="00144FE8">
              <w:rPr>
                <w:lang w:val="el-GR"/>
              </w:rPr>
              <w:t>Hyper-Converged</w:t>
            </w:r>
            <w:proofErr w:type="spellEnd"/>
            <w:r w:rsidRPr="00144FE8">
              <w:rPr>
                <w:lang w:val="el-GR"/>
              </w:rPr>
              <w:t xml:space="preserve"> Τοπικής Υποδομής με επέκταση στο υπολογιστικό νέφος</w:t>
            </w:r>
          </w:p>
        </w:tc>
      </w:tr>
      <w:tr w:rsidR="00AC44FE" w:rsidRPr="00DC7A23" w14:paraId="01513134" w14:textId="77777777" w:rsidTr="00835D3F">
        <w:trPr>
          <w:trHeight w:val="315"/>
        </w:trPr>
        <w:tc>
          <w:tcPr>
            <w:tcW w:w="1129" w:type="dxa"/>
            <w:shd w:val="clear" w:color="auto" w:fill="auto"/>
            <w:vAlign w:val="center"/>
          </w:tcPr>
          <w:p w14:paraId="5810DBF9" w14:textId="77777777" w:rsidR="00AC44FE" w:rsidRPr="007A1221" w:rsidRDefault="00AC44FE" w:rsidP="003E46EC">
            <w:pPr>
              <w:numPr>
                <w:ilvl w:val="1"/>
                <w:numId w:val="82"/>
              </w:numPr>
              <w:pBdr>
                <w:top w:val="nil"/>
                <w:left w:val="nil"/>
                <w:bottom w:val="nil"/>
                <w:right w:val="nil"/>
                <w:between w:val="nil"/>
              </w:pBdr>
              <w:spacing w:before="60" w:after="60"/>
              <w:ind w:left="0" w:firstLine="0"/>
              <w:jc w:val="left"/>
              <w:rPr>
                <w:color w:val="000000"/>
                <w:lang w:val="el-GR"/>
              </w:rPr>
            </w:pPr>
          </w:p>
        </w:tc>
        <w:tc>
          <w:tcPr>
            <w:tcW w:w="6237" w:type="dxa"/>
            <w:shd w:val="clear" w:color="auto" w:fill="auto"/>
            <w:vAlign w:val="center"/>
          </w:tcPr>
          <w:p w14:paraId="19D3B40E" w14:textId="77777777" w:rsidR="00AC44FE" w:rsidRPr="007A1221" w:rsidRDefault="00AC44FE" w:rsidP="00835D3F">
            <w:pPr>
              <w:spacing w:before="60" w:after="60"/>
              <w:jc w:val="left"/>
              <w:rPr>
                <w:highlight w:val="cyan"/>
                <w:lang w:val="el-GR"/>
              </w:rPr>
            </w:pPr>
            <w:r>
              <w:rPr>
                <w:lang w:val="el-GR"/>
              </w:rPr>
              <w:t>Περιγραφή των υπηρεσιών εγκατάστασης και θέσης σε παραγωγική λειτουργία</w:t>
            </w:r>
          </w:p>
        </w:tc>
        <w:tc>
          <w:tcPr>
            <w:tcW w:w="2488" w:type="dxa"/>
            <w:shd w:val="clear" w:color="auto" w:fill="FFFFFF"/>
          </w:tcPr>
          <w:p w14:paraId="69AF3355" w14:textId="77777777" w:rsidR="00AC44FE" w:rsidRPr="007A1221" w:rsidRDefault="00AC44FE" w:rsidP="00835D3F">
            <w:pPr>
              <w:spacing w:before="60" w:after="60"/>
              <w:jc w:val="left"/>
              <w:rPr>
                <w:lang w:val="el-GR"/>
              </w:rPr>
            </w:pPr>
            <w:r w:rsidRPr="00FC5AB9">
              <w:rPr>
                <w:color w:val="000000"/>
                <w:lang w:val="el-GR"/>
              </w:rPr>
              <w:t>ΠΑΡΑΡΤΗΜΑ Ι</w:t>
            </w:r>
            <w:r w:rsidRPr="00144FE8">
              <w:rPr>
                <w:lang w:val="el-GR"/>
              </w:rPr>
              <w:t xml:space="preserve"> </w:t>
            </w:r>
            <w:r>
              <w:rPr>
                <w:lang w:val="el-GR"/>
              </w:rPr>
              <w:br/>
            </w:r>
            <w:r w:rsidRPr="00144FE8">
              <w:rPr>
                <w:lang w:val="el-GR"/>
              </w:rPr>
              <w:t>3.2</w:t>
            </w:r>
            <w:r w:rsidRPr="00144FE8">
              <w:rPr>
                <w:lang w:val="el-GR"/>
              </w:rPr>
              <w:tab/>
              <w:t xml:space="preserve">Προμήθεια </w:t>
            </w:r>
            <w:proofErr w:type="spellStart"/>
            <w:r w:rsidRPr="00144FE8">
              <w:rPr>
                <w:lang w:val="el-GR"/>
              </w:rPr>
              <w:t>Hyper-Converged</w:t>
            </w:r>
            <w:proofErr w:type="spellEnd"/>
            <w:r w:rsidRPr="00144FE8">
              <w:rPr>
                <w:lang w:val="el-GR"/>
              </w:rPr>
              <w:t xml:space="preserve"> Τοπικής Υποδομής με επέκταση στο υπολογιστικό νέφος</w:t>
            </w:r>
          </w:p>
        </w:tc>
      </w:tr>
      <w:tr w:rsidR="00AC44FE" w:rsidRPr="00973808" w14:paraId="66969200" w14:textId="77777777" w:rsidTr="00835D3F">
        <w:trPr>
          <w:trHeight w:val="315"/>
        </w:trPr>
        <w:tc>
          <w:tcPr>
            <w:tcW w:w="1129" w:type="dxa"/>
            <w:shd w:val="clear" w:color="auto" w:fill="D9D9D9" w:themeFill="background1" w:themeFillShade="D9"/>
            <w:vAlign w:val="center"/>
          </w:tcPr>
          <w:p w14:paraId="22D94BE5" w14:textId="77777777" w:rsidR="00AC44FE" w:rsidRPr="007A1221" w:rsidRDefault="00AC44FE" w:rsidP="003E46EC">
            <w:pPr>
              <w:numPr>
                <w:ilvl w:val="0"/>
                <w:numId w:val="82"/>
              </w:numPr>
              <w:pBdr>
                <w:top w:val="nil"/>
                <w:left w:val="nil"/>
                <w:bottom w:val="nil"/>
                <w:right w:val="nil"/>
                <w:between w:val="nil"/>
              </w:pBdr>
              <w:spacing w:before="60" w:after="60"/>
              <w:jc w:val="left"/>
              <w:rPr>
                <w:b/>
                <w:color w:val="000000"/>
                <w:lang w:val="el-GR"/>
              </w:rPr>
            </w:pPr>
          </w:p>
        </w:tc>
        <w:tc>
          <w:tcPr>
            <w:tcW w:w="6237" w:type="dxa"/>
            <w:shd w:val="clear" w:color="auto" w:fill="D9D9D9" w:themeFill="background1" w:themeFillShade="D9"/>
            <w:vAlign w:val="center"/>
          </w:tcPr>
          <w:p w14:paraId="054145EC" w14:textId="77777777" w:rsidR="00AC44FE" w:rsidRPr="007A6B2A" w:rsidRDefault="00AC44FE" w:rsidP="00835D3F">
            <w:pPr>
              <w:spacing w:before="60" w:after="60"/>
              <w:jc w:val="left"/>
              <w:rPr>
                <w:b/>
                <w:lang w:val="el-GR"/>
              </w:rPr>
            </w:pPr>
            <w:r>
              <w:rPr>
                <w:b/>
              </w:rPr>
              <w:t>Υπ</w:t>
            </w:r>
            <w:proofErr w:type="spellStart"/>
            <w:r>
              <w:rPr>
                <w:b/>
              </w:rPr>
              <w:t>ηρεσίες</w:t>
            </w:r>
            <w:proofErr w:type="spellEnd"/>
          </w:p>
        </w:tc>
        <w:tc>
          <w:tcPr>
            <w:tcW w:w="2488" w:type="dxa"/>
            <w:shd w:val="clear" w:color="auto" w:fill="D9D9D9" w:themeFill="background1" w:themeFillShade="D9"/>
          </w:tcPr>
          <w:p w14:paraId="3424106A" w14:textId="77777777" w:rsidR="00AC44FE" w:rsidRPr="007A6B2A" w:rsidRDefault="00AC44FE" w:rsidP="00835D3F">
            <w:pPr>
              <w:spacing w:before="60" w:after="60"/>
              <w:rPr>
                <w:b/>
                <w:lang w:val="el-GR"/>
              </w:rPr>
            </w:pPr>
          </w:p>
        </w:tc>
      </w:tr>
      <w:tr w:rsidR="00AC44FE" w:rsidRPr="00DC7A23" w14:paraId="40A101C6" w14:textId="77777777" w:rsidTr="00835D3F">
        <w:trPr>
          <w:trHeight w:val="315"/>
        </w:trPr>
        <w:tc>
          <w:tcPr>
            <w:tcW w:w="1129" w:type="dxa"/>
            <w:shd w:val="clear" w:color="auto" w:fill="auto"/>
            <w:vAlign w:val="center"/>
          </w:tcPr>
          <w:p w14:paraId="396C0A3E" w14:textId="77777777" w:rsidR="00AC44FE" w:rsidRPr="007A1221" w:rsidRDefault="00AC44FE" w:rsidP="00835D3F">
            <w:pPr>
              <w:pBdr>
                <w:top w:val="nil"/>
                <w:left w:val="nil"/>
                <w:bottom w:val="nil"/>
                <w:right w:val="nil"/>
                <w:between w:val="nil"/>
              </w:pBdr>
              <w:spacing w:before="60" w:after="60"/>
              <w:jc w:val="left"/>
              <w:rPr>
                <w:color w:val="000000"/>
              </w:rPr>
            </w:pPr>
            <w:r>
              <w:rPr>
                <w:color w:val="000000"/>
              </w:rPr>
              <w:t>4.1</w:t>
            </w:r>
          </w:p>
        </w:tc>
        <w:tc>
          <w:tcPr>
            <w:tcW w:w="6237" w:type="dxa"/>
            <w:shd w:val="clear" w:color="auto" w:fill="auto"/>
            <w:vAlign w:val="center"/>
          </w:tcPr>
          <w:p w14:paraId="00D1AE77" w14:textId="77777777" w:rsidR="00AC44FE" w:rsidRPr="00234806" w:rsidRDefault="00AC44FE" w:rsidP="00835D3F">
            <w:pPr>
              <w:spacing w:before="60" w:after="60"/>
              <w:jc w:val="left"/>
              <w:rPr>
                <w:lang w:val="el-GR"/>
              </w:rPr>
            </w:pPr>
            <w:r w:rsidRPr="00234806">
              <w:rPr>
                <w:lang w:val="el-GR"/>
              </w:rPr>
              <w:t xml:space="preserve">Υπηρεσίες </w:t>
            </w:r>
            <w:r w:rsidRPr="004104A6">
              <w:rPr>
                <w:lang w:val="el-GR"/>
              </w:rPr>
              <w:t>Μελέτης Εφαρμογής</w:t>
            </w:r>
            <w:r w:rsidRPr="00234806">
              <w:rPr>
                <w:lang w:val="el-GR"/>
              </w:rPr>
              <w:t xml:space="preserve"> </w:t>
            </w:r>
          </w:p>
        </w:tc>
        <w:tc>
          <w:tcPr>
            <w:tcW w:w="2488" w:type="dxa"/>
          </w:tcPr>
          <w:p w14:paraId="071EB8B7" w14:textId="77777777" w:rsidR="00AC44FE" w:rsidRPr="00181C18" w:rsidRDefault="00AC44FE" w:rsidP="00835D3F">
            <w:pPr>
              <w:spacing w:before="60" w:after="60"/>
              <w:jc w:val="left"/>
              <w:rPr>
                <w:lang w:val="el-GR"/>
              </w:rPr>
            </w:pPr>
            <w:r w:rsidRPr="00FC5AB9">
              <w:rPr>
                <w:color w:val="000000"/>
                <w:lang w:val="el-GR"/>
              </w:rPr>
              <w:t>ΠΑΡΑΡΤΗΜΑ Ι</w:t>
            </w:r>
            <w:r w:rsidRPr="00181C18">
              <w:rPr>
                <w:lang w:val="el-GR"/>
              </w:rPr>
              <w:t xml:space="preserve"> </w:t>
            </w:r>
            <w:r w:rsidRPr="00181C18">
              <w:rPr>
                <w:lang w:val="el-GR"/>
              </w:rPr>
              <w:br/>
              <w:t>3.3.1</w:t>
            </w:r>
            <w:r w:rsidRPr="00181C18">
              <w:rPr>
                <w:lang w:val="el-GR"/>
              </w:rPr>
              <w:tab/>
              <w:t>Εκπόνηση Μελέτης Εφαρμογής</w:t>
            </w:r>
          </w:p>
        </w:tc>
      </w:tr>
      <w:tr w:rsidR="00AC44FE" w14:paraId="6E55D220" w14:textId="77777777" w:rsidTr="00835D3F">
        <w:trPr>
          <w:trHeight w:val="315"/>
        </w:trPr>
        <w:tc>
          <w:tcPr>
            <w:tcW w:w="1129" w:type="dxa"/>
            <w:shd w:val="clear" w:color="auto" w:fill="auto"/>
            <w:vAlign w:val="center"/>
          </w:tcPr>
          <w:p w14:paraId="7BCDDE3B" w14:textId="77777777" w:rsidR="00AC44FE" w:rsidRPr="00144FE8" w:rsidRDefault="00AC44FE" w:rsidP="00835D3F">
            <w:pPr>
              <w:pBdr>
                <w:top w:val="nil"/>
                <w:left w:val="nil"/>
                <w:bottom w:val="nil"/>
                <w:right w:val="nil"/>
                <w:between w:val="nil"/>
              </w:pBdr>
              <w:spacing w:before="60" w:after="60"/>
              <w:jc w:val="left"/>
              <w:rPr>
                <w:color w:val="000000"/>
                <w:lang w:val="el-GR"/>
              </w:rPr>
            </w:pPr>
            <w:r>
              <w:rPr>
                <w:color w:val="000000"/>
              </w:rPr>
              <w:t>4.</w:t>
            </w:r>
            <w:r>
              <w:rPr>
                <w:color w:val="000000"/>
                <w:lang w:val="el-GR"/>
              </w:rPr>
              <w:t>2</w:t>
            </w:r>
          </w:p>
        </w:tc>
        <w:tc>
          <w:tcPr>
            <w:tcW w:w="6237" w:type="dxa"/>
            <w:shd w:val="clear" w:color="auto" w:fill="auto"/>
            <w:vAlign w:val="center"/>
          </w:tcPr>
          <w:p w14:paraId="23D3891A" w14:textId="77777777" w:rsidR="00AC44FE" w:rsidRPr="00234806" w:rsidRDefault="00AC44FE" w:rsidP="00835D3F">
            <w:pPr>
              <w:spacing w:before="60" w:after="60"/>
              <w:jc w:val="left"/>
              <w:rPr>
                <w:lang w:val="el-GR"/>
              </w:rPr>
            </w:pPr>
            <w:r w:rsidRPr="00234806">
              <w:rPr>
                <w:lang w:val="el-GR"/>
              </w:rPr>
              <w:t xml:space="preserve">Υπηρεσίες Εκπαίδευσης </w:t>
            </w:r>
          </w:p>
        </w:tc>
        <w:tc>
          <w:tcPr>
            <w:tcW w:w="2488" w:type="dxa"/>
          </w:tcPr>
          <w:p w14:paraId="053F741B" w14:textId="77777777" w:rsidR="00AC44FE" w:rsidRDefault="00AC44FE" w:rsidP="00835D3F">
            <w:pPr>
              <w:spacing w:before="60" w:after="60"/>
              <w:jc w:val="left"/>
            </w:pPr>
            <w:r w:rsidRPr="00FC5AB9">
              <w:rPr>
                <w:color w:val="000000"/>
                <w:lang w:val="el-GR"/>
              </w:rPr>
              <w:t>ΠΑΡΑΡΤΗΜΑ Ι</w:t>
            </w:r>
            <w:r w:rsidRPr="00FC5AB9">
              <w:rPr>
                <w:lang w:val="el-GR"/>
              </w:rPr>
              <w:t xml:space="preserve"> </w:t>
            </w:r>
            <w:r>
              <w:rPr>
                <w:lang w:val="el-GR"/>
              </w:rPr>
              <w:br/>
            </w:r>
            <w:r w:rsidRPr="00144FE8">
              <w:t>3.3.3</w:t>
            </w:r>
            <w:r w:rsidRPr="00144FE8">
              <w:tab/>
              <w:t>Υπ</w:t>
            </w:r>
            <w:proofErr w:type="spellStart"/>
            <w:r w:rsidRPr="00144FE8">
              <w:t>ηρεσίες</w:t>
            </w:r>
            <w:proofErr w:type="spellEnd"/>
            <w:r w:rsidRPr="00144FE8">
              <w:t xml:space="preserve"> </w:t>
            </w:r>
            <w:proofErr w:type="spellStart"/>
            <w:r w:rsidRPr="00144FE8">
              <w:t>Εκ</w:t>
            </w:r>
            <w:proofErr w:type="spellEnd"/>
            <w:r w:rsidRPr="00144FE8">
              <w:t>παίδευσης</w:t>
            </w:r>
          </w:p>
        </w:tc>
      </w:tr>
      <w:tr w:rsidR="00AC44FE" w:rsidRPr="00DC7A23" w14:paraId="28EDDE8F" w14:textId="77777777" w:rsidTr="00835D3F">
        <w:trPr>
          <w:trHeight w:val="315"/>
        </w:trPr>
        <w:tc>
          <w:tcPr>
            <w:tcW w:w="1129" w:type="dxa"/>
            <w:shd w:val="clear" w:color="auto" w:fill="auto"/>
            <w:vAlign w:val="center"/>
          </w:tcPr>
          <w:p w14:paraId="6D6AF6CE" w14:textId="77777777" w:rsidR="00AC44FE" w:rsidRPr="007A1221" w:rsidRDefault="00AC44FE" w:rsidP="00835D3F">
            <w:pPr>
              <w:pBdr>
                <w:top w:val="nil"/>
                <w:left w:val="nil"/>
                <w:bottom w:val="nil"/>
                <w:right w:val="nil"/>
                <w:between w:val="nil"/>
              </w:pBdr>
              <w:spacing w:before="60" w:after="60"/>
              <w:jc w:val="left"/>
              <w:rPr>
                <w:color w:val="000000"/>
              </w:rPr>
            </w:pPr>
            <w:r>
              <w:rPr>
                <w:color w:val="000000"/>
              </w:rPr>
              <w:t>4.</w:t>
            </w:r>
            <w:r>
              <w:rPr>
                <w:color w:val="000000"/>
                <w:lang w:val="el-GR"/>
              </w:rPr>
              <w:t>3</w:t>
            </w:r>
          </w:p>
        </w:tc>
        <w:tc>
          <w:tcPr>
            <w:tcW w:w="6237" w:type="dxa"/>
            <w:shd w:val="clear" w:color="auto" w:fill="auto"/>
            <w:vAlign w:val="center"/>
          </w:tcPr>
          <w:p w14:paraId="3B8B2D4E" w14:textId="77777777" w:rsidR="00AC44FE" w:rsidRPr="004104A6" w:rsidRDefault="00AC44FE" w:rsidP="00835D3F">
            <w:pPr>
              <w:spacing w:before="60" w:after="60"/>
              <w:jc w:val="left"/>
              <w:rPr>
                <w:lang w:val="el-GR"/>
              </w:rPr>
            </w:pPr>
            <w:r w:rsidRPr="00234806">
              <w:rPr>
                <w:lang w:val="el-GR"/>
              </w:rPr>
              <w:t xml:space="preserve">Υπηρεσίες </w:t>
            </w:r>
            <w:r w:rsidRPr="004104A6">
              <w:rPr>
                <w:lang w:val="el-GR"/>
              </w:rPr>
              <w:t xml:space="preserve">Επιτόπιας Υποστήριξης </w:t>
            </w:r>
          </w:p>
        </w:tc>
        <w:tc>
          <w:tcPr>
            <w:tcW w:w="2488" w:type="dxa"/>
          </w:tcPr>
          <w:p w14:paraId="6555D589" w14:textId="77777777" w:rsidR="00AC44FE" w:rsidRPr="00181C18" w:rsidRDefault="00AC44FE" w:rsidP="00835D3F">
            <w:pPr>
              <w:spacing w:before="60" w:after="60"/>
              <w:jc w:val="left"/>
              <w:rPr>
                <w:lang w:val="el-GR"/>
              </w:rPr>
            </w:pPr>
            <w:r w:rsidRPr="00FC5AB9">
              <w:rPr>
                <w:color w:val="000000"/>
                <w:lang w:val="el-GR"/>
              </w:rPr>
              <w:t>ΠΑΡΑΡΤΗΜΑ Ι</w:t>
            </w:r>
            <w:r w:rsidRPr="00FC5AB9">
              <w:rPr>
                <w:lang w:val="el-GR"/>
              </w:rPr>
              <w:t xml:space="preserve"> </w:t>
            </w:r>
            <w:r>
              <w:rPr>
                <w:lang w:val="el-GR"/>
              </w:rPr>
              <w:br/>
            </w:r>
            <w:r w:rsidRPr="00181C18">
              <w:rPr>
                <w:lang w:val="el-GR"/>
              </w:rPr>
              <w:t>3.3.2</w:t>
            </w:r>
            <w:r w:rsidRPr="00181C18">
              <w:rPr>
                <w:lang w:val="el-GR"/>
              </w:rPr>
              <w:tab/>
              <w:t>Υπηρεσίες Επιτόπιας Υποστήριξης</w:t>
            </w:r>
          </w:p>
        </w:tc>
      </w:tr>
      <w:tr w:rsidR="00AC44FE" w:rsidRPr="00DC7A23" w14:paraId="1D96C0C5" w14:textId="77777777" w:rsidTr="00835D3F">
        <w:trPr>
          <w:trHeight w:val="315"/>
        </w:trPr>
        <w:tc>
          <w:tcPr>
            <w:tcW w:w="1129" w:type="dxa"/>
            <w:shd w:val="clear" w:color="auto" w:fill="auto"/>
            <w:vAlign w:val="center"/>
          </w:tcPr>
          <w:p w14:paraId="487FDC1B" w14:textId="77777777" w:rsidR="00AC44FE" w:rsidRPr="007A1221" w:rsidRDefault="00AC44FE" w:rsidP="00835D3F">
            <w:pPr>
              <w:pBdr>
                <w:top w:val="nil"/>
                <w:left w:val="nil"/>
                <w:bottom w:val="nil"/>
                <w:right w:val="nil"/>
                <w:between w:val="nil"/>
              </w:pBdr>
              <w:spacing w:before="60" w:after="60"/>
              <w:jc w:val="left"/>
              <w:rPr>
                <w:color w:val="000000"/>
                <w:lang w:val="el-GR"/>
              </w:rPr>
            </w:pPr>
            <w:r>
              <w:rPr>
                <w:color w:val="000000"/>
                <w:lang w:val="el-GR"/>
              </w:rPr>
              <w:t>4.4</w:t>
            </w:r>
          </w:p>
        </w:tc>
        <w:tc>
          <w:tcPr>
            <w:tcW w:w="6237" w:type="dxa"/>
            <w:shd w:val="clear" w:color="auto" w:fill="auto"/>
            <w:vAlign w:val="center"/>
          </w:tcPr>
          <w:p w14:paraId="6C2BCE93" w14:textId="77777777" w:rsidR="00AC44FE" w:rsidRPr="004104A6" w:rsidRDefault="00AC44FE" w:rsidP="00835D3F">
            <w:pPr>
              <w:spacing w:before="60" w:after="60"/>
              <w:jc w:val="left"/>
              <w:rPr>
                <w:lang w:val="el-GR"/>
              </w:rPr>
            </w:pPr>
            <w:r w:rsidRPr="004104A6">
              <w:rPr>
                <w:lang w:val="el-GR"/>
              </w:rPr>
              <w:t>Υπηρεσίες Ανάπτυξης και Μετάπτωσης Εφαρμογών</w:t>
            </w:r>
          </w:p>
        </w:tc>
        <w:tc>
          <w:tcPr>
            <w:tcW w:w="2488" w:type="dxa"/>
          </w:tcPr>
          <w:p w14:paraId="67A0C447" w14:textId="77777777" w:rsidR="00AC44FE" w:rsidRPr="00716741" w:rsidDel="00564860" w:rsidRDefault="00AC44FE" w:rsidP="00835D3F">
            <w:pPr>
              <w:spacing w:before="60" w:after="60"/>
              <w:jc w:val="left"/>
              <w:rPr>
                <w:lang w:val="el-GR"/>
              </w:rPr>
            </w:pPr>
            <w:r w:rsidRPr="00FC5AB9">
              <w:rPr>
                <w:color w:val="000000"/>
                <w:lang w:val="el-GR"/>
              </w:rPr>
              <w:t>ΠΑΡΑΡΤΗΜΑ Ι</w:t>
            </w:r>
            <w:r w:rsidRPr="00FC5AB9">
              <w:rPr>
                <w:lang w:val="el-GR"/>
              </w:rPr>
              <w:t xml:space="preserve"> </w:t>
            </w:r>
            <w:r>
              <w:rPr>
                <w:lang w:val="el-GR"/>
              </w:rPr>
              <w:br/>
            </w:r>
            <w:r w:rsidRPr="00144FE8">
              <w:rPr>
                <w:lang w:val="el-GR"/>
              </w:rPr>
              <w:t>3.3.4</w:t>
            </w:r>
            <w:r w:rsidRPr="00144FE8">
              <w:rPr>
                <w:lang w:val="el-GR"/>
              </w:rPr>
              <w:tab/>
              <w:t>Υπηρεσίες Ανάπτυξης και Μετάπτωσης Εφαρμογών</w:t>
            </w:r>
          </w:p>
        </w:tc>
      </w:tr>
      <w:tr w:rsidR="00AC44FE" w14:paraId="59FD727E" w14:textId="77777777" w:rsidTr="00835D3F">
        <w:trPr>
          <w:trHeight w:val="315"/>
        </w:trPr>
        <w:tc>
          <w:tcPr>
            <w:tcW w:w="1129" w:type="dxa"/>
            <w:shd w:val="clear" w:color="auto" w:fill="D9D9D9" w:themeFill="background1" w:themeFillShade="D9"/>
            <w:vAlign w:val="center"/>
          </w:tcPr>
          <w:p w14:paraId="3B6E0B66" w14:textId="77777777" w:rsidR="00AC44FE" w:rsidRPr="007A1221" w:rsidRDefault="00AC44FE" w:rsidP="00835D3F">
            <w:pPr>
              <w:pBdr>
                <w:top w:val="nil"/>
                <w:left w:val="nil"/>
                <w:bottom w:val="nil"/>
                <w:right w:val="nil"/>
                <w:between w:val="nil"/>
              </w:pBdr>
              <w:spacing w:before="60" w:after="60"/>
              <w:jc w:val="left"/>
              <w:rPr>
                <w:b/>
                <w:color w:val="000000"/>
              </w:rPr>
            </w:pPr>
            <w:r>
              <w:rPr>
                <w:b/>
                <w:color w:val="000000"/>
              </w:rPr>
              <w:t>5.</w:t>
            </w:r>
          </w:p>
        </w:tc>
        <w:tc>
          <w:tcPr>
            <w:tcW w:w="6237" w:type="dxa"/>
            <w:shd w:val="clear" w:color="auto" w:fill="D9D9D9" w:themeFill="background1" w:themeFillShade="D9"/>
            <w:vAlign w:val="center"/>
          </w:tcPr>
          <w:p w14:paraId="07B82CFD" w14:textId="77777777" w:rsidR="00AC44FE" w:rsidRPr="00234806" w:rsidRDefault="00AC44FE" w:rsidP="00835D3F">
            <w:pPr>
              <w:spacing w:before="60" w:after="60"/>
              <w:jc w:val="left"/>
              <w:rPr>
                <w:b/>
                <w:lang w:val="el-GR"/>
              </w:rPr>
            </w:pPr>
            <w:r w:rsidRPr="00234806">
              <w:rPr>
                <w:b/>
                <w:color w:val="000000"/>
                <w:lang w:val="el-GR"/>
              </w:rPr>
              <w:t>Μεθοδολογία Υλοποίησης Έργου</w:t>
            </w:r>
          </w:p>
        </w:tc>
        <w:tc>
          <w:tcPr>
            <w:tcW w:w="2488" w:type="dxa"/>
            <w:shd w:val="clear" w:color="auto" w:fill="D9D9D9" w:themeFill="background1" w:themeFillShade="D9"/>
          </w:tcPr>
          <w:p w14:paraId="3FA28CB9" w14:textId="77777777" w:rsidR="00AC44FE" w:rsidRDefault="00AC44FE" w:rsidP="00835D3F">
            <w:pPr>
              <w:spacing w:before="60" w:after="60"/>
            </w:pPr>
          </w:p>
        </w:tc>
      </w:tr>
      <w:tr w:rsidR="00AC44FE" w14:paraId="48535E6A" w14:textId="77777777" w:rsidTr="00835D3F">
        <w:trPr>
          <w:trHeight w:val="315"/>
        </w:trPr>
        <w:tc>
          <w:tcPr>
            <w:tcW w:w="1129" w:type="dxa"/>
            <w:shd w:val="clear" w:color="auto" w:fill="auto"/>
            <w:vAlign w:val="center"/>
          </w:tcPr>
          <w:p w14:paraId="6B1E2B14" w14:textId="77777777" w:rsidR="00AC44FE" w:rsidRPr="007A1221" w:rsidRDefault="00AC44FE" w:rsidP="00835D3F">
            <w:pPr>
              <w:pBdr>
                <w:top w:val="nil"/>
                <w:left w:val="nil"/>
                <w:bottom w:val="nil"/>
                <w:right w:val="nil"/>
                <w:between w:val="nil"/>
              </w:pBdr>
              <w:spacing w:before="60" w:after="60"/>
              <w:jc w:val="left"/>
              <w:rPr>
                <w:color w:val="000000"/>
              </w:rPr>
            </w:pPr>
            <w:r>
              <w:rPr>
                <w:color w:val="000000"/>
              </w:rPr>
              <w:t>5.1</w:t>
            </w:r>
          </w:p>
        </w:tc>
        <w:tc>
          <w:tcPr>
            <w:tcW w:w="6237" w:type="dxa"/>
            <w:shd w:val="clear" w:color="auto" w:fill="auto"/>
            <w:vAlign w:val="center"/>
          </w:tcPr>
          <w:p w14:paraId="7F67A043" w14:textId="77777777" w:rsidR="00AC44FE" w:rsidRPr="004104A6" w:rsidRDefault="00AC44FE" w:rsidP="00835D3F">
            <w:pPr>
              <w:spacing w:before="60" w:after="60"/>
              <w:jc w:val="left"/>
              <w:rPr>
                <w:lang w:val="el-GR"/>
              </w:rPr>
            </w:pPr>
            <w:r w:rsidRPr="004104A6">
              <w:rPr>
                <w:color w:val="000000"/>
                <w:lang w:val="el-GR"/>
              </w:rPr>
              <w:t>Φάσεις Υλοποίησης – Παραδοτέα - Χρονοδιάγραμμα - Ομάδα Έργου</w:t>
            </w:r>
          </w:p>
        </w:tc>
        <w:tc>
          <w:tcPr>
            <w:tcW w:w="2488" w:type="dxa"/>
          </w:tcPr>
          <w:p w14:paraId="457C303D" w14:textId="77777777" w:rsidR="00AC44FE" w:rsidRDefault="00AC44FE" w:rsidP="00835D3F">
            <w:pPr>
              <w:spacing w:before="60" w:after="60"/>
            </w:pPr>
            <w:r>
              <w:t>4.1, 4.2</w:t>
            </w:r>
          </w:p>
        </w:tc>
      </w:tr>
      <w:tr w:rsidR="00AC44FE" w14:paraId="1B041FF3" w14:textId="77777777" w:rsidTr="00835D3F">
        <w:trPr>
          <w:trHeight w:val="525"/>
        </w:trPr>
        <w:tc>
          <w:tcPr>
            <w:tcW w:w="1129" w:type="dxa"/>
            <w:shd w:val="clear" w:color="auto" w:fill="auto"/>
            <w:vAlign w:val="center"/>
          </w:tcPr>
          <w:p w14:paraId="4159E292" w14:textId="77777777" w:rsidR="00AC44FE" w:rsidRPr="007A1221" w:rsidRDefault="00AC44FE" w:rsidP="00835D3F">
            <w:pPr>
              <w:pBdr>
                <w:top w:val="nil"/>
                <w:left w:val="nil"/>
                <w:bottom w:val="nil"/>
                <w:right w:val="nil"/>
                <w:between w:val="nil"/>
              </w:pBdr>
              <w:spacing w:before="60" w:after="60"/>
              <w:jc w:val="left"/>
              <w:rPr>
                <w:color w:val="000000"/>
              </w:rPr>
            </w:pPr>
            <w:r>
              <w:rPr>
                <w:color w:val="000000"/>
              </w:rPr>
              <w:t>5.2</w:t>
            </w:r>
          </w:p>
        </w:tc>
        <w:tc>
          <w:tcPr>
            <w:tcW w:w="6237" w:type="dxa"/>
            <w:shd w:val="clear" w:color="auto" w:fill="auto"/>
            <w:vAlign w:val="center"/>
          </w:tcPr>
          <w:p w14:paraId="3055E19E" w14:textId="77777777" w:rsidR="00AC44FE" w:rsidRPr="00234806" w:rsidRDefault="00AC44FE" w:rsidP="00835D3F">
            <w:pPr>
              <w:spacing w:before="60" w:after="60"/>
              <w:jc w:val="left"/>
              <w:rPr>
                <w:lang w:val="el-GR"/>
              </w:rPr>
            </w:pPr>
            <w:r w:rsidRPr="00234806">
              <w:rPr>
                <w:color w:val="000000"/>
                <w:lang w:val="el-GR"/>
              </w:rPr>
              <w:t xml:space="preserve">Μεθοδολογία Διοίκησης Έργου </w:t>
            </w:r>
          </w:p>
        </w:tc>
        <w:tc>
          <w:tcPr>
            <w:tcW w:w="2488" w:type="dxa"/>
          </w:tcPr>
          <w:p w14:paraId="69BD376C" w14:textId="77777777" w:rsidR="00AC44FE" w:rsidRDefault="00AC44FE" w:rsidP="00835D3F">
            <w:pPr>
              <w:spacing w:before="60" w:after="60"/>
            </w:pPr>
            <w:r>
              <w:t>4.3, 4.4, 4.5</w:t>
            </w:r>
          </w:p>
        </w:tc>
      </w:tr>
      <w:tr w:rsidR="00AC44FE" w14:paraId="41D83C7A" w14:textId="77777777" w:rsidTr="00835D3F">
        <w:trPr>
          <w:trHeight w:val="315"/>
        </w:trPr>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4A6E78" w14:textId="77777777" w:rsidR="00AC44FE" w:rsidRPr="007A1221" w:rsidRDefault="00AC44FE" w:rsidP="00835D3F">
            <w:pPr>
              <w:pBdr>
                <w:top w:val="nil"/>
                <w:left w:val="nil"/>
                <w:bottom w:val="nil"/>
                <w:right w:val="nil"/>
                <w:between w:val="nil"/>
              </w:pBdr>
              <w:spacing w:before="60" w:after="60"/>
              <w:jc w:val="left"/>
              <w:rPr>
                <w:b/>
                <w:color w:val="000000"/>
              </w:rPr>
            </w:pPr>
            <w:r>
              <w:rPr>
                <w:b/>
                <w:color w:val="000000"/>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7CA61F" w14:textId="77777777" w:rsidR="00AC44FE" w:rsidRPr="00234806" w:rsidRDefault="00AC44FE" w:rsidP="00835D3F">
            <w:pPr>
              <w:pBdr>
                <w:top w:val="nil"/>
                <w:left w:val="nil"/>
                <w:bottom w:val="nil"/>
                <w:right w:val="nil"/>
                <w:between w:val="nil"/>
              </w:pBdr>
              <w:spacing w:before="60" w:after="60"/>
              <w:jc w:val="left"/>
              <w:rPr>
                <w:b/>
                <w:color w:val="000000"/>
                <w:lang w:val="el-GR"/>
              </w:rPr>
            </w:pPr>
            <w:r w:rsidRPr="00234806">
              <w:rPr>
                <w:b/>
                <w:color w:val="000000"/>
                <w:lang w:val="el-GR"/>
              </w:rPr>
              <w:t>Πίνακες Συμμόρφωσης</w:t>
            </w:r>
          </w:p>
        </w:tc>
        <w:tc>
          <w:tcPr>
            <w:tcW w:w="24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FDB367" w14:textId="77777777" w:rsidR="00AC44FE" w:rsidRPr="00234806" w:rsidRDefault="00AC44FE" w:rsidP="00835D3F">
            <w:pPr>
              <w:pBdr>
                <w:top w:val="nil"/>
                <w:left w:val="nil"/>
                <w:bottom w:val="nil"/>
                <w:right w:val="nil"/>
                <w:between w:val="nil"/>
              </w:pBdr>
              <w:spacing w:before="60" w:after="60"/>
              <w:jc w:val="left"/>
              <w:rPr>
                <w:b/>
                <w:color w:val="000000"/>
                <w:lang w:val="el-GR"/>
              </w:rPr>
            </w:pPr>
            <w:r w:rsidRPr="00234806">
              <w:rPr>
                <w:color w:val="000000"/>
                <w:lang w:val="el-GR"/>
              </w:rPr>
              <w:t>ΠΑΡΑΡΤΗΜΑ ΙΙ – Πίνακες Συμμόρφωσης</w:t>
            </w:r>
          </w:p>
        </w:tc>
      </w:tr>
      <w:tr w:rsidR="00AC44FE" w:rsidRPr="00DC7A23" w14:paraId="52F5BAE1" w14:textId="77777777" w:rsidTr="00835D3F">
        <w:trPr>
          <w:trHeight w:val="315"/>
        </w:trPr>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94E7CB" w14:textId="77777777" w:rsidR="00AC44FE" w:rsidRPr="007A1221" w:rsidRDefault="00AC44FE" w:rsidP="00835D3F">
            <w:pPr>
              <w:pBdr>
                <w:top w:val="nil"/>
                <w:left w:val="nil"/>
                <w:bottom w:val="nil"/>
                <w:right w:val="nil"/>
                <w:between w:val="nil"/>
              </w:pBdr>
              <w:spacing w:before="60" w:after="60"/>
              <w:jc w:val="left"/>
              <w:rPr>
                <w:b/>
                <w:color w:val="000000"/>
              </w:rPr>
            </w:pPr>
            <w:r>
              <w:rPr>
                <w:b/>
                <w:color w:val="000000"/>
              </w:rPr>
              <w:t>7.</w:t>
            </w:r>
          </w:p>
        </w:tc>
        <w:tc>
          <w:tcPr>
            <w:tcW w:w="62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8D178F" w14:textId="77777777" w:rsidR="00AC44FE" w:rsidRPr="007A1221" w:rsidRDefault="00AC44FE" w:rsidP="00835D3F">
            <w:pPr>
              <w:spacing w:before="60" w:after="60"/>
              <w:jc w:val="left"/>
              <w:rPr>
                <w:b/>
                <w:u w:val="single"/>
                <w:lang w:val="el-GR"/>
              </w:rPr>
            </w:pPr>
            <w:r w:rsidRPr="007A1221">
              <w:rPr>
                <w:b/>
                <w:lang w:val="el-GR"/>
              </w:rPr>
              <w:t xml:space="preserve">Πίνακες Οικονομικής Προσφοράς, </w:t>
            </w:r>
            <w:r w:rsidRPr="007A1221">
              <w:rPr>
                <w:b/>
                <w:u w:val="single"/>
                <w:lang w:val="el-GR"/>
              </w:rPr>
              <w:t>χωρίς τιμές</w:t>
            </w:r>
          </w:p>
          <w:p w14:paraId="75CDA75B" w14:textId="77777777" w:rsidR="00AC44FE" w:rsidRPr="007A6B2A" w:rsidRDefault="00AC44FE" w:rsidP="00835D3F">
            <w:pPr>
              <w:pBdr>
                <w:top w:val="nil"/>
                <w:left w:val="nil"/>
                <w:bottom w:val="nil"/>
                <w:right w:val="nil"/>
                <w:between w:val="nil"/>
              </w:pBdr>
              <w:spacing w:before="60" w:after="60"/>
              <w:jc w:val="left"/>
              <w:rPr>
                <w:b/>
                <w:color w:val="000000"/>
                <w:lang w:val="el-GR"/>
              </w:rPr>
            </w:pPr>
            <w:r w:rsidRPr="007A6B2A">
              <w:rPr>
                <w:color w:val="000000"/>
                <w:u w:val="single"/>
                <w:lang w:val="el-GR"/>
              </w:rPr>
              <w:t>Η εμφάνιση τιμής/ τιμών στον εν λόγω πίνακα αποτελεί λόγο απόρριψης της προσφοράς</w:t>
            </w:r>
          </w:p>
        </w:tc>
        <w:tc>
          <w:tcPr>
            <w:tcW w:w="24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9A492A" w14:textId="77777777" w:rsidR="00AC44FE" w:rsidRPr="007A6B2A" w:rsidRDefault="00AC44FE" w:rsidP="00835D3F">
            <w:pPr>
              <w:pBdr>
                <w:top w:val="nil"/>
                <w:left w:val="nil"/>
                <w:bottom w:val="nil"/>
                <w:right w:val="nil"/>
                <w:between w:val="nil"/>
              </w:pBdr>
              <w:spacing w:before="60" w:after="60"/>
              <w:jc w:val="left"/>
              <w:rPr>
                <w:b/>
                <w:color w:val="000000"/>
                <w:lang w:val="el-GR"/>
              </w:rPr>
            </w:pPr>
            <w:r w:rsidRPr="007A6B2A">
              <w:rPr>
                <w:color w:val="000000"/>
                <w:lang w:val="el-GR"/>
              </w:rPr>
              <w:t xml:space="preserve">ΠΑΡΑΡΤΗΜΑ </w:t>
            </w:r>
            <w:r>
              <w:rPr>
                <w:color w:val="000000"/>
              </w:rPr>
              <w:t>VI</w:t>
            </w:r>
            <w:r w:rsidRPr="007A6B2A">
              <w:rPr>
                <w:color w:val="000000"/>
                <w:lang w:val="el-GR"/>
              </w:rPr>
              <w:t xml:space="preserve"> – Υπόδειγμα Οικονομικής Προσφοράς</w:t>
            </w:r>
          </w:p>
        </w:tc>
      </w:tr>
    </w:tbl>
    <w:p w14:paraId="72D8977A" w14:textId="5ED65F23" w:rsidR="00AC44FE" w:rsidRDefault="00AC44FE">
      <w:pPr>
        <w:rPr>
          <w:lang w:val="el-GR"/>
        </w:rPr>
      </w:pPr>
    </w:p>
    <w:p w14:paraId="610CAA17" w14:textId="77777777" w:rsidR="00AC44FE" w:rsidRDefault="00AC44FE">
      <w:pPr>
        <w:suppressAutoHyphens w:val="0"/>
        <w:spacing w:after="0"/>
        <w:jc w:val="left"/>
        <w:rPr>
          <w:lang w:val="el-GR"/>
        </w:rPr>
      </w:pPr>
      <w:r>
        <w:rPr>
          <w:lang w:val="el-GR"/>
        </w:rPr>
        <w:br w:type="page"/>
      </w:r>
    </w:p>
    <w:p w14:paraId="425F5897" w14:textId="77777777" w:rsidR="008338F0" w:rsidRPr="00603221" w:rsidRDefault="008338F0">
      <w:pPr>
        <w:rPr>
          <w:lang w:val="el-GR"/>
        </w:rPr>
      </w:pPr>
    </w:p>
    <w:p w14:paraId="7A380EB0" w14:textId="77777777" w:rsidR="008338F0" w:rsidRPr="00234806" w:rsidRDefault="003355E7" w:rsidP="00F82A8D">
      <w:pPr>
        <w:pStyle w:val="2"/>
        <w:numPr>
          <w:ilvl w:val="0"/>
          <w:numId w:val="0"/>
        </w:numPr>
        <w:ind w:left="576" w:hanging="576"/>
        <w:rPr>
          <w:rFonts w:cs="Tahoma"/>
          <w:color w:val="auto"/>
          <w:lang w:val="el-GR"/>
        </w:rPr>
      </w:pPr>
      <w:bookmarkStart w:id="391" w:name="_Ref510087099"/>
      <w:bookmarkStart w:id="392" w:name="_Ref40980023"/>
      <w:bookmarkStart w:id="393" w:name="_Ref40980058"/>
      <w:bookmarkStart w:id="394" w:name="_Ref40980548"/>
      <w:bookmarkStart w:id="395" w:name="_Ref55324421"/>
      <w:bookmarkStart w:id="396" w:name="_Toc112836401"/>
      <w:r w:rsidRPr="00234806">
        <w:rPr>
          <w:rFonts w:cs="Tahoma"/>
          <w:color w:val="auto"/>
          <w:lang w:val="el-GR"/>
        </w:rPr>
        <w:t xml:space="preserve">ΠΑΡΑΡΤΗΜΑ </w:t>
      </w:r>
      <w:r w:rsidRPr="00234806">
        <w:rPr>
          <w:rFonts w:cs="Tahoma"/>
          <w:color w:val="auto"/>
        </w:rPr>
        <w:t>VI</w:t>
      </w:r>
      <w:r w:rsidRPr="00234806">
        <w:rPr>
          <w:rFonts w:cs="Tahoma"/>
          <w:color w:val="auto"/>
          <w:lang w:val="el-GR"/>
        </w:rPr>
        <w:t xml:space="preserve"> – </w:t>
      </w:r>
      <w:r w:rsidR="006E4901" w:rsidRPr="00234806">
        <w:rPr>
          <w:rFonts w:cs="Tahoma"/>
          <w:color w:val="auto"/>
          <w:lang w:val="el-GR"/>
        </w:rPr>
        <w:t>Υπόδειγμα Οικονομικής Προσφοράς</w:t>
      </w:r>
      <w:bookmarkEnd w:id="391"/>
      <w:bookmarkEnd w:id="392"/>
      <w:bookmarkEnd w:id="393"/>
      <w:bookmarkEnd w:id="394"/>
      <w:bookmarkEnd w:id="395"/>
      <w:bookmarkEnd w:id="396"/>
      <w:r w:rsidR="00E1337D" w:rsidRPr="00234806">
        <w:rPr>
          <w:rFonts w:cs="Tahoma"/>
          <w:color w:val="auto"/>
          <w:lang w:val="el-GR"/>
        </w:rPr>
        <w:t xml:space="preserve"> </w:t>
      </w:r>
    </w:p>
    <w:p w14:paraId="53988161" w14:textId="77777777" w:rsidR="008338F0" w:rsidRPr="00234806" w:rsidRDefault="008338F0">
      <w:pPr>
        <w:pStyle w:val="normalwithoutspacing"/>
        <w:rPr>
          <w:i/>
        </w:rPr>
      </w:pPr>
    </w:p>
    <w:p w14:paraId="43421832" w14:textId="77777777" w:rsidR="00D255C1" w:rsidRPr="004104A6" w:rsidRDefault="00D255C1" w:rsidP="00D255C1">
      <w:pPr>
        <w:pStyle w:val="3"/>
        <w:rPr>
          <w:lang w:val="el-GR"/>
        </w:rPr>
      </w:pPr>
      <w:bookmarkStart w:id="397" w:name="_Toc79526400"/>
      <w:bookmarkStart w:id="398" w:name="_Toc87230712"/>
      <w:bookmarkStart w:id="399" w:name="_Toc112836402"/>
      <w:r w:rsidRPr="004104A6">
        <w:rPr>
          <w:lang w:val="el-GR"/>
        </w:rPr>
        <w:t xml:space="preserve">Α. Προμήθεια αδειών χρήσης </w:t>
      </w:r>
      <w:r w:rsidRPr="004104A6">
        <w:t>Public</w:t>
      </w:r>
      <w:r w:rsidRPr="004104A6">
        <w:rPr>
          <w:lang w:val="el-GR"/>
        </w:rPr>
        <w:t xml:space="preserve"> </w:t>
      </w:r>
      <w:r w:rsidRPr="004104A6">
        <w:t>Cloud</w:t>
      </w:r>
      <w:r w:rsidRPr="004104A6">
        <w:rPr>
          <w:lang w:val="el-GR"/>
        </w:rPr>
        <w:t xml:space="preserve"> Υπηρεσιών</w:t>
      </w:r>
      <w:bookmarkEnd w:id="397"/>
      <w:bookmarkEnd w:id="398"/>
      <w:bookmarkEnd w:id="399"/>
    </w:p>
    <w:p w14:paraId="59A6FF38" w14:textId="77777777" w:rsidR="00D255C1" w:rsidRPr="007A6B2A" w:rsidRDefault="00D255C1" w:rsidP="00D255C1">
      <w:pPr>
        <w:pStyle w:val="3"/>
        <w:rPr>
          <w:lang w:val="el-GR"/>
        </w:rPr>
      </w:pPr>
      <w:bookmarkStart w:id="400" w:name="_Toc79526401"/>
      <w:bookmarkStart w:id="401" w:name="_Toc87230713"/>
      <w:bookmarkStart w:id="402" w:name="_Toc112836403"/>
      <w:r>
        <w:rPr>
          <w:lang w:val="el-GR"/>
        </w:rPr>
        <w:t>Α</w:t>
      </w:r>
      <w:r w:rsidRPr="007A6B2A">
        <w:rPr>
          <w:lang w:val="el-GR"/>
        </w:rPr>
        <w:t>1. Μηχανισμός υπολογισμού Κόστους Υπηρεσιών Αναφοράς</w:t>
      </w:r>
      <w:bookmarkEnd w:id="400"/>
      <w:bookmarkEnd w:id="401"/>
      <w:bookmarkEnd w:id="402"/>
    </w:p>
    <w:p w14:paraId="7699E500" w14:textId="77777777" w:rsidR="00D255C1" w:rsidRPr="003929E1" w:rsidRDefault="00D255C1" w:rsidP="00D255C1">
      <w:pPr>
        <w:spacing w:after="0"/>
        <w:rPr>
          <w:lang w:val="el-GR"/>
        </w:rPr>
      </w:pPr>
      <w:r w:rsidRPr="003929E1">
        <w:rPr>
          <w:lang w:val="el-GR"/>
        </w:rPr>
        <w:t xml:space="preserve">Για τις υπηρεσίες Δημόσιου Υπολογιστικού Νέφους, οι υποψήφιοι Οικονομικοί φορείς συμπληρώνουν στην Οικονομική Προσφορά το προσφερόμενο κόστος μονάδας των Υπηρεσιών Αναφοράς για τις εκτιμώμενες ποσότητες, όπως παρέχονται από την Αναθέτουσα Αρχή στο ηλεκτρονικό αρχείο </w:t>
      </w:r>
      <w:r w:rsidRPr="003929E1">
        <w:rPr>
          <w:b/>
          <w:bCs/>
        </w:rPr>
        <w:t>Calculator</w:t>
      </w:r>
      <w:r w:rsidRPr="003929E1">
        <w:rPr>
          <w:b/>
          <w:bCs/>
          <w:lang w:val="el-GR"/>
        </w:rPr>
        <w:t>.</w:t>
      </w:r>
      <w:r w:rsidRPr="003929E1">
        <w:rPr>
          <w:b/>
          <w:bCs/>
        </w:rPr>
        <w:t>xlsx</w:t>
      </w:r>
      <w:r w:rsidRPr="003929E1">
        <w:rPr>
          <w:lang w:val="el-GR"/>
        </w:rPr>
        <w:t xml:space="preserve">. </w:t>
      </w:r>
      <w:r w:rsidRPr="003929E1">
        <w:rPr>
          <w:b/>
          <w:u w:val="single"/>
          <w:lang w:val="el-GR"/>
        </w:rPr>
        <w:t>Οι εκτιμώμενες ποσότητες χρησιμεύουν για την οικονομική αξιολόγηση των προσφορών των υποψηφίων Αναδόχων και είναι ενδεικτικές και όχι δεσμευτικές για την Αναθέτουσα Αρχή</w:t>
      </w:r>
      <w:r w:rsidRPr="003929E1">
        <w:rPr>
          <w:lang w:val="el-GR"/>
        </w:rPr>
        <w:t>. Η πραγματική χρήση των Υπηρεσιών Αναφοράς θα προκύψει από τις επιχειρησιακές ανάγκες του Υπουργείου και των φορέων της Δημόσιας Διοίκησης που θα εξυπηρετεί. Με άλλα λόγια, η ανάλωση των υπηρεσιών θα γίνεται σύμφωνα με τις ανάγκες που θα παρουσιαστούν στην διάρκεια υλοποίησης της Σύμβασης.</w:t>
      </w:r>
    </w:p>
    <w:p w14:paraId="08F33327" w14:textId="72167AE0" w:rsidR="00D255C1" w:rsidRDefault="00D255C1" w:rsidP="00D255C1">
      <w:pPr>
        <w:spacing w:after="0"/>
        <w:rPr>
          <w:color w:val="000000"/>
          <w:lang w:val="el-GR"/>
        </w:rPr>
      </w:pPr>
      <w:r w:rsidRPr="003929E1">
        <w:rPr>
          <w:color w:val="000000"/>
          <w:lang w:val="el-GR"/>
        </w:rPr>
        <w:t xml:space="preserve">Αναφορικά με τις υπηρεσίες </w:t>
      </w:r>
      <w:r w:rsidRPr="003929E1">
        <w:rPr>
          <w:color w:val="000000"/>
        </w:rPr>
        <w:t>public</w:t>
      </w:r>
      <w:r w:rsidRPr="003929E1">
        <w:rPr>
          <w:color w:val="000000"/>
          <w:lang w:val="el-GR"/>
        </w:rPr>
        <w:t xml:space="preserve"> </w:t>
      </w:r>
      <w:r w:rsidRPr="003929E1">
        <w:rPr>
          <w:color w:val="000000"/>
        </w:rPr>
        <w:t>cloud</w:t>
      </w:r>
      <w:r w:rsidRPr="003929E1">
        <w:rPr>
          <w:color w:val="000000"/>
          <w:lang w:val="el-GR"/>
        </w:rPr>
        <w:t xml:space="preserve"> </w:t>
      </w:r>
      <w:r w:rsidR="004104A6">
        <w:rPr>
          <w:color w:val="000000"/>
          <w:lang w:val="el-GR"/>
        </w:rPr>
        <w:t>τρίτων</w:t>
      </w:r>
      <w:r w:rsidR="004104A6" w:rsidRPr="00482BFC">
        <w:rPr>
          <w:color w:val="000000"/>
          <w:lang w:val="el-GR"/>
        </w:rPr>
        <w:t xml:space="preserve"> </w:t>
      </w:r>
      <w:r w:rsidRPr="00482BFC">
        <w:rPr>
          <w:color w:val="000000"/>
          <w:lang w:val="el-GR"/>
        </w:rPr>
        <w:t xml:space="preserve">μεταπωλητών (3rd </w:t>
      </w:r>
      <w:proofErr w:type="spellStart"/>
      <w:r w:rsidRPr="00482BFC">
        <w:rPr>
          <w:color w:val="000000"/>
          <w:lang w:val="el-GR"/>
        </w:rPr>
        <w:t>party</w:t>
      </w:r>
      <w:proofErr w:type="spellEnd"/>
      <w:r w:rsidRPr="00482BFC">
        <w:rPr>
          <w:color w:val="000000"/>
          <w:lang w:val="el-GR"/>
        </w:rPr>
        <w:t xml:space="preserve">) που θα προσφέρονται μέσω καναλιού τύπου Marketplace, θα πρέπει να διατίθενται τόσο επιλογές μοντέλων </w:t>
      </w:r>
      <w:proofErr w:type="spellStart"/>
      <w:r w:rsidRPr="00482BFC">
        <w:rPr>
          <w:color w:val="000000"/>
          <w:lang w:val="el-GR"/>
        </w:rPr>
        <w:t>αδειοδότησης</w:t>
      </w:r>
      <w:proofErr w:type="spellEnd"/>
      <w:r w:rsidRPr="00482BFC">
        <w:rPr>
          <w:color w:val="000000"/>
          <w:lang w:val="el-GR"/>
        </w:rPr>
        <w:t xml:space="preserve"> BYOL (</w:t>
      </w:r>
      <w:proofErr w:type="spellStart"/>
      <w:r w:rsidRPr="00482BFC">
        <w:rPr>
          <w:color w:val="000000"/>
          <w:lang w:val="el-GR"/>
        </w:rPr>
        <w:t>Bring</w:t>
      </w:r>
      <w:proofErr w:type="spellEnd"/>
      <w:r w:rsidRPr="00482BFC">
        <w:rPr>
          <w:color w:val="000000"/>
          <w:lang w:val="el-GR"/>
        </w:rPr>
        <w:t xml:space="preserve"> </w:t>
      </w:r>
      <w:proofErr w:type="spellStart"/>
      <w:r w:rsidRPr="00482BFC">
        <w:rPr>
          <w:color w:val="000000"/>
          <w:lang w:val="el-GR"/>
        </w:rPr>
        <w:t>Your</w:t>
      </w:r>
      <w:proofErr w:type="spellEnd"/>
      <w:r w:rsidRPr="00482BFC">
        <w:rPr>
          <w:color w:val="000000"/>
          <w:lang w:val="el-GR"/>
        </w:rPr>
        <w:t xml:space="preserve"> </w:t>
      </w:r>
      <w:proofErr w:type="spellStart"/>
      <w:r w:rsidRPr="00482BFC">
        <w:rPr>
          <w:color w:val="000000"/>
          <w:lang w:val="el-GR"/>
        </w:rPr>
        <w:t>Own</w:t>
      </w:r>
      <w:proofErr w:type="spellEnd"/>
      <w:r w:rsidRPr="00482BFC">
        <w:rPr>
          <w:color w:val="000000"/>
          <w:lang w:val="el-GR"/>
        </w:rPr>
        <w:t xml:space="preserve"> </w:t>
      </w:r>
      <w:proofErr w:type="spellStart"/>
      <w:r w:rsidRPr="00482BFC">
        <w:rPr>
          <w:color w:val="000000"/>
          <w:lang w:val="el-GR"/>
        </w:rPr>
        <w:t>License</w:t>
      </w:r>
      <w:proofErr w:type="spellEnd"/>
      <w:r w:rsidRPr="00482BFC">
        <w:rPr>
          <w:color w:val="000000"/>
          <w:lang w:val="el-GR"/>
        </w:rPr>
        <w:t>) και PAYG (</w:t>
      </w:r>
      <w:proofErr w:type="spellStart"/>
      <w:r w:rsidRPr="00482BFC">
        <w:rPr>
          <w:color w:val="000000"/>
          <w:lang w:val="el-GR"/>
        </w:rPr>
        <w:t>Pay</w:t>
      </w:r>
      <w:proofErr w:type="spellEnd"/>
      <w:r w:rsidRPr="00482BFC">
        <w:rPr>
          <w:color w:val="000000"/>
          <w:lang w:val="el-GR"/>
        </w:rPr>
        <w:t xml:space="preserve"> </w:t>
      </w:r>
      <w:proofErr w:type="spellStart"/>
      <w:r w:rsidRPr="00482BFC">
        <w:rPr>
          <w:color w:val="000000"/>
          <w:lang w:val="el-GR"/>
        </w:rPr>
        <w:t>As</w:t>
      </w:r>
      <w:proofErr w:type="spellEnd"/>
      <w:r w:rsidRPr="00482BFC">
        <w:rPr>
          <w:color w:val="000000"/>
          <w:lang w:val="el-GR"/>
        </w:rPr>
        <w:t xml:space="preserve"> </w:t>
      </w:r>
      <w:proofErr w:type="spellStart"/>
      <w:r w:rsidRPr="00482BFC">
        <w:rPr>
          <w:color w:val="000000"/>
          <w:lang w:val="el-GR"/>
        </w:rPr>
        <w:t>You</w:t>
      </w:r>
      <w:proofErr w:type="spellEnd"/>
      <w:r w:rsidRPr="00482BFC">
        <w:rPr>
          <w:color w:val="000000"/>
          <w:lang w:val="el-GR"/>
        </w:rPr>
        <w:t xml:space="preserve"> </w:t>
      </w:r>
      <w:proofErr w:type="spellStart"/>
      <w:r w:rsidRPr="00482BFC">
        <w:rPr>
          <w:color w:val="000000"/>
          <w:lang w:val="el-GR"/>
        </w:rPr>
        <w:t>Go</w:t>
      </w:r>
      <w:proofErr w:type="spellEnd"/>
      <w:r w:rsidRPr="00482BFC">
        <w:rPr>
          <w:color w:val="000000"/>
          <w:lang w:val="el-GR"/>
        </w:rPr>
        <w:t>)</w:t>
      </w:r>
      <w:r w:rsidRPr="00BE1023">
        <w:rPr>
          <w:color w:val="000000"/>
          <w:lang w:val="el-GR"/>
        </w:rPr>
        <w:t xml:space="preserve"> </w:t>
      </w:r>
      <w:r>
        <w:rPr>
          <w:color w:val="000000"/>
          <w:lang w:val="el-GR"/>
        </w:rPr>
        <w:t xml:space="preserve">και </w:t>
      </w:r>
      <w:r w:rsidRPr="003929E1">
        <w:rPr>
          <w:color w:val="000000"/>
          <w:lang w:val="el-GR"/>
        </w:rPr>
        <w:t xml:space="preserve">η τιμολογιακή πολιτική του αναδόχου που θα προσφέρεται για υπηρεσίες τύπου </w:t>
      </w:r>
      <w:r w:rsidRPr="003929E1">
        <w:rPr>
          <w:color w:val="000000"/>
        </w:rPr>
        <w:t>Marketplace</w:t>
      </w:r>
      <w:r w:rsidRPr="003929E1">
        <w:rPr>
          <w:color w:val="000000"/>
          <w:lang w:val="el-GR"/>
        </w:rPr>
        <w:t xml:space="preserve"> μέσω 3</w:t>
      </w:r>
      <w:r w:rsidRPr="003929E1">
        <w:rPr>
          <w:color w:val="000000"/>
          <w:vertAlign w:val="superscript"/>
          <w:lang w:val="el-GR"/>
        </w:rPr>
        <w:t>ων</w:t>
      </w:r>
      <w:r w:rsidRPr="003929E1">
        <w:rPr>
          <w:color w:val="000000"/>
          <w:lang w:val="el-GR"/>
        </w:rPr>
        <w:t xml:space="preserve"> μεταπωλητών (3</w:t>
      </w:r>
      <w:proofErr w:type="spellStart"/>
      <w:r w:rsidRPr="003929E1">
        <w:rPr>
          <w:color w:val="000000"/>
          <w:vertAlign w:val="superscript"/>
        </w:rPr>
        <w:t>rd</w:t>
      </w:r>
      <w:proofErr w:type="spellEnd"/>
      <w:r w:rsidRPr="003929E1">
        <w:rPr>
          <w:color w:val="000000"/>
          <w:lang w:val="el-GR"/>
        </w:rPr>
        <w:t xml:space="preserve"> </w:t>
      </w:r>
      <w:r w:rsidRPr="003929E1">
        <w:rPr>
          <w:color w:val="000000"/>
        </w:rPr>
        <w:t>party</w:t>
      </w:r>
      <w:r w:rsidRPr="003929E1">
        <w:rPr>
          <w:color w:val="000000"/>
          <w:lang w:val="el-GR"/>
        </w:rPr>
        <w:t xml:space="preserve">), </w:t>
      </w:r>
      <w:r w:rsidRPr="00482BFC">
        <w:rPr>
          <w:color w:val="000000"/>
          <w:lang w:val="el-GR"/>
        </w:rPr>
        <w:t xml:space="preserve">Το τελικό κόστος των συγκεκριμένων υπηρεσιών θα αποτελεί συνδυασμό του επιλεγμένου μοντέλου </w:t>
      </w:r>
      <w:proofErr w:type="spellStart"/>
      <w:r w:rsidRPr="00482BFC">
        <w:rPr>
          <w:color w:val="000000"/>
          <w:lang w:val="el-GR"/>
        </w:rPr>
        <w:t>αδειοδότησης</w:t>
      </w:r>
      <w:proofErr w:type="spellEnd"/>
      <w:r w:rsidRPr="00482BFC">
        <w:rPr>
          <w:color w:val="000000"/>
          <w:lang w:val="el-GR"/>
        </w:rPr>
        <w:t xml:space="preserve"> καθώς και του κόστους φιλοξενίας-υποδομής στην οποία θα λειτουργεί το λογισμικό.</w:t>
      </w:r>
      <w:r>
        <w:rPr>
          <w:color w:val="000000"/>
          <w:lang w:val="el-GR"/>
        </w:rPr>
        <w:t xml:space="preserve"> </w:t>
      </w:r>
      <w:r w:rsidRPr="003929E1">
        <w:rPr>
          <w:color w:val="000000"/>
          <w:lang w:val="el-GR"/>
        </w:rPr>
        <w:t>Οι τεχνολογικές επιλογές για υπηρεσίες 3</w:t>
      </w:r>
      <w:r w:rsidRPr="003929E1">
        <w:rPr>
          <w:color w:val="000000"/>
          <w:vertAlign w:val="superscript"/>
          <w:lang w:val="el-GR"/>
        </w:rPr>
        <w:t>ων</w:t>
      </w:r>
      <w:r w:rsidRPr="003929E1">
        <w:rPr>
          <w:color w:val="000000"/>
          <w:lang w:val="el-GR"/>
        </w:rPr>
        <w:t xml:space="preserve"> μεταπωλητών (για </w:t>
      </w:r>
      <w:r w:rsidRPr="003929E1">
        <w:rPr>
          <w:color w:val="000000"/>
        </w:rPr>
        <w:t>backup</w:t>
      </w:r>
      <w:r w:rsidRPr="003929E1">
        <w:rPr>
          <w:color w:val="000000"/>
          <w:lang w:val="el-GR"/>
        </w:rPr>
        <w:t xml:space="preserve">, λύση περιμετρικής προστασίας / </w:t>
      </w:r>
      <w:proofErr w:type="spellStart"/>
      <w:r w:rsidRPr="003929E1">
        <w:rPr>
          <w:color w:val="000000"/>
        </w:rPr>
        <w:t>fw</w:t>
      </w:r>
      <w:proofErr w:type="spellEnd"/>
      <w:r w:rsidRPr="003929E1">
        <w:rPr>
          <w:color w:val="000000"/>
          <w:lang w:val="el-GR"/>
        </w:rPr>
        <w:t xml:space="preserve">, λύση </w:t>
      </w:r>
      <w:r w:rsidRPr="003929E1">
        <w:rPr>
          <w:color w:val="000000"/>
        </w:rPr>
        <w:t>load</w:t>
      </w:r>
      <w:r w:rsidRPr="003929E1">
        <w:rPr>
          <w:color w:val="000000"/>
          <w:lang w:val="el-GR"/>
        </w:rPr>
        <w:t xml:space="preserve"> </w:t>
      </w:r>
      <w:r w:rsidRPr="003929E1">
        <w:rPr>
          <w:color w:val="000000"/>
        </w:rPr>
        <w:t>balancing</w:t>
      </w:r>
      <w:r w:rsidRPr="003929E1">
        <w:rPr>
          <w:color w:val="000000"/>
          <w:lang w:val="el-GR"/>
        </w:rPr>
        <w:t xml:space="preserve">, πλατφόρμα διαχείρισης </w:t>
      </w:r>
      <w:r w:rsidRPr="003929E1">
        <w:rPr>
          <w:color w:val="000000"/>
        </w:rPr>
        <w:t>containers</w:t>
      </w:r>
      <w:r w:rsidRPr="003929E1">
        <w:rPr>
          <w:color w:val="000000"/>
          <w:lang w:val="el-GR"/>
        </w:rPr>
        <w:t xml:space="preserve">, στην λύση ΚΔΜΕΥΔ, στην υποδομή </w:t>
      </w:r>
      <w:r w:rsidRPr="003929E1">
        <w:rPr>
          <w:color w:val="000000"/>
        </w:rPr>
        <w:t>virtualization</w:t>
      </w:r>
      <w:r w:rsidRPr="003929E1">
        <w:rPr>
          <w:color w:val="000000"/>
          <w:lang w:val="el-GR"/>
        </w:rPr>
        <w:t xml:space="preserve">)  που θα γίνουν στο </w:t>
      </w:r>
      <w:r w:rsidRPr="003929E1">
        <w:rPr>
          <w:color w:val="000000"/>
        </w:rPr>
        <w:t>on</w:t>
      </w:r>
      <w:r w:rsidRPr="003929E1">
        <w:rPr>
          <w:color w:val="000000"/>
          <w:lang w:val="el-GR"/>
        </w:rPr>
        <w:t xml:space="preserve"> </w:t>
      </w:r>
      <w:r w:rsidRPr="003929E1">
        <w:rPr>
          <w:color w:val="000000"/>
        </w:rPr>
        <w:t>premises</w:t>
      </w:r>
      <w:r w:rsidRPr="003929E1">
        <w:rPr>
          <w:color w:val="000000"/>
          <w:lang w:val="el-GR"/>
        </w:rPr>
        <w:t xml:space="preserve"> μέρος θα πρέπει να παρέχονται και να υποστηρίζονται και στο </w:t>
      </w:r>
      <w:r w:rsidRPr="003929E1">
        <w:rPr>
          <w:color w:val="000000"/>
        </w:rPr>
        <w:t>public</w:t>
      </w:r>
      <w:r w:rsidRPr="003929E1">
        <w:rPr>
          <w:color w:val="000000"/>
          <w:lang w:val="el-GR"/>
        </w:rPr>
        <w:t xml:space="preserve"> είτε εγγενώς είτε μέσω υπηρεσιών τύπου </w:t>
      </w:r>
      <w:r w:rsidRPr="003929E1">
        <w:rPr>
          <w:color w:val="000000"/>
        </w:rPr>
        <w:t>Marketplace</w:t>
      </w:r>
      <w:r w:rsidRPr="003929E1">
        <w:rPr>
          <w:color w:val="000000"/>
          <w:lang w:val="el-GR"/>
        </w:rPr>
        <w:t>.</w:t>
      </w:r>
    </w:p>
    <w:p w14:paraId="74FE2646" w14:textId="77777777" w:rsidR="00D255C1" w:rsidRPr="007A6B2A" w:rsidRDefault="00D255C1" w:rsidP="00D255C1">
      <w:pPr>
        <w:spacing w:after="0"/>
        <w:rPr>
          <w:lang w:val="el-GR"/>
        </w:rPr>
      </w:pPr>
      <w:r w:rsidRPr="007A6B2A">
        <w:rPr>
          <w:color w:val="000000"/>
          <w:lang w:val="el-GR"/>
        </w:rPr>
        <w:t xml:space="preserve">Η τιμολόγηση και η πληρωμή υπηρεσιών τύπου </w:t>
      </w:r>
      <w:r>
        <w:rPr>
          <w:color w:val="000000"/>
        </w:rPr>
        <w:t>Marketplace</w:t>
      </w:r>
      <w:r w:rsidRPr="007A6B2A">
        <w:rPr>
          <w:color w:val="000000"/>
          <w:lang w:val="el-GR"/>
        </w:rPr>
        <w:t xml:space="preserve"> μέσω του </w:t>
      </w:r>
      <w:r>
        <w:rPr>
          <w:color w:val="000000"/>
        </w:rPr>
        <w:t>public</w:t>
      </w:r>
      <w:r w:rsidRPr="007A6B2A">
        <w:rPr>
          <w:color w:val="000000"/>
          <w:lang w:val="el-GR"/>
        </w:rPr>
        <w:t xml:space="preserve"> </w:t>
      </w:r>
      <w:r>
        <w:rPr>
          <w:color w:val="000000"/>
        </w:rPr>
        <w:t>cloud</w:t>
      </w:r>
      <w:r w:rsidRPr="007A6B2A">
        <w:rPr>
          <w:color w:val="000000"/>
          <w:lang w:val="el-GR"/>
        </w:rPr>
        <w:t xml:space="preserve"> θα γίνεται ενιαία μαζί με τις υπόλοιπες υπηρεσίες </w:t>
      </w:r>
      <w:r>
        <w:rPr>
          <w:color w:val="000000"/>
        </w:rPr>
        <w:t>public</w:t>
      </w:r>
      <w:r w:rsidRPr="007A6B2A">
        <w:rPr>
          <w:color w:val="000000"/>
          <w:lang w:val="el-GR"/>
        </w:rPr>
        <w:t xml:space="preserve"> </w:t>
      </w:r>
      <w:r>
        <w:rPr>
          <w:color w:val="000000"/>
        </w:rPr>
        <w:t>cloud</w:t>
      </w:r>
      <w:r w:rsidRPr="007A6B2A">
        <w:rPr>
          <w:color w:val="000000"/>
          <w:lang w:val="el-GR"/>
        </w:rPr>
        <w:t>.</w:t>
      </w:r>
    </w:p>
    <w:p w14:paraId="550F33BB" w14:textId="77777777" w:rsidR="00D255C1" w:rsidRPr="007A6B2A" w:rsidRDefault="00D255C1" w:rsidP="00D255C1">
      <w:pPr>
        <w:spacing w:after="0"/>
        <w:rPr>
          <w:lang w:val="el-GR"/>
        </w:rPr>
      </w:pPr>
      <w:r w:rsidRPr="007A6B2A">
        <w:rPr>
          <w:lang w:val="el-GR"/>
        </w:rPr>
        <w:t>Με βάση τις εκτιμώμενες ενδεικτικές ποσότητες και την ενδεικτική διάρκεια χρήσης των υπηρεσιών, υπολογίζεται το ενδεικτικό μηνιαίο, ετήσιο και συνολικό κόστος των υπηρεσιών Δημόσιου Υπολογιστικού Νέφους για τις ζητούμενες Υπηρεσίες Αναφοράς.</w:t>
      </w:r>
    </w:p>
    <w:p w14:paraId="434060C7" w14:textId="77777777" w:rsidR="00D255C1" w:rsidRPr="007A6B2A" w:rsidRDefault="00D255C1" w:rsidP="00D255C1">
      <w:pPr>
        <w:spacing w:after="0"/>
        <w:rPr>
          <w:lang w:val="el-GR"/>
        </w:rPr>
      </w:pPr>
      <w:r w:rsidRPr="007A6B2A">
        <w:rPr>
          <w:lang w:val="el-GR"/>
        </w:rPr>
        <w:t>Παράλληλα με το κόστος μονάδας για καθεμία από τις ζητούμενες Υπηρεσίες Αναφοράς, ο υποψήφιος Ανάδοχος συμπληρώνει και την περιοχή Κέντρων Δεδομένων από την οποία προσφέρονται οι ζητούμενες υπηρεσίες.</w:t>
      </w:r>
    </w:p>
    <w:p w14:paraId="17CD95F3" w14:textId="77777777" w:rsidR="00D255C1" w:rsidRPr="007A6B2A" w:rsidRDefault="00D255C1" w:rsidP="00D255C1">
      <w:pPr>
        <w:spacing w:after="0"/>
        <w:rPr>
          <w:lang w:val="el-GR"/>
        </w:rPr>
      </w:pPr>
      <w:r w:rsidRPr="007A6B2A">
        <w:rPr>
          <w:lang w:val="el-GR"/>
        </w:rPr>
        <w:t xml:space="preserve">Κατά τη διάρκεια υλοποίησης της Σύμβασης, η Αναθέτουσα Αρχή διατηρεί το δικαίωμα αλλαγής της περιοχής Κέντρων Δεδομένων για κάποιες από τις Υπηρεσίες, με κριτήριο την μείωση του </w:t>
      </w:r>
      <w:r>
        <w:t>round</w:t>
      </w:r>
      <w:r w:rsidRPr="007A6B2A">
        <w:rPr>
          <w:lang w:val="el-GR"/>
        </w:rPr>
        <w:t xml:space="preserve"> </w:t>
      </w:r>
      <w:r>
        <w:t>trip</w:t>
      </w:r>
      <w:r w:rsidRPr="007A6B2A">
        <w:rPr>
          <w:lang w:val="el-GR"/>
        </w:rPr>
        <w:t xml:space="preserve"> </w:t>
      </w:r>
      <w:r>
        <w:t>time</w:t>
      </w:r>
      <w:r w:rsidRPr="007A6B2A">
        <w:rPr>
          <w:lang w:val="el-GR"/>
        </w:rPr>
        <w:t xml:space="preserve"> προκειμένου να εξυπηρετηθούν βέλτιστα οι ανάγκες της σε δικτυακή καθυστέρηση, </w:t>
      </w:r>
      <w:r>
        <w:t>data</w:t>
      </w:r>
      <w:r w:rsidRPr="007A6B2A">
        <w:rPr>
          <w:lang w:val="el-GR"/>
        </w:rPr>
        <w:t xml:space="preserve"> </w:t>
      </w:r>
      <w:r>
        <w:t>residency</w:t>
      </w:r>
      <w:r w:rsidRPr="007A6B2A">
        <w:rPr>
          <w:lang w:val="el-GR"/>
        </w:rPr>
        <w:t xml:space="preserve"> κλπ.</w:t>
      </w:r>
    </w:p>
    <w:p w14:paraId="44FE5515" w14:textId="77777777" w:rsidR="00D255C1" w:rsidRPr="007A6B2A" w:rsidRDefault="00D255C1" w:rsidP="00D255C1">
      <w:pPr>
        <w:spacing w:after="0"/>
        <w:rPr>
          <w:lang w:val="el-GR"/>
        </w:rPr>
      </w:pPr>
      <w:r w:rsidRPr="007A6B2A">
        <w:rPr>
          <w:lang w:val="el-GR"/>
        </w:rPr>
        <w:t xml:space="preserve">Εφόσον από την αλλαγή προκύπτει διαφορετικό κόστος Υπηρεσίας, αυτή θα τεκμηριώνεται από τον Ανάδοχο με την προσκόμιση των δημοσιευμένων τιμών τιμοκαταλόγου από την ιστοσελίδα του </w:t>
      </w:r>
      <w:proofErr w:type="spellStart"/>
      <w:r w:rsidRPr="007A6B2A">
        <w:rPr>
          <w:lang w:val="el-GR"/>
        </w:rPr>
        <w:t>Παρόχου</w:t>
      </w:r>
      <w:proofErr w:type="spellEnd"/>
      <w:r w:rsidRPr="007A6B2A">
        <w:rPr>
          <w:lang w:val="el-GR"/>
        </w:rPr>
        <w:t xml:space="preserve"> Υπολογιστικού Νέφους ή μέσω της άντλησης πληροφοριών από κατάλληλη προγραμματιστική </w:t>
      </w:r>
      <w:proofErr w:type="spellStart"/>
      <w:r w:rsidRPr="007A6B2A">
        <w:rPr>
          <w:lang w:val="el-GR"/>
        </w:rPr>
        <w:t>διεπαφή</w:t>
      </w:r>
      <w:proofErr w:type="spellEnd"/>
      <w:r w:rsidRPr="007A6B2A">
        <w:rPr>
          <w:lang w:val="el-GR"/>
        </w:rPr>
        <w:t xml:space="preserve"> </w:t>
      </w:r>
      <w:r>
        <w:t>API</w:t>
      </w:r>
      <w:r w:rsidRPr="007A6B2A">
        <w:rPr>
          <w:lang w:val="el-GR"/>
        </w:rPr>
        <w:t xml:space="preserve"> (</w:t>
      </w:r>
      <w:r>
        <w:t>Application</w:t>
      </w:r>
      <w:r w:rsidRPr="007A6B2A">
        <w:rPr>
          <w:lang w:val="el-GR"/>
        </w:rPr>
        <w:t xml:space="preserve"> </w:t>
      </w:r>
      <w:r>
        <w:t>Programming</w:t>
      </w:r>
      <w:r w:rsidRPr="007A6B2A">
        <w:rPr>
          <w:lang w:val="el-GR"/>
        </w:rPr>
        <w:t xml:space="preserve"> </w:t>
      </w:r>
      <w:r>
        <w:t>Interface</w:t>
      </w:r>
      <w:r w:rsidRPr="007A6B2A">
        <w:rPr>
          <w:lang w:val="el-GR"/>
        </w:rPr>
        <w:t xml:space="preserve">) απευθείας από τον </w:t>
      </w:r>
      <w:proofErr w:type="spellStart"/>
      <w:r w:rsidRPr="007A6B2A">
        <w:rPr>
          <w:lang w:val="el-GR"/>
        </w:rPr>
        <w:t>Πάροχο</w:t>
      </w:r>
      <w:proofErr w:type="spellEnd"/>
      <w:r w:rsidRPr="007A6B2A">
        <w:rPr>
          <w:lang w:val="el-GR"/>
        </w:rPr>
        <w:t xml:space="preserve"> του Δημόσιου Υπολογιστικού Νέφους. Η τιμή της Υπηρεσίας σε αυτή την περίπτωση θα αναπροσαρμόζεται με βάση την αναλογία των τιμών τιμοκαταλόγου μεταξύ των περιοχών Κέντρων Δεδομένων. Επομένως, η τιμή που προκύπτει από την αλλαγή της Υπηρεσίας από την περιοχή Κέντρου Δεδομένων Α (ΚΔ_Α) στην περιοχή Κέντρου Δεδομένων Β (ΚΔ_Β) είναι:</w:t>
      </w:r>
    </w:p>
    <w:p w14:paraId="6C12DD3E" w14:textId="77777777" w:rsidR="00D255C1" w:rsidRPr="007A6B2A" w:rsidRDefault="00D255C1" w:rsidP="00D255C1">
      <w:pPr>
        <w:spacing w:before="280" w:after="280"/>
        <w:jc w:val="center"/>
        <w:rPr>
          <w:lang w:val="el-GR"/>
        </w:rPr>
      </w:pPr>
      <w:proofErr w:type="spellStart"/>
      <w:r w:rsidRPr="007A6B2A">
        <w:rPr>
          <w:lang w:val="el-GR"/>
        </w:rPr>
        <w:t>Κόστος_Υπηρεσίας_ΚΔ_Β</w:t>
      </w:r>
      <w:proofErr w:type="spellEnd"/>
      <w:r w:rsidRPr="007A6B2A">
        <w:rPr>
          <w:lang w:val="el-GR"/>
        </w:rPr>
        <w:t xml:space="preserve"> = (</w:t>
      </w:r>
      <w:proofErr w:type="spellStart"/>
      <w:r w:rsidRPr="007A6B2A">
        <w:rPr>
          <w:lang w:val="el-GR"/>
        </w:rPr>
        <w:t>Τιμή_Καταλόγου_Υπηρεσίας_ΚΔ_Β</w:t>
      </w:r>
      <w:proofErr w:type="spellEnd"/>
      <w:r w:rsidRPr="007A6B2A">
        <w:rPr>
          <w:lang w:val="el-GR"/>
        </w:rPr>
        <w:t xml:space="preserve"> / </w:t>
      </w:r>
      <w:proofErr w:type="spellStart"/>
      <w:r w:rsidRPr="007A6B2A">
        <w:rPr>
          <w:lang w:val="el-GR"/>
        </w:rPr>
        <w:t>Τιμή_Καταλόγου_Υπηρεσίας_ΚΔ_Α</w:t>
      </w:r>
      <w:proofErr w:type="spellEnd"/>
      <w:r w:rsidRPr="007A6B2A">
        <w:rPr>
          <w:lang w:val="el-GR"/>
        </w:rPr>
        <w:t xml:space="preserve">) * </w:t>
      </w:r>
      <w:proofErr w:type="spellStart"/>
      <w:r w:rsidRPr="007A6B2A">
        <w:rPr>
          <w:lang w:val="el-GR"/>
        </w:rPr>
        <w:t>Προσφερόμενη_Τιμή_Υπηρεσίας_ΚΔ_Α</w:t>
      </w:r>
      <w:proofErr w:type="spellEnd"/>
    </w:p>
    <w:p w14:paraId="2ABE92D4" w14:textId="77777777" w:rsidR="00D255C1" w:rsidRPr="007A6B2A" w:rsidRDefault="00D255C1" w:rsidP="00D255C1">
      <w:pPr>
        <w:spacing w:before="280" w:after="280"/>
        <w:rPr>
          <w:i/>
          <w:lang w:val="el-GR"/>
        </w:rPr>
      </w:pPr>
      <w:r w:rsidRPr="007A6B2A">
        <w:rPr>
          <w:i/>
          <w:lang w:val="el-GR"/>
        </w:rPr>
        <w:t>Η «</w:t>
      </w:r>
      <w:proofErr w:type="spellStart"/>
      <w:r w:rsidRPr="007A6B2A">
        <w:rPr>
          <w:i/>
          <w:lang w:val="el-GR"/>
        </w:rPr>
        <w:t>Προσφερόμενη_Τιμή_Υπηρεσίας_ΚΔ_Α</w:t>
      </w:r>
      <w:proofErr w:type="spellEnd"/>
      <w:r w:rsidRPr="007A6B2A">
        <w:rPr>
          <w:i/>
          <w:lang w:val="el-GR"/>
        </w:rPr>
        <w:t>» είναι το κόστος της Υπηρεσίας στην Οικονομική Προσφορά του Αναδόχου.</w:t>
      </w:r>
    </w:p>
    <w:p w14:paraId="6C1399DE" w14:textId="77777777" w:rsidR="00D255C1" w:rsidRPr="007A6B2A" w:rsidRDefault="00D255C1" w:rsidP="00D255C1">
      <w:pPr>
        <w:spacing w:before="280" w:after="280"/>
        <w:rPr>
          <w:lang w:val="el-GR"/>
        </w:rPr>
      </w:pPr>
      <w:r w:rsidRPr="007A6B2A">
        <w:rPr>
          <w:lang w:val="el-GR"/>
        </w:rPr>
        <w:lastRenderedPageBreak/>
        <w:t xml:space="preserve">Το συνολικό </w:t>
      </w:r>
      <w:proofErr w:type="spellStart"/>
      <w:r w:rsidRPr="007A6B2A">
        <w:rPr>
          <w:lang w:val="el-GR"/>
        </w:rPr>
        <w:t>προϋπολογιζόμενο</w:t>
      </w:r>
      <w:proofErr w:type="spellEnd"/>
      <w:r w:rsidRPr="007A6B2A">
        <w:rPr>
          <w:lang w:val="el-GR"/>
        </w:rPr>
        <w:t xml:space="preserve"> τίμημα της σύμβασης για το τμήμα των υπηρεσιών Δημόσιου Υπολογιστικού Νέφους θα καθοριστεί με βάση την Οικονομική Προσφορά του Αναδόχου για τις ενδεικτικές Υπηρεσίες Αναφοράς. Η σύμβαση θα συναφθεί επί αυτού του τιμήματος. Η Αναθέτουσα Αρχή δύναται να κάνει χρήση των υπηρεσιών Δημόσιου Υπολογιστικού Νέφους μέχρι της εξαντλήσεως του ποσού της σύμβασης, που αφορά αυτές τις υπηρεσίες.</w:t>
      </w:r>
    </w:p>
    <w:p w14:paraId="4702C518" w14:textId="1FEF485C" w:rsidR="00D255C1" w:rsidRDefault="00D255C1" w:rsidP="00D255C1">
      <w:pPr>
        <w:spacing w:before="280" w:after="280"/>
        <w:rPr>
          <w:lang w:val="el-GR"/>
        </w:rPr>
      </w:pPr>
      <w:r w:rsidRPr="00181C18">
        <w:rPr>
          <w:lang w:val="el-GR"/>
        </w:rPr>
        <w:t xml:space="preserve">Ειδικά για την προμήθεια αδειών χρήσης υπηρεσιών </w:t>
      </w:r>
      <w:r w:rsidRPr="00181C18">
        <w:t>Public</w:t>
      </w:r>
      <w:r w:rsidRPr="00181C18">
        <w:rPr>
          <w:lang w:val="el-GR"/>
        </w:rPr>
        <w:t xml:space="preserve"> </w:t>
      </w:r>
      <w:r w:rsidRPr="00181C18">
        <w:t>Cloud</w:t>
      </w:r>
      <w:r w:rsidRPr="00181C18">
        <w:rPr>
          <w:lang w:val="el-GR"/>
        </w:rPr>
        <w:t xml:space="preserve"> Υπηρεσιών, η Αναθέτουσα Αρχή διατηρεί το δικαίωμα να προμηθευτεί υπηρεσίες που δεν περιλαμβάνονται στον Μηχανισμό Υπολογισμού Κόστους Υπηρεσιών Αναφοράς (Πίνακας Β1) σε ποσοστό έως 30% της συμβατικής αξίας των υπηρεσιών Δημόσιου Υπολογιστικού Νέφους. Για τις υπηρεσίες αυτές προβλέπεται η χρήση του δημοσιευμένου τιμοκατάλογου του </w:t>
      </w:r>
      <w:proofErr w:type="spellStart"/>
      <w:r w:rsidRPr="00181C18">
        <w:rPr>
          <w:lang w:val="el-GR"/>
        </w:rPr>
        <w:t>παρόχου</w:t>
      </w:r>
      <w:proofErr w:type="spellEnd"/>
      <w:r w:rsidRPr="00181C18">
        <w:rPr>
          <w:lang w:val="el-GR"/>
        </w:rPr>
        <w:t xml:space="preserve"> </w:t>
      </w:r>
      <w:r w:rsidR="006D3A2C">
        <w:rPr>
          <w:lang w:val="el-GR"/>
        </w:rPr>
        <w:t xml:space="preserve">Δημοσίου </w:t>
      </w:r>
      <w:r w:rsidRPr="00181C18">
        <w:rPr>
          <w:lang w:val="el-GR"/>
        </w:rPr>
        <w:t xml:space="preserve">Υπολογιστικού Νέφους. Επισημαίνεται ότι η τιμή τιμοκαταλόγου των υπηρεσιών αυτών θα πρέπει να προκύπτει και να πιστοποιείται απευθείας από τον </w:t>
      </w:r>
      <w:proofErr w:type="spellStart"/>
      <w:r w:rsidRPr="00181C18">
        <w:rPr>
          <w:lang w:val="el-GR"/>
        </w:rPr>
        <w:t>Πάροχο</w:t>
      </w:r>
      <w:proofErr w:type="spellEnd"/>
      <w:r w:rsidRPr="00181C18">
        <w:rPr>
          <w:lang w:val="el-GR"/>
        </w:rPr>
        <w:t xml:space="preserve"> του Δημόσιου Υπολογιστικού Νέφους, μέσω της άντλησης πληροφοριών από κατάλληλη προγραμματιστική </w:t>
      </w:r>
      <w:proofErr w:type="spellStart"/>
      <w:r w:rsidRPr="00181C18">
        <w:rPr>
          <w:lang w:val="el-GR"/>
        </w:rPr>
        <w:t>διεπαφή</w:t>
      </w:r>
      <w:proofErr w:type="spellEnd"/>
      <w:r w:rsidRPr="00181C18">
        <w:rPr>
          <w:lang w:val="el-GR"/>
        </w:rPr>
        <w:t xml:space="preserve"> </w:t>
      </w:r>
      <w:r w:rsidRPr="00181C18">
        <w:t>API</w:t>
      </w:r>
      <w:r w:rsidRPr="00181C18">
        <w:rPr>
          <w:lang w:val="el-GR"/>
        </w:rPr>
        <w:t xml:space="preserve"> (</w:t>
      </w:r>
      <w:r w:rsidRPr="00181C18">
        <w:t>Application</w:t>
      </w:r>
      <w:r w:rsidRPr="00181C18">
        <w:rPr>
          <w:lang w:val="el-GR"/>
        </w:rPr>
        <w:t xml:space="preserve"> </w:t>
      </w:r>
      <w:r w:rsidRPr="00181C18">
        <w:t>Programming</w:t>
      </w:r>
      <w:r w:rsidRPr="00181C18">
        <w:rPr>
          <w:lang w:val="el-GR"/>
        </w:rPr>
        <w:t xml:space="preserve"> </w:t>
      </w:r>
      <w:r w:rsidRPr="00181C18">
        <w:t>Interface</w:t>
      </w:r>
      <w:r w:rsidRPr="00181C18">
        <w:rPr>
          <w:lang w:val="el-GR"/>
        </w:rPr>
        <w:t>)</w:t>
      </w:r>
      <w:r>
        <w:rPr>
          <w:lang w:val="el-GR"/>
        </w:rPr>
        <w:t xml:space="preserve"> ή και μέσω εξαγωγής αρχείου χρήσης – κατανάλωσης από κατάλληλο γραφικό περιβάλλον (</w:t>
      </w:r>
      <w:r>
        <w:t>UI</w:t>
      </w:r>
      <w:r>
        <w:rPr>
          <w:lang w:val="el-GR"/>
        </w:rPr>
        <w:t>).</w:t>
      </w:r>
      <w:r w:rsidRPr="00181C18">
        <w:rPr>
          <w:lang w:val="el-GR"/>
        </w:rPr>
        <w:t xml:space="preserve"> Ο Τιμοκατάλογος θα πρέπει να συμπεριληφθεί στην οικονομική προσφορά των υποψηφίων οικονομικών φορέων σε μορφή </w:t>
      </w:r>
      <w:r w:rsidRPr="00181C18">
        <w:rPr>
          <w:lang w:val="en-US"/>
        </w:rPr>
        <w:t>excel</w:t>
      </w:r>
      <w:r w:rsidRPr="00181C18">
        <w:rPr>
          <w:lang w:val="el-GR"/>
        </w:rPr>
        <w:t>.</w:t>
      </w:r>
    </w:p>
    <w:p w14:paraId="2B202DCF" w14:textId="550FDF4B" w:rsidR="00132E70" w:rsidRPr="00234806" w:rsidRDefault="00132E70" w:rsidP="00D255C1">
      <w:pPr>
        <w:spacing w:before="280" w:after="280"/>
        <w:rPr>
          <w:b/>
          <w:bCs/>
          <w:lang w:val="el-GR"/>
        </w:rPr>
      </w:pPr>
      <w:r w:rsidRPr="00234806">
        <w:rPr>
          <w:b/>
          <w:bCs/>
          <w:lang w:val="el-GR"/>
        </w:rPr>
        <w:t xml:space="preserve">Τα Τηλεπικοινωνιακά και άλλα Κόστη Διασύνδεσης της  </w:t>
      </w:r>
      <w:r w:rsidR="00E556D6" w:rsidRPr="00234806">
        <w:rPr>
          <w:b/>
          <w:bCs/>
          <w:lang w:val="el-GR"/>
        </w:rPr>
        <w:t>Παραγράφου</w:t>
      </w:r>
      <w:r w:rsidRPr="00234806">
        <w:rPr>
          <w:b/>
          <w:bCs/>
          <w:lang w:val="el-GR"/>
        </w:rPr>
        <w:t xml:space="preserve"> 3.1.1 του Παραρτήματος 1</w:t>
      </w:r>
      <w:r w:rsidR="005A1E88">
        <w:rPr>
          <w:b/>
          <w:bCs/>
          <w:lang w:val="el-GR"/>
        </w:rPr>
        <w:t>, τα οποία</w:t>
      </w:r>
      <w:r w:rsidRPr="00234806">
        <w:rPr>
          <w:b/>
          <w:bCs/>
          <w:lang w:val="el-GR"/>
        </w:rPr>
        <w:t xml:space="preserve"> περιλαμβάνονται στον πίνακα </w:t>
      </w:r>
      <w:r w:rsidR="00B95E10">
        <w:rPr>
          <w:b/>
          <w:bCs/>
          <w:lang w:val="el-GR"/>
        </w:rPr>
        <w:t>«</w:t>
      </w:r>
      <w:r w:rsidRPr="00234806">
        <w:rPr>
          <w:b/>
          <w:bCs/>
          <w:lang w:val="el-GR"/>
        </w:rPr>
        <w:t>Άλλα Κόστη</w:t>
      </w:r>
      <w:r w:rsidR="00B95E10">
        <w:rPr>
          <w:b/>
          <w:bCs/>
          <w:lang w:val="el-GR"/>
        </w:rPr>
        <w:t>»</w:t>
      </w:r>
      <w:r w:rsidRPr="00234806">
        <w:rPr>
          <w:b/>
          <w:bCs/>
          <w:lang w:val="el-GR"/>
        </w:rPr>
        <w:t xml:space="preserve"> της Οικονομικής Προσφοράς και αξιολογούνται </w:t>
      </w:r>
      <w:r w:rsidR="005A1E88">
        <w:rPr>
          <w:b/>
          <w:bCs/>
          <w:lang w:val="el-GR"/>
        </w:rPr>
        <w:t xml:space="preserve">για την ανεύρεση του συγκριτικού κόστους της προσφοράς, </w:t>
      </w:r>
      <w:r w:rsidRPr="00234806">
        <w:rPr>
          <w:b/>
          <w:bCs/>
          <w:lang w:val="el-GR"/>
        </w:rPr>
        <w:t xml:space="preserve">αφορούν το δικαίωμα προαίρεσης </w:t>
      </w:r>
      <w:r w:rsidR="00CB3FB6" w:rsidRPr="00234806">
        <w:rPr>
          <w:b/>
          <w:bCs/>
          <w:lang w:val="el-GR"/>
        </w:rPr>
        <w:t>αύξησης του φυσικού αντικειμένου</w:t>
      </w:r>
      <w:r w:rsidR="005A1E88">
        <w:rPr>
          <w:b/>
          <w:bCs/>
          <w:lang w:val="el-GR"/>
        </w:rPr>
        <w:t xml:space="preserve"> και δεν περιλαμβάνονται στο φυσικό αντικείμενο της παρούσας σύμβασης</w:t>
      </w:r>
      <w:r w:rsidR="00CB3FB6" w:rsidRPr="00234806">
        <w:rPr>
          <w:b/>
          <w:bCs/>
          <w:lang w:val="el-GR"/>
        </w:rPr>
        <w:t>.</w:t>
      </w:r>
    </w:p>
    <w:p w14:paraId="4646E2EB" w14:textId="792507B7" w:rsidR="004314DF" w:rsidRDefault="006D3A2C" w:rsidP="00D255C1">
      <w:pPr>
        <w:spacing w:before="280" w:after="280"/>
        <w:rPr>
          <w:lang w:val="el-GR"/>
        </w:rPr>
      </w:pPr>
      <w:r>
        <w:rPr>
          <w:lang w:val="el-GR"/>
        </w:rPr>
        <w:t xml:space="preserve">Ο Ανάδοχος δύναται να αιτηθεί την </w:t>
      </w:r>
      <w:r w:rsidR="004314DF">
        <w:rPr>
          <w:lang w:val="el-GR"/>
        </w:rPr>
        <w:t xml:space="preserve">ποσοστιαία </w:t>
      </w:r>
      <w:r>
        <w:rPr>
          <w:lang w:val="el-GR"/>
        </w:rPr>
        <w:t xml:space="preserve">αναπροσαρμογή των τιμών </w:t>
      </w:r>
      <w:r w:rsidRPr="006D3A2C">
        <w:rPr>
          <w:lang w:val="el-GR"/>
        </w:rPr>
        <w:t xml:space="preserve">αδειών χρήσης </w:t>
      </w:r>
      <w:proofErr w:type="spellStart"/>
      <w:r w:rsidRPr="006D3A2C">
        <w:rPr>
          <w:lang w:val="el-GR"/>
        </w:rPr>
        <w:t>Public</w:t>
      </w:r>
      <w:proofErr w:type="spellEnd"/>
      <w:r w:rsidRPr="006D3A2C">
        <w:rPr>
          <w:lang w:val="el-GR"/>
        </w:rPr>
        <w:t xml:space="preserve"> </w:t>
      </w:r>
      <w:proofErr w:type="spellStart"/>
      <w:r w:rsidRPr="006D3A2C">
        <w:rPr>
          <w:lang w:val="el-GR"/>
        </w:rPr>
        <w:t>Cloud</w:t>
      </w:r>
      <w:proofErr w:type="spellEnd"/>
      <w:r w:rsidRPr="006D3A2C">
        <w:rPr>
          <w:lang w:val="el-GR"/>
        </w:rPr>
        <w:t xml:space="preserve"> Υπηρεσιών</w:t>
      </w:r>
      <w:r>
        <w:rPr>
          <w:lang w:val="el-GR"/>
        </w:rPr>
        <w:t xml:space="preserve"> μόνον εφόσον ο </w:t>
      </w:r>
      <w:proofErr w:type="spellStart"/>
      <w:r>
        <w:rPr>
          <w:lang w:val="el-GR"/>
        </w:rPr>
        <w:t>Πάροχος</w:t>
      </w:r>
      <w:proofErr w:type="spellEnd"/>
      <w:r>
        <w:rPr>
          <w:lang w:val="el-GR"/>
        </w:rPr>
        <w:t xml:space="preserve"> Δημοσίου Υπολογιστικού Νέφους αναπροσαρμόσει τις τιμές του. Η αναπροσαρμογή δεν δύναται να ξεπερνά τον Δείκτη Τιμών Καταναλωτή όπως ανακοινώνεται από την ΕΛΣΤΑΤ και η αύξηση </w:t>
      </w:r>
      <w:r w:rsidR="004314DF">
        <w:rPr>
          <w:lang w:val="el-GR"/>
        </w:rPr>
        <w:t xml:space="preserve">δύναται να είναι </w:t>
      </w:r>
    </w:p>
    <w:p w14:paraId="462AE246" w14:textId="77777777" w:rsidR="004314DF" w:rsidRDefault="004314DF" w:rsidP="00674808">
      <w:pPr>
        <w:pStyle w:val="aff"/>
        <w:numPr>
          <w:ilvl w:val="0"/>
          <w:numId w:val="6"/>
        </w:numPr>
        <w:spacing w:before="280" w:after="280"/>
        <w:rPr>
          <w:lang w:val="el-GR"/>
        </w:rPr>
      </w:pPr>
      <w:r w:rsidRPr="004314DF">
        <w:rPr>
          <w:lang w:val="el-GR"/>
        </w:rPr>
        <w:t xml:space="preserve">είτε οριζόντια σε όλες τις υπηρεσίες </w:t>
      </w:r>
    </w:p>
    <w:p w14:paraId="55D91880" w14:textId="77777777" w:rsidR="004314DF" w:rsidRDefault="004314DF" w:rsidP="00674808">
      <w:pPr>
        <w:pStyle w:val="aff"/>
        <w:numPr>
          <w:ilvl w:val="0"/>
          <w:numId w:val="6"/>
        </w:numPr>
        <w:spacing w:before="280" w:after="280"/>
        <w:rPr>
          <w:lang w:val="el-GR"/>
        </w:rPr>
      </w:pPr>
      <w:r w:rsidRPr="004314DF">
        <w:rPr>
          <w:lang w:val="el-GR"/>
        </w:rPr>
        <w:t xml:space="preserve">είτε ανά προϊόν και υπηρεσία. </w:t>
      </w:r>
    </w:p>
    <w:p w14:paraId="71A27209" w14:textId="36006198" w:rsidR="006D3A2C" w:rsidRPr="004314DF" w:rsidRDefault="004314DF" w:rsidP="004314DF">
      <w:pPr>
        <w:spacing w:before="280" w:after="280"/>
        <w:rPr>
          <w:lang w:val="el-GR"/>
        </w:rPr>
      </w:pPr>
      <w:r w:rsidRPr="004314DF">
        <w:rPr>
          <w:lang w:val="el-GR"/>
        </w:rPr>
        <w:t>Η τελική αναπροσαρμογή συμφωνείται και ε</w:t>
      </w:r>
      <w:r>
        <w:rPr>
          <w:lang w:val="el-GR"/>
        </w:rPr>
        <w:t>γ</w:t>
      </w:r>
      <w:r w:rsidRPr="004314DF">
        <w:rPr>
          <w:lang w:val="el-GR"/>
        </w:rPr>
        <w:t xml:space="preserve">κρίνεται από την Αναθέτουσα Αρχή. </w:t>
      </w:r>
    </w:p>
    <w:p w14:paraId="505015D7" w14:textId="77777777" w:rsidR="00D255C1" w:rsidRDefault="00D255C1" w:rsidP="00D255C1">
      <w:pPr>
        <w:spacing w:after="0"/>
        <w:rPr>
          <w:lang w:val="el-GR"/>
        </w:rPr>
      </w:pPr>
    </w:p>
    <w:p w14:paraId="2B62B711" w14:textId="77777777" w:rsidR="00D255C1" w:rsidRPr="007A6B2A" w:rsidRDefault="00D255C1" w:rsidP="00D255C1">
      <w:pPr>
        <w:pStyle w:val="3"/>
        <w:rPr>
          <w:lang w:val="el-GR"/>
        </w:rPr>
      </w:pPr>
      <w:bookmarkStart w:id="403" w:name="_Toc87230714"/>
      <w:bookmarkStart w:id="404" w:name="_Toc112836404"/>
      <w:r>
        <w:rPr>
          <w:lang w:val="el-GR"/>
        </w:rPr>
        <w:t xml:space="preserve">Α. </w:t>
      </w:r>
      <w:r w:rsidRPr="007A6B2A">
        <w:rPr>
          <w:lang w:val="el-GR"/>
        </w:rPr>
        <w:t xml:space="preserve">Συγκεντρωτικός </w:t>
      </w:r>
      <w:r>
        <w:rPr>
          <w:lang w:val="el-GR"/>
        </w:rPr>
        <w:t xml:space="preserve">Πίνακας </w:t>
      </w:r>
      <w:r w:rsidRPr="007A6B2A">
        <w:rPr>
          <w:lang w:val="el-GR"/>
        </w:rPr>
        <w:t xml:space="preserve">Προμήθειας αδειών χρήσης </w:t>
      </w:r>
      <w:r>
        <w:t>Public</w:t>
      </w:r>
      <w:r w:rsidRPr="007A6B2A">
        <w:rPr>
          <w:lang w:val="el-GR"/>
        </w:rPr>
        <w:t xml:space="preserve"> </w:t>
      </w:r>
      <w:r>
        <w:t>Cloud</w:t>
      </w:r>
      <w:r w:rsidRPr="007A6B2A">
        <w:rPr>
          <w:lang w:val="el-GR"/>
        </w:rPr>
        <w:t xml:space="preserve"> Υπηρεσιών</w:t>
      </w:r>
      <w:bookmarkEnd w:id="403"/>
      <w:bookmarkEnd w:id="404"/>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283"/>
        <w:gridCol w:w="1665"/>
        <w:gridCol w:w="1667"/>
        <w:gridCol w:w="1667"/>
      </w:tblGrid>
      <w:tr w:rsidR="00D255C1" w:rsidRPr="001D036D" w14:paraId="3E30DD80" w14:textId="77777777" w:rsidTr="00835D3F">
        <w:trPr>
          <w:trHeight w:val="280"/>
        </w:trPr>
        <w:tc>
          <w:tcPr>
            <w:tcW w:w="572" w:type="dxa"/>
            <w:vMerge w:val="restart"/>
            <w:shd w:val="clear" w:color="auto" w:fill="D9D9D9"/>
            <w:vAlign w:val="center"/>
          </w:tcPr>
          <w:p w14:paraId="0515D87A" w14:textId="77777777" w:rsidR="00D255C1" w:rsidRPr="00234806" w:rsidRDefault="00D255C1" w:rsidP="00835D3F">
            <w:pPr>
              <w:keepNext/>
              <w:keepLines/>
              <w:spacing w:before="60" w:after="60"/>
              <w:rPr>
                <w:sz w:val="18"/>
                <w:szCs w:val="18"/>
                <w:lang w:val="el-GR"/>
              </w:rPr>
            </w:pPr>
            <w:r w:rsidRPr="00234806">
              <w:rPr>
                <w:sz w:val="18"/>
                <w:szCs w:val="18"/>
                <w:lang w:val="el-GR"/>
              </w:rPr>
              <w:t>Α/Α</w:t>
            </w:r>
          </w:p>
        </w:tc>
        <w:tc>
          <w:tcPr>
            <w:tcW w:w="4283" w:type="dxa"/>
            <w:vMerge w:val="restart"/>
            <w:shd w:val="clear" w:color="auto" w:fill="D9D9D9"/>
            <w:vAlign w:val="center"/>
          </w:tcPr>
          <w:p w14:paraId="321E76DF" w14:textId="77777777" w:rsidR="00D255C1" w:rsidRPr="00234806" w:rsidRDefault="00D255C1" w:rsidP="00835D3F">
            <w:pPr>
              <w:keepNext/>
              <w:keepLines/>
              <w:spacing w:before="60" w:after="60"/>
              <w:rPr>
                <w:sz w:val="18"/>
                <w:szCs w:val="18"/>
                <w:lang w:val="el-GR"/>
              </w:rPr>
            </w:pPr>
            <w:r w:rsidRPr="00234806">
              <w:rPr>
                <w:sz w:val="18"/>
                <w:szCs w:val="18"/>
                <w:lang w:val="el-GR"/>
              </w:rPr>
              <w:t>ΠΕΡΙΓΡΑΦΗ</w:t>
            </w:r>
          </w:p>
        </w:tc>
        <w:tc>
          <w:tcPr>
            <w:tcW w:w="1665" w:type="dxa"/>
            <w:vMerge w:val="restart"/>
            <w:shd w:val="clear" w:color="auto" w:fill="D9D9D9"/>
            <w:vAlign w:val="center"/>
          </w:tcPr>
          <w:p w14:paraId="55C3057A"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ΣΥΝΟΛΙΚΗ ΑΞΙΑ ΕΡΓΟΥ</w:t>
            </w:r>
          </w:p>
          <w:p w14:paraId="35B60990"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ΧΩΡΙΣ ΦΠΑ [€]</w:t>
            </w:r>
          </w:p>
        </w:tc>
        <w:tc>
          <w:tcPr>
            <w:tcW w:w="1667" w:type="dxa"/>
            <w:vMerge w:val="restart"/>
            <w:shd w:val="clear" w:color="auto" w:fill="D9D9D9"/>
            <w:vAlign w:val="center"/>
          </w:tcPr>
          <w:p w14:paraId="2399B6E6"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667" w:type="dxa"/>
            <w:vMerge w:val="restart"/>
            <w:shd w:val="clear" w:color="auto" w:fill="D9D9D9"/>
            <w:vAlign w:val="center"/>
          </w:tcPr>
          <w:p w14:paraId="5B0A6A5F"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399FB007"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14:paraId="15D75ECA" w14:textId="77777777" w:rsidTr="00835D3F">
        <w:trPr>
          <w:trHeight w:val="340"/>
        </w:trPr>
        <w:tc>
          <w:tcPr>
            <w:tcW w:w="572" w:type="dxa"/>
            <w:vMerge/>
            <w:shd w:val="clear" w:color="auto" w:fill="D9D9D9"/>
            <w:vAlign w:val="center"/>
          </w:tcPr>
          <w:p w14:paraId="73AE52FC" w14:textId="77777777" w:rsidR="00D255C1" w:rsidRDefault="00D255C1" w:rsidP="00835D3F">
            <w:pPr>
              <w:widowControl w:val="0"/>
              <w:pBdr>
                <w:top w:val="nil"/>
                <w:left w:val="nil"/>
                <w:bottom w:val="nil"/>
                <w:right w:val="nil"/>
                <w:between w:val="nil"/>
              </w:pBdr>
              <w:spacing w:after="0" w:line="276" w:lineRule="auto"/>
              <w:jc w:val="left"/>
              <w:rPr>
                <w:sz w:val="18"/>
                <w:szCs w:val="18"/>
              </w:rPr>
            </w:pPr>
          </w:p>
        </w:tc>
        <w:tc>
          <w:tcPr>
            <w:tcW w:w="4283" w:type="dxa"/>
            <w:vMerge/>
            <w:shd w:val="clear" w:color="auto" w:fill="D9D9D9"/>
            <w:vAlign w:val="center"/>
          </w:tcPr>
          <w:p w14:paraId="01B28570" w14:textId="77777777" w:rsidR="00D255C1" w:rsidRDefault="00D255C1" w:rsidP="00835D3F">
            <w:pPr>
              <w:widowControl w:val="0"/>
              <w:pBdr>
                <w:top w:val="nil"/>
                <w:left w:val="nil"/>
                <w:bottom w:val="nil"/>
                <w:right w:val="nil"/>
                <w:between w:val="nil"/>
              </w:pBdr>
              <w:spacing w:after="0" w:line="276" w:lineRule="auto"/>
              <w:jc w:val="left"/>
              <w:rPr>
                <w:sz w:val="18"/>
                <w:szCs w:val="18"/>
              </w:rPr>
            </w:pPr>
          </w:p>
        </w:tc>
        <w:tc>
          <w:tcPr>
            <w:tcW w:w="1665" w:type="dxa"/>
            <w:vMerge/>
            <w:shd w:val="clear" w:color="auto" w:fill="D9D9D9"/>
            <w:vAlign w:val="center"/>
          </w:tcPr>
          <w:p w14:paraId="38B5BEC7" w14:textId="77777777" w:rsidR="00D255C1" w:rsidRDefault="00D255C1" w:rsidP="00835D3F">
            <w:pPr>
              <w:widowControl w:val="0"/>
              <w:pBdr>
                <w:top w:val="nil"/>
                <w:left w:val="nil"/>
                <w:bottom w:val="nil"/>
                <w:right w:val="nil"/>
                <w:between w:val="nil"/>
              </w:pBdr>
              <w:spacing w:after="0" w:line="276" w:lineRule="auto"/>
              <w:jc w:val="left"/>
              <w:rPr>
                <w:sz w:val="18"/>
                <w:szCs w:val="18"/>
              </w:rPr>
            </w:pPr>
          </w:p>
        </w:tc>
        <w:tc>
          <w:tcPr>
            <w:tcW w:w="1667" w:type="dxa"/>
            <w:vMerge/>
            <w:shd w:val="clear" w:color="auto" w:fill="D9D9D9"/>
            <w:vAlign w:val="center"/>
          </w:tcPr>
          <w:p w14:paraId="2F64AEC4" w14:textId="77777777" w:rsidR="00D255C1" w:rsidRDefault="00D255C1" w:rsidP="00835D3F">
            <w:pPr>
              <w:widowControl w:val="0"/>
              <w:pBdr>
                <w:top w:val="nil"/>
                <w:left w:val="nil"/>
                <w:bottom w:val="nil"/>
                <w:right w:val="nil"/>
                <w:between w:val="nil"/>
              </w:pBdr>
              <w:spacing w:after="0" w:line="276" w:lineRule="auto"/>
              <w:jc w:val="left"/>
              <w:rPr>
                <w:sz w:val="18"/>
                <w:szCs w:val="18"/>
              </w:rPr>
            </w:pPr>
          </w:p>
        </w:tc>
        <w:tc>
          <w:tcPr>
            <w:tcW w:w="1667" w:type="dxa"/>
            <w:vMerge/>
            <w:shd w:val="clear" w:color="auto" w:fill="D9D9D9"/>
            <w:vAlign w:val="center"/>
          </w:tcPr>
          <w:p w14:paraId="449150D9" w14:textId="77777777" w:rsidR="00D255C1" w:rsidRDefault="00D255C1" w:rsidP="00835D3F">
            <w:pPr>
              <w:widowControl w:val="0"/>
              <w:pBdr>
                <w:top w:val="nil"/>
                <w:left w:val="nil"/>
                <w:bottom w:val="nil"/>
                <w:right w:val="nil"/>
                <w:between w:val="nil"/>
              </w:pBdr>
              <w:spacing w:after="0" w:line="276" w:lineRule="auto"/>
              <w:jc w:val="left"/>
              <w:rPr>
                <w:sz w:val="18"/>
                <w:szCs w:val="18"/>
              </w:rPr>
            </w:pPr>
          </w:p>
        </w:tc>
      </w:tr>
      <w:tr w:rsidR="00D255C1" w:rsidRPr="00DC7A23" w14:paraId="386672CF" w14:textId="77777777" w:rsidTr="00835D3F">
        <w:trPr>
          <w:trHeight w:val="284"/>
        </w:trPr>
        <w:tc>
          <w:tcPr>
            <w:tcW w:w="572" w:type="dxa"/>
            <w:vAlign w:val="center"/>
          </w:tcPr>
          <w:p w14:paraId="025C2994" w14:textId="77777777" w:rsidR="00D255C1" w:rsidRPr="00181C18" w:rsidRDefault="00D255C1" w:rsidP="00835D3F">
            <w:pPr>
              <w:keepNext/>
              <w:keepLines/>
              <w:spacing w:before="60" w:after="60"/>
              <w:rPr>
                <w:sz w:val="18"/>
                <w:szCs w:val="18"/>
              </w:rPr>
            </w:pPr>
            <w:r w:rsidRPr="00181C18">
              <w:rPr>
                <w:sz w:val="18"/>
                <w:szCs w:val="18"/>
              </w:rPr>
              <w:t>1</w:t>
            </w:r>
          </w:p>
        </w:tc>
        <w:tc>
          <w:tcPr>
            <w:tcW w:w="4283" w:type="dxa"/>
            <w:vAlign w:val="center"/>
          </w:tcPr>
          <w:p w14:paraId="24B3BD1A" w14:textId="77777777" w:rsidR="00D255C1" w:rsidRPr="00181C18" w:rsidRDefault="00D255C1" w:rsidP="00835D3F">
            <w:pPr>
              <w:keepNext/>
              <w:keepLines/>
              <w:spacing w:before="60" w:after="60"/>
              <w:rPr>
                <w:sz w:val="18"/>
                <w:szCs w:val="18"/>
                <w:lang w:val="el-GR"/>
              </w:rPr>
            </w:pPr>
            <w:r w:rsidRPr="00181C18">
              <w:rPr>
                <w:sz w:val="18"/>
                <w:szCs w:val="18"/>
                <w:lang w:val="el-GR"/>
              </w:rPr>
              <w:t>Μηχανισμός Υπολογισμού Κόστους Υπηρεσιών Αναφοράς (Πίνακας Β1)</w:t>
            </w:r>
          </w:p>
        </w:tc>
        <w:tc>
          <w:tcPr>
            <w:tcW w:w="1665" w:type="dxa"/>
            <w:vAlign w:val="center"/>
          </w:tcPr>
          <w:p w14:paraId="1E6A59FA" w14:textId="77777777" w:rsidR="00D255C1" w:rsidRPr="00181C18" w:rsidRDefault="00D255C1" w:rsidP="00835D3F">
            <w:pPr>
              <w:keepNext/>
              <w:keepLines/>
              <w:spacing w:before="60" w:after="60"/>
              <w:rPr>
                <w:sz w:val="18"/>
                <w:szCs w:val="18"/>
                <w:lang w:val="el-GR"/>
              </w:rPr>
            </w:pPr>
          </w:p>
        </w:tc>
        <w:tc>
          <w:tcPr>
            <w:tcW w:w="1667" w:type="dxa"/>
            <w:vAlign w:val="center"/>
          </w:tcPr>
          <w:p w14:paraId="710A99E5" w14:textId="77777777" w:rsidR="00D255C1" w:rsidRPr="00181C18" w:rsidRDefault="00D255C1" w:rsidP="00835D3F">
            <w:pPr>
              <w:keepNext/>
              <w:keepLines/>
              <w:spacing w:before="60" w:after="60"/>
              <w:rPr>
                <w:sz w:val="18"/>
                <w:szCs w:val="18"/>
                <w:lang w:val="el-GR"/>
              </w:rPr>
            </w:pPr>
          </w:p>
        </w:tc>
        <w:tc>
          <w:tcPr>
            <w:tcW w:w="1667" w:type="dxa"/>
            <w:vAlign w:val="center"/>
          </w:tcPr>
          <w:p w14:paraId="3EBECA5F" w14:textId="77777777" w:rsidR="00D255C1" w:rsidRPr="00181C18" w:rsidRDefault="00D255C1" w:rsidP="00835D3F">
            <w:pPr>
              <w:keepNext/>
              <w:keepLines/>
              <w:spacing w:before="60" w:after="60"/>
              <w:rPr>
                <w:sz w:val="18"/>
                <w:szCs w:val="18"/>
                <w:lang w:val="el-GR"/>
              </w:rPr>
            </w:pPr>
          </w:p>
        </w:tc>
      </w:tr>
      <w:tr w:rsidR="00D255C1" w:rsidRPr="00DC7A23" w14:paraId="76F01141" w14:textId="77777777" w:rsidTr="00835D3F">
        <w:trPr>
          <w:trHeight w:val="284"/>
        </w:trPr>
        <w:tc>
          <w:tcPr>
            <w:tcW w:w="572" w:type="dxa"/>
            <w:vAlign w:val="center"/>
          </w:tcPr>
          <w:p w14:paraId="4D4F2FF0" w14:textId="77777777" w:rsidR="00D255C1" w:rsidRPr="007A1221" w:rsidRDefault="00D255C1" w:rsidP="00835D3F">
            <w:pPr>
              <w:keepNext/>
              <w:keepLines/>
              <w:spacing w:before="60" w:after="60"/>
              <w:rPr>
                <w:sz w:val="18"/>
                <w:szCs w:val="18"/>
                <w:lang w:val="el-GR"/>
              </w:rPr>
            </w:pPr>
          </w:p>
        </w:tc>
        <w:tc>
          <w:tcPr>
            <w:tcW w:w="4283" w:type="dxa"/>
            <w:vAlign w:val="center"/>
          </w:tcPr>
          <w:p w14:paraId="71EEE1A0" w14:textId="77777777" w:rsidR="00D255C1" w:rsidRPr="007A1221" w:rsidRDefault="00D255C1" w:rsidP="00835D3F">
            <w:pPr>
              <w:keepNext/>
              <w:keepLines/>
              <w:spacing w:before="60" w:after="60"/>
              <w:rPr>
                <w:sz w:val="18"/>
                <w:szCs w:val="18"/>
                <w:lang w:val="el-GR"/>
              </w:rPr>
            </w:pPr>
          </w:p>
        </w:tc>
        <w:tc>
          <w:tcPr>
            <w:tcW w:w="1665" w:type="dxa"/>
            <w:vAlign w:val="center"/>
          </w:tcPr>
          <w:p w14:paraId="7452B65A" w14:textId="77777777" w:rsidR="00D255C1" w:rsidRPr="007A1221" w:rsidRDefault="00D255C1" w:rsidP="00835D3F">
            <w:pPr>
              <w:keepNext/>
              <w:keepLines/>
              <w:spacing w:before="60" w:after="60"/>
              <w:rPr>
                <w:sz w:val="18"/>
                <w:szCs w:val="18"/>
                <w:lang w:val="el-GR"/>
              </w:rPr>
            </w:pPr>
          </w:p>
        </w:tc>
        <w:tc>
          <w:tcPr>
            <w:tcW w:w="1667" w:type="dxa"/>
            <w:vAlign w:val="center"/>
          </w:tcPr>
          <w:p w14:paraId="242A8505" w14:textId="77777777" w:rsidR="00D255C1" w:rsidRPr="007A1221" w:rsidRDefault="00D255C1" w:rsidP="00835D3F">
            <w:pPr>
              <w:keepNext/>
              <w:keepLines/>
              <w:spacing w:before="60" w:after="60"/>
              <w:rPr>
                <w:sz w:val="18"/>
                <w:szCs w:val="18"/>
                <w:lang w:val="el-GR"/>
              </w:rPr>
            </w:pPr>
          </w:p>
        </w:tc>
        <w:tc>
          <w:tcPr>
            <w:tcW w:w="1667" w:type="dxa"/>
            <w:vAlign w:val="center"/>
          </w:tcPr>
          <w:p w14:paraId="0E3DE111" w14:textId="77777777" w:rsidR="00D255C1" w:rsidRPr="007A1221" w:rsidRDefault="00D255C1" w:rsidP="00835D3F">
            <w:pPr>
              <w:keepNext/>
              <w:keepLines/>
              <w:spacing w:before="60" w:after="60"/>
              <w:rPr>
                <w:sz w:val="18"/>
                <w:szCs w:val="18"/>
                <w:lang w:val="el-GR"/>
              </w:rPr>
            </w:pPr>
          </w:p>
        </w:tc>
      </w:tr>
      <w:tr w:rsidR="00D255C1" w:rsidRPr="00DC7A23" w14:paraId="5E84F69A" w14:textId="77777777" w:rsidTr="00835D3F">
        <w:trPr>
          <w:trHeight w:val="284"/>
        </w:trPr>
        <w:tc>
          <w:tcPr>
            <w:tcW w:w="572" w:type="dxa"/>
            <w:vAlign w:val="center"/>
          </w:tcPr>
          <w:p w14:paraId="72D2E0C6" w14:textId="77777777" w:rsidR="00D255C1" w:rsidRPr="007A1221" w:rsidRDefault="00D255C1" w:rsidP="00835D3F">
            <w:pPr>
              <w:keepNext/>
              <w:keepLines/>
              <w:spacing w:before="60" w:after="60"/>
              <w:rPr>
                <w:sz w:val="18"/>
                <w:szCs w:val="18"/>
                <w:lang w:val="el-GR"/>
              </w:rPr>
            </w:pPr>
          </w:p>
        </w:tc>
        <w:tc>
          <w:tcPr>
            <w:tcW w:w="4283" w:type="dxa"/>
            <w:vAlign w:val="center"/>
          </w:tcPr>
          <w:p w14:paraId="1F05F701" w14:textId="77777777" w:rsidR="00D255C1" w:rsidRPr="007A1221" w:rsidRDefault="00D255C1" w:rsidP="00835D3F">
            <w:pPr>
              <w:keepNext/>
              <w:keepLines/>
              <w:spacing w:before="60" w:after="60"/>
              <w:rPr>
                <w:sz w:val="18"/>
                <w:szCs w:val="18"/>
                <w:lang w:val="el-GR"/>
              </w:rPr>
            </w:pPr>
          </w:p>
        </w:tc>
        <w:tc>
          <w:tcPr>
            <w:tcW w:w="1665" w:type="dxa"/>
            <w:vAlign w:val="center"/>
          </w:tcPr>
          <w:p w14:paraId="42E1AA92" w14:textId="77777777" w:rsidR="00D255C1" w:rsidRPr="007A1221" w:rsidRDefault="00D255C1" w:rsidP="00835D3F">
            <w:pPr>
              <w:keepNext/>
              <w:keepLines/>
              <w:spacing w:before="60" w:after="60"/>
              <w:rPr>
                <w:sz w:val="18"/>
                <w:szCs w:val="18"/>
                <w:lang w:val="el-GR"/>
              </w:rPr>
            </w:pPr>
          </w:p>
        </w:tc>
        <w:tc>
          <w:tcPr>
            <w:tcW w:w="1667" w:type="dxa"/>
            <w:vAlign w:val="center"/>
          </w:tcPr>
          <w:p w14:paraId="66596845" w14:textId="77777777" w:rsidR="00D255C1" w:rsidRPr="007A1221" w:rsidRDefault="00D255C1" w:rsidP="00835D3F">
            <w:pPr>
              <w:keepNext/>
              <w:keepLines/>
              <w:spacing w:before="60" w:after="60"/>
              <w:rPr>
                <w:sz w:val="18"/>
                <w:szCs w:val="18"/>
                <w:lang w:val="el-GR"/>
              </w:rPr>
            </w:pPr>
          </w:p>
        </w:tc>
        <w:tc>
          <w:tcPr>
            <w:tcW w:w="1667" w:type="dxa"/>
            <w:vAlign w:val="center"/>
          </w:tcPr>
          <w:p w14:paraId="0F0218FA" w14:textId="77777777" w:rsidR="00D255C1" w:rsidRPr="007A1221" w:rsidRDefault="00D255C1" w:rsidP="00835D3F">
            <w:pPr>
              <w:keepNext/>
              <w:keepLines/>
              <w:spacing w:before="60" w:after="60"/>
              <w:rPr>
                <w:sz w:val="18"/>
                <w:szCs w:val="18"/>
                <w:lang w:val="el-GR"/>
              </w:rPr>
            </w:pPr>
          </w:p>
        </w:tc>
      </w:tr>
      <w:tr w:rsidR="00D255C1" w14:paraId="4B1E4B86" w14:textId="77777777" w:rsidTr="00835D3F">
        <w:trPr>
          <w:trHeight w:val="284"/>
        </w:trPr>
        <w:tc>
          <w:tcPr>
            <w:tcW w:w="572" w:type="dxa"/>
            <w:shd w:val="clear" w:color="auto" w:fill="A0A0A0"/>
            <w:vAlign w:val="center"/>
          </w:tcPr>
          <w:p w14:paraId="2DF54C3C" w14:textId="77777777" w:rsidR="00D255C1" w:rsidRPr="007A1221" w:rsidRDefault="00D255C1" w:rsidP="00835D3F">
            <w:pPr>
              <w:keepNext/>
              <w:keepLines/>
              <w:spacing w:before="60" w:after="60"/>
              <w:rPr>
                <w:sz w:val="18"/>
                <w:szCs w:val="18"/>
                <w:lang w:val="el-GR"/>
              </w:rPr>
            </w:pPr>
          </w:p>
        </w:tc>
        <w:tc>
          <w:tcPr>
            <w:tcW w:w="4283" w:type="dxa"/>
            <w:shd w:val="clear" w:color="auto" w:fill="A0A0A0"/>
            <w:vAlign w:val="center"/>
          </w:tcPr>
          <w:p w14:paraId="367A6EEB" w14:textId="77777777" w:rsidR="00D255C1" w:rsidRDefault="00D255C1" w:rsidP="00835D3F">
            <w:pPr>
              <w:keepNext/>
              <w:keepLines/>
              <w:pBdr>
                <w:top w:val="nil"/>
                <w:left w:val="nil"/>
                <w:bottom w:val="nil"/>
                <w:right w:val="nil"/>
                <w:between w:val="nil"/>
              </w:pBdr>
              <w:spacing w:before="60" w:after="60"/>
              <w:rPr>
                <w:b/>
                <w:color w:val="000000"/>
                <w:sz w:val="18"/>
                <w:szCs w:val="18"/>
              </w:rPr>
            </w:pPr>
            <w:r>
              <w:rPr>
                <w:b/>
                <w:color w:val="000000"/>
                <w:sz w:val="18"/>
                <w:szCs w:val="18"/>
              </w:rPr>
              <w:t>ΓΕΝΙΚΟ ΣΥΝΟΛΟ</w:t>
            </w:r>
          </w:p>
        </w:tc>
        <w:tc>
          <w:tcPr>
            <w:tcW w:w="1665" w:type="dxa"/>
            <w:shd w:val="clear" w:color="auto" w:fill="A0A0A0"/>
            <w:vAlign w:val="center"/>
          </w:tcPr>
          <w:p w14:paraId="11FDEE0A" w14:textId="77777777" w:rsidR="00D255C1" w:rsidRDefault="00D255C1" w:rsidP="00835D3F">
            <w:pPr>
              <w:keepNext/>
              <w:keepLines/>
              <w:spacing w:before="60" w:after="60"/>
              <w:rPr>
                <w:sz w:val="18"/>
                <w:szCs w:val="18"/>
              </w:rPr>
            </w:pPr>
          </w:p>
        </w:tc>
        <w:tc>
          <w:tcPr>
            <w:tcW w:w="1667" w:type="dxa"/>
            <w:shd w:val="clear" w:color="auto" w:fill="A0A0A0"/>
            <w:vAlign w:val="center"/>
          </w:tcPr>
          <w:p w14:paraId="55A19FBE" w14:textId="77777777" w:rsidR="00D255C1" w:rsidRDefault="00D255C1" w:rsidP="00835D3F">
            <w:pPr>
              <w:keepNext/>
              <w:keepLines/>
              <w:spacing w:before="60" w:after="60"/>
              <w:rPr>
                <w:sz w:val="18"/>
                <w:szCs w:val="18"/>
              </w:rPr>
            </w:pPr>
          </w:p>
        </w:tc>
        <w:tc>
          <w:tcPr>
            <w:tcW w:w="1667" w:type="dxa"/>
            <w:shd w:val="clear" w:color="auto" w:fill="A0A0A0"/>
            <w:vAlign w:val="center"/>
          </w:tcPr>
          <w:p w14:paraId="347A1903" w14:textId="77777777" w:rsidR="00D255C1" w:rsidRDefault="00D255C1" w:rsidP="00835D3F">
            <w:pPr>
              <w:keepNext/>
              <w:keepLines/>
              <w:spacing w:before="60" w:after="60"/>
              <w:rPr>
                <w:sz w:val="18"/>
                <w:szCs w:val="18"/>
              </w:rPr>
            </w:pPr>
          </w:p>
        </w:tc>
      </w:tr>
    </w:tbl>
    <w:p w14:paraId="64443FCD" w14:textId="77777777" w:rsidR="00D255C1" w:rsidRDefault="00D255C1" w:rsidP="00D255C1">
      <w:pPr>
        <w:rPr>
          <w:b/>
        </w:rPr>
      </w:pPr>
    </w:p>
    <w:p w14:paraId="2950796F" w14:textId="77777777" w:rsidR="00D255C1" w:rsidRPr="007A6B2A" w:rsidRDefault="00D255C1" w:rsidP="00D255C1">
      <w:pPr>
        <w:spacing w:after="0"/>
        <w:rPr>
          <w:lang w:val="el-GR"/>
        </w:rPr>
      </w:pPr>
    </w:p>
    <w:p w14:paraId="0F4F68A0" w14:textId="77777777" w:rsidR="00D255C1" w:rsidRDefault="00D255C1" w:rsidP="00D255C1">
      <w:pPr>
        <w:rPr>
          <w:lang w:val="el-GR"/>
        </w:rPr>
      </w:pPr>
    </w:p>
    <w:p w14:paraId="746D78AC" w14:textId="77777777" w:rsidR="00D255C1" w:rsidRPr="00E947E3" w:rsidRDefault="00D255C1" w:rsidP="00D255C1">
      <w:pPr>
        <w:pStyle w:val="3"/>
        <w:rPr>
          <w:lang w:val="el-GR"/>
        </w:rPr>
      </w:pPr>
      <w:bookmarkStart w:id="405" w:name="_Toc87230715"/>
      <w:bookmarkStart w:id="406" w:name="_Toc112836405"/>
      <w:r>
        <w:rPr>
          <w:lang w:val="el-GR"/>
        </w:rPr>
        <w:lastRenderedPageBreak/>
        <w:t>Β.</w:t>
      </w:r>
      <w:r w:rsidRPr="007A6B2A">
        <w:rPr>
          <w:lang w:val="el-GR"/>
        </w:rPr>
        <w:t xml:space="preserve"> </w:t>
      </w:r>
      <w:bookmarkStart w:id="407" w:name="_Hlk80407424"/>
      <w:r w:rsidRPr="007A6B2A">
        <w:rPr>
          <w:lang w:val="el-GR"/>
        </w:rPr>
        <w:t xml:space="preserve">Προμήθεια </w:t>
      </w:r>
      <w:r>
        <w:rPr>
          <w:lang w:val="el-GR"/>
        </w:rPr>
        <w:t xml:space="preserve">υποδομής </w:t>
      </w:r>
      <w:proofErr w:type="spellStart"/>
      <w:r w:rsidRPr="00F934F5">
        <w:rPr>
          <w:lang w:val="el-GR"/>
        </w:rPr>
        <w:t>Hyper-Converged</w:t>
      </w:r>
      <w:proofErr w:type="spellEnd"/>
      <w:r w:rsidRPr="00F934F5">
        <w:rPr>
          <w:lang w:val="el-GR"/>
        </w:rPr>
        <w:t xml:space="preserve"> Τοπικής Υποδομής με επέκταση στο υπολογιστικό νέφος</w:t>
      </w:r>
      <w:bookmarkEnd w:id="405"/>
      <w:bookmarkEnd w:id="407"/>
      <w:bookmarkEnd w:id="406"/>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79DCE6E0" w14:textId="77777777" w:rsidTr="00835D3F">
        <w:tc>
          <w:tcPr>
            <w:tcW w:w="506" w:type="dxa"/>
            <w:vMerge w:val="restart"/>
            <w:shd w:val="clear" w:color="auto" w:fill="E6E6E6"/>
            <w:vAlign w:val="center"/>
          </w:tcPr>
          <w:p w14:paraId="26BB4151"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78C58A60"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4D5A8FCB"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p>
        </w:tc>
        <w:tc>
          <w:tcPr>
            <w:tcW w:w="2304" w:type="dxa"/>
            <w:gridSpan w:val="2"/>
            <w:shd w:val="clear" w:color="auto" w:fill="E6E6E6"/>
            <w:vAlign w:val="center"/>
          </w:tcPr>
          <w:p w14:paraId="264B2F98"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2D6DB3AF"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649315C4"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79B6EE3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7BB09D02" w14:textId="77777777" w:rsidTr="00835D3F">
        <w:tc>
          <w:tcPr>
            <w:tcW w:w="506" w:type="dxa"/>
            <w:vMerge/>
            <w:shd w:val="clear" w:color="auto" w:fill="E6E6E6"/>
            <w:vAlign w:val="center"/>
          </w:tcPr>
          <w:p w14:paraId="2A92232D"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435C3C4E"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448256B3"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5744ED1D"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0A495472"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3A3943E6"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41EEA805"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656E879D" w14:textId="77777777" w:rsidTr="00835D3F">
        <w:trPr>
          <w:trHeight w:val="284"/>
        </w:trPr>
        <w:tc>
          <w:tcPr>
            <w:tcW w:w="506" w:type="dxa"/>
            <w:vAlign w:val="center"/>
          </w:tcPr>
          <w:p w14:paraId="418443B9"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0A26DC90" w14:textId="77777777" w:rsidR="00D255C1" w:rsidRPr="00302E80" w:rsidRDefault="00D255C1" w:rsidP="00835D3F">
            <w:pPr>
              <w:spacing w:before="60" w:after="60"/>
              <w:rPr>
                <w:sz w:val="18"/>
                <w:szCs w:val="18"/>
                <w:lang w:val="el-GR"/>
              </w:rPr>
            </w:pPr>
            <w:r>
              <w:rPr>
                <w:sz w:val="18"/>
                <w:szCs w:val="18"/>
              </w:rPr>
              <w:t>Cluster</w:t>
            </w:r>
            <w:r w:rsidRPr="00302E80">
              <w:rPr>
                <w:sz w:val="18"/>
                <w:szCs w:val="18"/>
                <w:lang w:val="el-GR"/>
              </w:rPr>
              <w:t xml:space="preserve"> υποδομής </w:t>
            </w:r>
            <w:r w:rsidRPr="00F62A73">
              <w:rPr>
                <w:sz w:val="18"/>
                <w:szCs w:val="18"/>
              </w:rPr>
              <w:t>Hyper</w:t>
            </w:r>
            <w:r w:rsidRPr="00302E80">
              <w:rPr>
                <w:sz w:val="18"/>
                <w:szCs w:val="18"/>
                <w:lang w:val="el-GR"/>
              </w:rPr>
              <w:t>-</w:t>
            </w:r>
            <w:r w:rsidRPr="00F62A73">
              <w:rPr>
                <w:sz w:val="18"/>
                <w:szCs w:val="18"/>
              </w:rPr>
              <w:t>Converged</w:t>
            </w:r>
            <w:r w:rsidRPr="00302E80">
              <w:rPr>
                <w:sz w:val="18"/>
                <w:szCs w:val="18"/>
                <w:lang w:val="el-GR"/>
              </w:rPr>
              <w:t xml:space="preserve"> Τοπικής Υποδομής με επέκταση στο υπολογιστικό νέφος</w:t>
            </w:r>
          </w:p>
        </w:tc>
        <w:tc>
          <w:tcPr>
            <w:tcW w:w="1275" w:type="dxa"/>
            <w:vAlign w:val="center"/>
          </w:tcPr>
          <w:p w14:paraId="0FE83750" w14:textId="77777777" w:rsidR="00D255C1" w:rsidRPr="00F62A73" w:rsidRDefault="00D255C1" w:rsidP="00835D3F">
            <w:pPr>
              <w:spacing w:before="60" w:after="60"/>
              <w:jc w:val="center"/>
              <w:rPr>
                <w:sz w:val="18"/>
                <w:szCs w:val="18"/>
              </w:rPr>
            </w:pPr>
            <w:r>
              <w:rPr>
                <w:sz w:val="18"/>
                <w:szCs w:val="18"/>
              </w:rPr>
              <w:t>2</w:t>
            </w:r>
          </w:p>
        </w:tc>
        <w:tc>
          <w:tcPr>
            <w:tcW w:w="1208" w:type="dxa"/>
            <w:vAlign w:val="center"/>
          </w:tcPr>
          <w:p w14:paraId="5A9EB7FA" w14:textId="77777777" w:rsidR="00D255C1" w:rsidRPr="00F62A73" w:rsidRDefault="00D255C1" w:rsidP="00835D3F">
            <w:pPr>
              <w:spacing w:before="60" w:after="60"/>
              <w:rPr>
                <w:sz w:val="18"/>
                <w:szCs w:val="18"/>
                <w:lang w:val="el-GR"/>
              </w:rPr>
            </w:pPr>
          </w:p>
        </w:tc>
        <w:tc>
          <w:tcPr>
            <w:tcW w:w="1096" w:type="dxa"/>
            <w:vAlign w:val="center"/>
          </w:tcPr>
          <w:p w14:paraId="1604C957" w14:textId="77777777" w:rsidR="00D255C1" w:rsidRPr="00F62A73" w:rsidRDefault="00D255C1" w:rsidP="00835D3F">
            <w:pPr>
              <w:spacing w:before="60" w:after="60"/>
              <w:rPr>
                <w:sz w:val="18"/>
                <w:szCs w:val="18"/>
                <w:lang w:val="el-GR"/>
              </w:rPr>
            </w:pPr>
          </w:p>
        </w:tc>
        <w:tc>
          <w:tcPr>
            <w:tcW w:w="1218" w:type="dxa"/>
            <w:vAlign w:val="center"/>
          </w:tcPr>
          <w:p w14:paraId="50ACC813" w14:textId="77777777" w:rsidR="00D255C1" w:rsidRPr="00F62A73" w:rsidRDefault="00D255C1" w:rsidP="00835D3F">
            <w:pPr>
              <w:spacing w:before="60" w:after="60"/>
              <w:rPr>
                <w:sz w:val="18"/>
                <w:szCs w:val="18"/>
                <w:lang w:val="el-GR"/>
              </w:rPr>
            </w:pPr>
          </w:p>
        </w:tc>
        <w:tc>
          <w:tcPr>
            <w:tcW w:w="1269" w:type="dxa"/>
            <w:vAlign w:val="center"/>
          </w:tcPr>
          <w:p w14:paraId="0F8466F5" w14:textId="77777777" w:rsidR="00D255C1" w:rsidRPr="00F62A73" w:rsidRDefault="00D255C1" w:rsidP="00835D3F">
            <w:pPr>
              <w:spacing w:before="60" w:after="60"/>
              <w:rPr>
                <w:sz w:val="18"/>
                <w:szCs w:val="18"/>
                <w:lang w:val="el-GR"/>
              </w:rPr>
            </w:pPr>
          </w:p>
        </w:tc>
      </w:tr>
      <w:tr w:rsidR="00D255C1" w:rsidRPr="00F62A73" w14:paraId="6F3CA4F0" w14:textId="77777777" w:rsidTr="00835D3F">
        <w:trPr>
          <w:trHeight w:val="284"/>
        </w:trPr>
        <w:tc>
          <w:tcPr>
            <w:tcW w:w="506" w:type="dxa"/>
            <w:vAlign w:val="center"/>
          </w:tcPr>
          <w:p w14:paraId="5C557E3B" w14:textId="77777777" w:rsidR="00D255C1" w:rsidRPr="00F62A73" w:rsidRDefault="00D255C1" w:rsidP="00835D3F">
            <w:pPr>
              <w:spacing w:before="60" w:after="60"/>
              <w:rPr>
                <w:sz w:val="18"/>
                <w:szCs w:val="18"/>
                <w:lang w:val="el-GR"/>
              </w:rPr>
            </w:pPr>
          </w:p>
        </w:tc>
        <w:tc>
          <w:tcPr>
            <w:tcW w:w="3158" w:type="dxa"/>
            <w:vAlign w:val="center"/>
          </w:tcPr>
          <w:p w14:paraId="56D8825C" w14:textId="77777777" w:rsidR="00D255C1" w:rsidRPr="00F62A73" w:rsidRDefault="00D255C1" w:rsidP="00835D3F">
            <w:pPr>
              <w:spacing w:before="60" w:after="60"/>
              <w:rPr>
                <w:sz w:val="18"/>
                <w:szCs w:val="18"/>
                <w:lang w:val="el-GR"/>
              </w:rPr>
            </w:pPr>
          </w:p>
        </w:tc>
        <w:tc>
          <w:tcPr>
            <w:tcW w:w="1275" w:type="dxa"/>
            <w:tcBorders>
              <w:bottom w:val="single" w:sz="4" w:space="0" w:color="000000"/>
            </w:tcBorders>
            <w:vAlign w:val="center"/>
          </w:tcPr>
          <w:p w14:paraId="4B0DF6F6" w14:textId="77777777" w:rsidR="00D255C1" w:rsidRPr="00F62A73" w:rsidRDefault="00D255C1" w:rsidP="00835D3F">
            <w:pPr>
              <w:spacing w:before="60" w:after="60"/>
              <w:rPr>
                <w:sz w:val="18"/>
                <w:szCs w:val="18"/>
                <w:lang w:val="el-GR"/>
              </w:rPr>
            </w:pPr>
          </w:p>
        </w:tc>
        <w:tc>
          <w:tcPr>
            <w:tcW w:w="1208" w:type="dxa"/>
            <w:tcBorders>
              <w:bottom w:val="single" w:sz="4" w:space="0" w:color="000000"/>
            </w:tcBorders>
            <w:vAlign w:val="center"/>
          </w:tcPr>
          <w:p w14:paraId="71C818A6" w14:textId="77777777" w:rsidR="00D255C1" w:rsidRPr="00F62A73" w:rsidRDefault="00D255C1" w:rsidP="00835D3F">
            <w:pPr>
              <w:spacing w:before="60" w:after="60"/>
              <w:rPr>
                <w:sz w:val="18"/>
                <w:szCs w:val="18"/>
                <w:lang w:val="el-GR"/>
              </w:rPr>
            </w:pPr>
          </w:p>
        </w:tc>
        <w:tc>
          <w:tcPr>
            <w:tcW w:w="1096" w:type="dxa"/>
            <w:vAlign w:val="center"/>
          </w:tcPr>
          <w:p w14:paraId="24669DFB" w14:textId="77777777" w:rsidR="00D255C1" w:rsidRPr="00F62A73" w:rsidRDefault="00D255C1" w:rsidP="00835D3F">
            <w:pPr>
              <w:spacing w:before="60" w:after="60"/>
              <w:rPr>
                <w:sz w:val="18"/>
                <w:szCs w:val="18"/>
                <w:lang w:val="el-GR"/>
              </w:rPr>
            </w:pPr>
          </w:p>
        </w:tc>
        <w:tc>
          <w:tcPr>
            <w:tcW w:w="1218" w:type="dxa"/>
            <w:vAlign w:val="center"/>
          </w:tcPr>
          <w:p w14:paraId="0FC75B76" w14:textId="77777777" w:rsidR="00D255C1" w:rsidRPr="00F62A73" w:rsidRDefault="00D255C1" w:rsidP="00835D3F">
            <w:pPr>
              <w:spacing w:before="60" w:after="60"/>
              <w:rPr>
                <w:sz w:val="18"/>
                <w:szCs w:val="18"/>
                <w:lang w:val="el-GR"/>
              </w:rPr>
            </w:pPr>
          </w:p>
        </w:tc>
        <w:tc>
          <w:tcPr>
            <w:tcW w:w="1269" w:type="dxa"/>
            <w:vAlign w:val="center"/>
          </w:tcPr>
          <w:p w14:paraId="6E0C76F6" w14:textId="77777777" w:rsidR="00D255C1" w:rsidRPr="00F62A73" w:rsidRDefault="00D255C1" w:rsidP="00835D3F">
            <w:pPr>
              <w:spacing w:before="60" w:after="60"/>
              <w:rPr>
                <w:sz w:val="18"/>
                <w:szCs w:val="18"/>
                <w:lang w:val="el-GR"/>
              </w:rPr>
            </w:pPr>
          </w:p>
        </w:tc>
      </w:tr>
      <w:tr w:rsidR="00D255C1" w:rsidRPr="00F62A73" w14:paraId="7F61FB78" w14:textId="77777777" w:rsidTr="00835D3F">
        <w:trPr>
          <w:trHeight w:val="284"/>
        </w:trPr>
        <w:tc>
          <w:tcPr>
            <w:tcW w:w="506" w:type="dxa"/>
            <w:tcBorders>
              <w:bottom w:val="single" w:sz="4" w:space="0" w:color="000000"/>
            </w:tcBorders>
            <w:vAlign w:val="center"/>
          </w:tcPr>
          <w:p w14:paraId="049088D9" w14:textId="77777777" w:rsidR="00D255C1" w:rsidRPr="00F62A73" w:rsidRDefault="00D255C1" w:rsidP="00835D3F">
            <w:pPr>
              <w:spacing w:before="60" w:after="60"/>
              <w:rPr>
                <w:sz w:val="18"/>
                <w:szCs w:val="18"/>
                <w:lang w:val="el-GR"/>
              </w:rPr>
            </w:pPr>
          </w:p>
        </w:tc>
        <w:tc>
          <w:tcPr>
            <w:tcW w:w="3158" w:type="dxa"/>
            <w:tcBorders>
              <w:bottom w:val="single" w:sz="4" w:space="0" w:color="000000"/>
            </w:tcBorders>
            <w:vAlign w:val="center"/>
          </w:tcPr>
          <w:p w14:paraId="37DE9179" w14:textId="77777777" w:rsidR="00D255C1" w:rsidRPr="00F62A73" w:rsidRDefault="00D255C1" w:rsidP="00835D3F">
            <w:pPr>
              <w:spacing w:before="60" w:after="60"/>
              <w:rPr>
                <w:sz w:val="18"/>
                <w:szCs w:val="18"/>
                <w:lang w:val="el-GR"/>
              </w:rPr>
            </w:pPr>
          </w:p>
        </w:tc>
        <w:tc>
          <w:tcPr>
            <w:tcW w:w="1275" w:type="dxa"/>
            <w:tcBorders>
              <w:bottom w:val="single" w:sz="4" w:space="0" w:color="000000"/>
            </w:tcBorders>
            <w:vAlign w:val="center"/>
          </w:tcPr>
          <w:p w14:paraId="707FA1FA" w14:textId="77777777" w:rsidR="00D255C1" w:rsidRPr="00F62A73" w:rsidRDefault="00D255C1" w:rsidP="00835D3F">
            <w:pPr>
              <w:spacing w:before="60" w:after="60"/>
              <w:rPr>
                <w:sz w:val="18"/>
                <w:szCs w:val="18"/>
                <w:lang w:val="el-GR"/>
              </w:rPr>
            </w:pPr>
          </w:p>
        </w:tc>
        <w:tc>
          <w:tcPr>
            <w:tcW w:w="1208" w:type="dxa"/>
            <w:tcBorders>
              <w:bottom w:val="single" w:sz="4" w:space="0" w:color="000000"/>
            </w:tcBorders>
            <w:vAlign w:val="center"/>
          </w:tcPr>
          <w:p w14:paraId="6B75D78C" w14:textId="77777777" w:rsidR="00D255C1" w:rsidRPr="00F62A73" w:rsidRDefault="00D255C1" w:rsidP="00835D3F">
            <w:pPr>
              <w:spacing w:before="60" w:after="60"/>
              <w:rPr>
                <w:sz w:val="18"/>
                <w:szCs w:val="18"/>
                <w:lang w:val="el-GR"/>
              </w:rPr>
            </w:pPr>
          </w:p>
        </w:tc>
        <w:tc>
          <w:tcPr>
            <w:tcW w:w="1096" w:type="dxa"/>
            <w:tcBorders>
              <w:bottom w:val="single" w:sz="4" w:space="0" w:color="000000"/>
            </w:tcBorders>
            <w:vAlign w:val="center"/>
          </w:tcPr>
          <w:p w14:paraId="22DB0D13" w14:textId="77777777" w:rsidR="00D255C1" w:rsidRPr="00F62A73" w:rsidRDefault="00D255C1" w:rsidP="00835D3F">
            <w:pPr>
              <w:spacing w:before="60" w:after="60"/>
              <w:rPr>
                <w:sz w:val="18"/>
                <w:szCs w:val="18"/>
                <w:lang w:val="el-GR"/>
              </w:rPr>
            </w:pPr>
          </w:p>
        </w:tc>
        <w:tc>
          <w:tcPr>
            <w:tcW w:w="1218" w:type="dxa"/>
            <w:vAlign w:val="center"/>
          </w:tcPr>
          <w:p w14:paraId="48914514" w14:textId="77777777" w:rsidR="00D255C1" w:rsidRPr="00F62A73" w:rsidRDefault="00D255C1" w:rsidP="00835D3F">
            <w:pPr>
              <w:spacing w:before="60" w:after="60"/>
              <w:rPr>
                <w:sz w:val="18"/>
                <w:szCs w:val="18"/>
                <w:lang w:val="el-GR"/>
              </w:rPr>
            </w:pPr>
          </w:p>
        </w:tc>
        <w:tc>
          <w:tcPr>
            <w:tcW w:w="1269" w:type="dxa"/>
            <w:vAlign w:val="center"/>
          </w:tcPr>
          <w:p w14:paraId="0813EC6E" w14:textId="77777777" w:rsidR="00D255C1" w:rsidRPr="00F62A73" w:rsidRDefault="00D255C1" w:rsidP="00835D3F">
            <w:pPr>
              <w:spacing w:before="60" w:after="60"/>
              <w:rPr>
                <w:sz w:val="18"/>
                <w:szCs w:val="18"/>
                <w:lang w:val="el-GR"/>
              </w:rPr>
            </w:pPr>
          </w:p>
        </w:tc>
      </w:tr>
      <w:tr w:rsidR="00D255C1" w:rsidRPr="001D036D" w14:paraId="1DCB8390" w14:textId="77777777" w:rsidTr="00835D3F">
        <w:trPr>
          <w:trHeight w:val="284"/>
        </w:trPr>
        <w:tc>
          <w:tcPr>
            <w:tcW w:w="6147" w:type="dxa"/>
            <w:gridSpan w:val="4"/>
            <w:tcBorders>
              <w:right w:val="single" w:sz="4" w:space="0" w:color="000000"/>
            </w:tcBorders>
            <w:shd w:val="clear" w:color="auto" w:fill="D9D9D9"/>
            <w:vAlign w:val="center"/>
          </w:tcPr>
          <w:p w14:paraId="6CF91DAE" w14:textId="77777777" w:rsidR="00D255C1" w:rsidRPr="00234806" w:rsidRDefault="00D255C1" w:rsidP="00835D3F">
            <w:pPr>
              <w:spacing w:before="60" w:after="60"/>
              <w:jc w:val="center"/>
              <w:rPr>
                <w:sz w:val="18"/>
                <w:szCs w:val="18"/>
                <w:lang w:val="el-GR"/>
              </w:rPr>
            </w:pPr>
            <w:r w:rsidRPr="00234806">
              <w:rPr>
                <w:b/>
                <w:sz w:val="18"/>
                <w:szCs w:val="18"/>
                <w:lang w:val="el-GR"/>
              </w:rPr>
              <w:t>ΣΥΝΟΛΟ</w:t>
            </w:r>
          </w:p>
        </w:tc>
        <w:tc>
          <w:tcPr>
            <w:tcW w:w="1096" w:type="dxa"/>
            <w:tcBorders>
              <w:top w:val="single" w:sz="4" w:space="0" w:color="000000"/>
              <w:left w:val="single" w:sz="4" w:space="0" w:color="000000"/>
              <w:bottom w:val="single" w:sz="4" w:space="0" w:color="000000"/>
            </w:tcBorders>
            <w:shd w:val="clear" w:color="auto" w:fill="FFFFFF"/>
            <w:vAlign w:val="center"/>
          </w:tcPr>
          <w:p w14:paraId="2BF49C6A" w14:textId="77777777" w:rsidR="00D255C1" w:rsidRPr="00234806" w:rsidRDefault="00D255C1" w:rsidP="00835D3F">
            <w:pPr>
              <w:spacing w:before="60" w:after="60"/>
              <w:rPr>
                <w:sz w:val="18"/>
                <w:szCs w:val="18"/>
                <w:lang w:val="el-GR"/>
              </w:rPr>
            </w:pPr>
          </w:p>
        </w:tc>
        <w:tc>
          <w:tcPr>
            <w:tcW w:w="1218" w:type="dxa"/>
            <w:shd w:val="clear" w:color="auto" w:fill="FFFFFF"/>
            <w:vAlign w:val="center"/>
          </w:tcPr>
          <w:p w14:paraId="62216041" w14:textId="77777777" w:rsidR="00D255C1" w:rsidRPr="00234806" w:rsidRDefault="00D255C1" w:rsidP="00835D3F">
            <w:pPr>
              <w:spacing w:before="60" w:after="60"/>
              <w:rPr>
                <w:sz w:val="18"/>
                <w:szCs w:val="18"/>
                <w:lang w:val="el-GR"/>
              </w:rPr>
            </w:pPr>
          </w:p>
        </w:tc>
        <w:tc>
          <w:tcPr>
            <w:tcW w:w="1269" w:type="dxa"/>
            <w:shd w:val="clear" w:color="auto" w:fill="FFFFFF"/>
            <w:vAlign w:val="center"/>
          </w:tcPr>
          <w:p w14:paraId="35767DF9" w14:textId="77777777" w:rsidR="00D255C1" w:rsidRPr="00234806" w:rsidRDefault="00D255C1" w:rsidP="00835D3F">
            <w:pPr>
              <w:spacing w:before="60" w:after="60"/>
              <w:rPr>
                <w:sz w:val="18"/>
                <w:szCs w:val="18"/>
                <w:lang w:val="el-GR"/>
              </w:rPr>
            </w:pPr>
          </w:p>
        </w:tc>
      </w:tr>
    </w:tbl>
    <w:p w14:paraId="2382F771" w14:textId="77777777" w:rsidR="00D255C1" w:rsidRDefault="00D255C1" w:rsidP="00D255C1">
      <w:pPr>
        <w:rPr>
          <w:lang w:val="el-GR"/>
        </w:rPr>
      </w:pPr>
    </w:p>
    <w:p w14:paraId="725B7281" w14:textId="77777777" w:rsidR="00D255C1" w:rsidRDefault="00D255C1" w:rsidP="00D255C1">
      <w:pPr>
        <w:rPr>
          <w:lang w:val="el-GR"/>
        </w:rPr>
      </w:pPr>
    </w:p>
    <w:p w14:paraId="3944B181" w14:textId="77777777" w:rsidR="00D255C1" w:rsidRDefault="00D255C1" w:rsidP="00D255C1">
      <w:pPr>
        <w:rPr>
          <w:lang w:val="el-GR"/>
        </w:rPr>
      </w:pPr>
    </w:p>
    <w:p w14:paraId="1B5A7868" w14:textId="77777777" w:rsidR="00D255C1" w:rsidRDefault="00D255C1" w:rsidP="00D255C1">
      <w:pPr>
        <w:rPr>
          <w:lang w:val="el-GR"/>
        </w:rPr>
      </w:pPr>
    </w:p>
    <w:p w14:paraId="78C9FFC0" w14:textId="77777777" w:rsidR="00D255C1" w:rsidRPr="007A6B2A" w:rsidRDefault="00D255C1" w:rsidP="00D255C1">
      <w:pPr>
        <w:rPr>
          <w:lang w:val="el-GR"/>
        </w:rPr>
      </w:pPr>
    </w:p>
    <w:p w14:paraId="78655E02" w14:textId="77777777" w:rsidR="00D255C1" w:rsidRDefault="00D255C1" w:rsidP="00D255C1">
      <w:pPr>
        <w:pStyle w:val="3"/>
      </w:pPr>
      <w:bookmarkStart w:id="408" w:name="_Toc79526402"/>
      <w:bookmarkStart w:id="409" w:name="_Toc87230716"/>
      <w:bookmarkStart w:id="410" w:name="_Toc112836406"/>
      <w:r>
        <w:rPr>
          <w:lang w:val="el-GR"/>
        </w:rPr>
        <w:t>Γ</w:t>
      </w:r>
      <w:r>
        <w:t>. Υπ</w:t>
      </w:r>
      <w:proofErr w:type="spellStart"/>
      <w:r>
        <w:t>ηρεσίες</w:t>
      </w:r>
      <w:bookmarkEnd w:id="408"/>
      <w:bookmarkEnd w:id="409"/>
      <w:bookmarkEnd w:id="410"/>
      <w:proofErr w:type="spellEnd"/>
    </w:p>
    <w:p w14:paraId="63D47D44" w14:textId="77777777" w:rsidR="00D255C1" w:rsidRPr="00D255C1" w:rsidRDefault="00D255C1" w:rsidP="00D255C1">
      <w:pPr>
        <w:rPr>
          <w:b/>
          <w:bCs/>
          <w:lang w:val="el-GR"/>
        </w:rPr>
      </w:pPr>
      <w:r w:rsidRPr="00D255C1">
        <w:rPr>
          <w:b/>
          <w:bCs/>
          <w:lang w:val="el-GR"/>
        </w:rPr>
        <w:t>Γ1. Διοίκηση του Έργου</w:t>
      </w:r>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2B816921" w14:textId="77777777" w:rsidTr="00835D3F">
        <w:tc>
          <w:tcPr>
            <w:tcW w:w="506" w:type="dxa"/>
            <w:vMerge w:val="restart"/>
            <w:shd w:val="clear" w:color="auto" w:fill="E6E6E6"/>
            <w:vAlign w:val="center"/>
          </w:tcPr>
          <w:p w14:paraId="69D6945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68067485"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5AB1101F"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r w:rsidRPr="00380B0E">
              <w:rPr>
                <w:sz w:val="18"/>
                <w:szCs w:val="18"/>
                <w:lang w:val="el-GR"/>
              </w:rPr>
              <w:t xml:space="preserve"> (Ανθρωπομήνες)</w:t>
            </w:r>
          </w:p>
        </w:tc>
        <w:tc>
          <w:tcPr>
            <w:tcW w:w="2304" w:type="dxa"/>
            <w:gridSpan w:val="2"/>
            <w:shd w:val="clear" w:color="auto" w:fill="E6E6E6"/>
            <w:vAlign w:val="center"/>
          </w:tcPr>
          <w:p w14:paraId="55C44E20"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66F60BC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082F79B7"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205D0479"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1A664FCB" w14:textId="77777777" w:rsidTr="00835D3F">
        <w:tc>
          <w:tcPr>
            <w:tcW w:w="506" w:type="dxa"/>
            <w:vMerge/>
            <w:shd w:val="clear" w:color="auto" w:fill="E6E6E6"/>
            <w:vAlign w:val="center"/>
          </w:tcPr>
          <w:p w14:paraId="1EAAE24B"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1CB81FC7"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5EA7E889"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6A90C867"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4F650231"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7111E56B"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569B2EFC"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4979E38A" w14:textId="77777777" w:rsidTr="00835D3F">
        <w:trPr>
          <w:trHeight w:val="284"/>
        </w:trPr>
        <w:tc>
          <w:tcPr>
            <w:tcW w:w="506" w:type="dxa"/>
            <w:vAlign w:val="center"/>
          </w:tcPr>
          <w:p w14:paraId="620FD4D8"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146541DB" w14:textId="77777777" w:rsidR="00D255C1" w:rsidRPr="00D479F1" w:rsidRDefault="00D255C1" w:rsidP="00835D3F">
            <w:pPr>
              <w:spacing w:before="60" w:after="60"/>
              <w:rPr>
                <w:sz w:val="18"/>
                <w:szCs w:val="18"/>
                <w:lang w:val="el-GR"/>
              </w:rPr>
            </w:pPr>
            <w:r>
              <w:rPr>
                <w:sz w:val="18"/>
                <w:szCs w:val="18"/>
                <w:lang w:val="el-GR"/>
              </w:rPr>
              <w:t xml:space="preserve">Project </w:t>
            </w:r>
            <w:proofErr w:type="spellStart"/>
            <w:r>
              <w:rPr>
                <w:sz w:val="18"/>
                <w:szCs w:val="18"/>
                <w:lang w:val="el-GR"/>
              </w:rPr>
              <w:t>Manager</w:t>
            </w:r>
            <w:proofErr w:type="spellEnd"/>
          </w:p>
        </w:tc>
        <w:tc>
          <w:tcPr>
            <w:tcW w:w="1275" w:type="dxa"/>
            <w:vAlign w:val="center"/>
          </w:tcPr>
          <w:p w14:paraId="0B9C2ACE" w14:textId="77777777" w:rsidR="00D255C1" w:rsidRPr="00D479F1" w:rsidRDefault="00D255C1" w:rsidP="00835D3F">
            <w:pPr>
              <w:spacing w:before="60" w:after="60"/>
              <w:jc w:val="center"/>
              <w:rPr>
                <w:sz w:val="18"/>
                <w:szCs w:val="18"/>
                <w:lang w:val="el-GR"/>
              </w:rPr>
            </w:pPr>
          </w:p>
        </w:tc>
        <w:tc>
          <w:tcPr>
            <w:tcW w:w="1208" w:type="dxa"/>
            <w:vAlign w:val="center"/>
          </w:tcPr>
          <w:p w14:paraId="0122D5D0" w14:textId="77777777" w:rsidR="00D255C1" w:rsidRPr="00F62A73" w:rsidRDefault="00D255C1" w:rsidP="00835D3F">
            <w:pPr>
              <w:spacing w:before="60" w:after="60"/>
              <w:rPr>
                <w:sz w:val="18"/>
                <w:szCs w:val="18"/>
                <w:lang w:val="el-GR"/>
              </w:rPr>
            </w:pPr>
          </w:p>
        </w:tc>
        <w:tc>
          <w:tcPr>
            <w:tcW w:w="1096" w:type="dxa"/>
            <w:vAlign w:val="center"/>
          </w:tcPr>
          <w:p w14:paraId="30715026" w14:textId="77777777" w:rsidR="00D255C1" w:rsidRPr="00F62A73" w:rsidRDefault="00D255C1" w:rsidP="00835D3F">
            <w:pPr>
              <w:spacing w:before="60" w:after="60"/>
              <w:rPr>
                <w:sz w:val="18"/>
                <w:szCs w:val="18"/>
                <w:lang w:val="el-GR"/>
              </w:rPr>
            </w:pPr>
          </w:p>
        </w:tc>
        <w:tc>
          <w:tcPr>
            <w:tcW w:w="1218" w:type="dxa"/>
            <w:vAlign w:val="center"/>
          </w:tcPr>
          <w:p w14:paraId="061C9581" w14:textId="77777777" w:rsidR="00D255C1" w:rsidRPr="00F62A73" w:rsidRDefault="00D255C1" w:rsidP="00835D3F">
            <w:pPr>
              <w:spacing w:before="60" w:after="60"/>
              <w:rPr>
                <w:sz w:val="18"/>
                <w:szCs w:val="18"/>
                <w:lang w:val="el-GR"/>
              </w:rPr>
            </w:pPr>
          </w:p>
        </w:tc>
        <w:tc>
          <w:tcPr>
            <w:tcW w:w="1269" w:type="dxa"/>
            <w:vAlign w:val="center"/>
          </w:tcPr>
          <w:p w14:paraId="11A030B9" w14:textId="77777777" w:rsidR="00D255C1" w:rsidRPr="00F62A73" w:rsidRDefault="00D255C1" w:rsidP="00835D3F">
            <w:pPr>
              <w:spacing w:before="60" w:after="60"/>
              <w:rPr>
                <w:sz w:val="18"/>
                <w:szCs w:val="18"/>
                <w:lang w:val="el-GR"/>
              </w:rPr>
            </w:pPr>
          </w:p>
        </w:tc>
      </w:tr>
      <w:tr w:rsidR="00D255C1" w:rsidRPr="00F62A73" w14:paraId="6155E038" w14:textId="77777777" w:rsidTr="00835D3F">
        <w:trPr>
          <w:trHeight w:val="284"/>
        </w:trPr>
        <w:tc>
          <w:tcPr>
            <w:tcW w:w="506" w:type="dxa"/>
            <w:vAlign w:val="center"/>
          </w:tcPr>
          <w:p w14:paraId="641AFB69" w14:textId="77777777" w:rsidR="00D255C1" w:rsidRDefault="00D255C1" w:rsidP="00835D3F">
            <w:pPr>
              <w:spacing w:before="60" w:after="60"/>
              <w:rPr>
                <w:sz w:val="18"/>
                <w:szCs w:val="18"/>
                <w:lang w:val="el-GR"/>
              </w:rPr>
            </w:pPr>
            <w:r>
              <w:rPr>
                <w:sz w:val="18"/>
                <w:szCs w:val="18"/>
                <w:lang w:val="el-GR"/>
              </w:rPr>
              <w:t>2</w:t>
            </w:r>
          </w:p>
        </w:tc>
        <w:tc>
          <w:tcPr>
            <w:tcW w:w="3158" w:type="dxa"/>
            <w:vAlign w:val="center"/>
          </w:tcPr>
          <w:p w14:paraId="7A2BDE3B" w14:textId="77777777" w:rsidR="00D255C1" w:rsidRDefault="00D255C1" w:rsidP="00835D3F">
            <w:pPr>
              <w:spacing w:before="60" w:after="60"/>
              <w:rPr>
                <w:sz w:val="18"/>
                <w:szCs w:val="18"/>
                <w:lang w:val="el-GR"/>
              </w:rPr>
            </w:pPr>
            <w:r>
              <w:rPr>
                <w:sz w:val="18"/>
                <w:szCs w:val="18"/>
                <w:lang w:val="el-GR"/>
              </w:rPr>
              <w:t xml:space="preserve">Αναπληρωτής Project </w:t>
            </w:r>
            <w:proofErr w:type="spellStart"/>
            <w:r>
              <w:rPr>
                <w:sz w:val="18"/>
                <w:szCs w:val="18"/>
                <w:lang w:val="el-GR"/>
              </w:rPr>
              <w:t>Manager</w:t>
            </w:r>
            <w:proofErr w:type="spellEnd"/>
          </w:p>
        </w:tc>
        <w:tc>
          <w:tcPr>
            <w:tcW w:w="1275" w:type="dxa"/>
            <w:vAlign w:val="center"/>
          </w:tcPr>
          <w:p w14:paraId="7FF97DA2" w14:textId="77777777" w:rsidR="00D255C1" w:rsidRDefault="00D255C1" w:rsidP="00835D3F">
            <w:pPr>
              <w:spacing w:before="60" w:after="60"/>
              <w:jc w:val="center"/>
              <w:rPr>
                <w:sz w:val="18"/>
                <w:szCs w:val="18"/>
                <w:lang w:val="el-GR"/>
              </w:rPr>
            </w:pPr>
          </w:p>
        </w:tc>
        <w:tc>
          <w:tcPr>
            <w:tcW w:w="1208" w:type="dxa"/>
            <w:vAlign w:val="center"/>
          </w:tcPr>
          <w:p w14:paraId="2155A7F7" w14:textId="77777777" w:rsidR="00D255C1" w:rsidRPr="00F62A73" w:rsidRDefault="00D255C1" w:rsidP="00835D3F">
            <w:pPr>
              <w:spacing w:before="60" w:after="60"/>
              <w:rPr>
                <w:sz w:val="18"/>
                <w:szCs w:val="18"/>
                <w:lang w:val="el-GR"/>
              </w:rPr>
            </w:pPr>
          </w:p>
        </w:tc>
        <w:tc>
          <w:tcPr>
            <w:tcW w:w="1096" w:type="dxa"/>
            <w:vAlign w:val="center"/>
          </w:tcPr>
          <w:p w14:paraId="6E1968CC" w14:textId="77777777" w:rsidR="00D255C1" w:rsidRPr="00F62A73" w:rsidRDefault="00D255C1" w:rsidP="00835D3F">
            <w:pPr>
              <w:spacing w:before="60" w:after="60"/>
              <w:rPr>
                <w:sz w:val="18"/>
                <w:szCs w:val="18"/>
                <w:lang w:val="el-GR"/>
              </w:rPr>
            </w:pPr>
          </w:p>
        </w:tc>
        <w:tc>
          <w:tcPr>
            <w:tcW w:w="1218" w:type="dxa"/>
            <w:vAlign w:val="center"/>
          </w:tcPr>
          <w:p w14:paraId="5FD6518B" w14:textId="77777777" w:rsidR="00D255C1" w:rsidRPr="00F62A73" w:rsidRDefault="00D255C1" w:rsidP="00835D3F">
            <w:pPr>
              <w:spacing w:before="60" w:after="60"/>
              <w:rPr>
                <w:sz w:val="18"/>
                <w:szCs w:val="18"/>
                <w:lang w:val="el-GR"/>
              </w:rPr>
            </w:pPr>
          </w:p>
        </w:tc>
        <w:tc>
          <w:tcPr>
            <w:tcW w:w="1269" w:type="dxa"/>
            <w:vAlign w:val="center"/>
          </w:tcPr>
          <w:p w14:paraId="3C033004" w14:textId="77777777" w:rsidR="00D255C1" w:rsidRPr="00F62A73" w:rsidRDefault="00D255C1" w:rsidP="00835D3F">
            <w:pPr>
              <w:spacing w:before="60" w:after="60"/>
              <w:rPr>
                <w:sz w:val="18"/>
                <w:szCs w:val="18"/>
                <w:lang w:val="el-GR"/>
              </w:rPr>
            </w:pPr>
          </w:p>
        </w:tc>
      </w:tr>
    </w:tbl>
    <w:p w14:paraId="3687AB39" w14:textId="77777777" w:rsidR="00D255C1" w:rsidRPr="00975B79" w:rsidRDefault="00D255C1" w:rsidP="00D255C1">
      <w:pPr>
        <w:rPr>
          <w:lang w:val="el-GR"/>
        </w:rPr>
      </w:pPr>
    </w:p>
    <w:p w14:paraId="0DC06C3F" w14:textId="77777777" w:rsidR="00D255C1" w:rsidRPr="00234806" w:rsidRDefault="00D255C1" w:rsidP="00D255C1">
      <w:pPr>
        <w:rPr>
          <w:b/>
          <w:bCs/>
          <w:lang w:val="el-GR"/>
        </w:rPr>
      </w:pPr>
      <w:r w:rsidRPr="00234806">
        <w:rPr>
          <w:b/>
          <w:bCs/>
          <w:lang w:val="el-GR"/>
        </w:rPr>
        <w:t>Γ2. Μελέτη Εφαρμογής</w:t>
      </w:r>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19F23417" w14:textId="77777777" w:rsidTr="00835D3F">
        <w:tc>
          <w:tcPr>
            <w:tcW w:w="506" w:type="dxa"/>
            <w:vMerge w:val="restart"/>
            <w:shd w:val="clear" w:color="auto" w:fill="E6E6E6"/>
            <w:vAlign w:val="center"/>
          </w:tcPr>
          <w:p w14:paraId="2A056BC1"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2D038DCD"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7C63BE45"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p>
        </w:tc>
        <w:tc>
          <w:tcPr>
            <w:tcW w:w="2304" w:type="dxa"/>
            <w:gridSpan w:val="2"/>
            <w:shd w:val="clear" w:color="auto" w:fill="E6E6E6"/>
            <w:vAlign w:val="center"/>
          </w:tcPr>
          <w:p w14:paraId="1987643D"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7A1D45B5"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500830E1"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654818F4"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4B742E45" w14:textId="77777777" w:rsidTr="00835D3F">
        <w:tc>
          <w:tcPr>
            <w:tcW w:w="506" w:type="dxa"/>
            <w:vMerge/>
            <w:shd w:val="clear" w:color="auto" w:fill="E6E6E6"/>
            <w:vAlign w:val="center"/>
          </w:tcPr>
          <w:p w14:paraId="7BC51BF6"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53CEA2C1"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39469FA7"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6567A5D4"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54519FE3"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5A6FBA8E"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0B54B36E"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0D71A8E7" w14:textId="77777777" w:rsidTr="00835D3F">
        <w:trPr>
          <w:trHeight w:val="284"/>
        </w:trPr>
        <w:tc>
          <w:tcPr>
            <w:tcW w:w="506" w:type="dxa"/>
            <w:vAlign w:val="center"/>
          </w:tcPr>
          <w:p w14:paraId="431FE675"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39D8E4BB" w14:textId="77777777" w:rsidR="00D255C1" w:rsidRPr="00975B79" w:rsidRDefault="00D255C1" w:rsidP="00835D3F">
            <w:pPr>
              <w:spacing w:before="60" w:after="60"/>
              <w:rPr>
                <w:sz w:val="18"/>
                <w:szCs w:val="18"/>
                <w:lang w:val="el-GR"/>
              </w:rPr>
            </w:pPr>
            <w:r>
              <w:rPr>
                <w:sz w:val="18"/>
                <w:szCs w:val="18"/>
                <w:lang w:val="el-GR"/>
              </w:rPr>
              <w:t>Μελέτη Εφαρμογής</w:t>
            </w:r>
          </w:p>
        </w:tc>
        <w:tc>
          <w:tcPr>
            <w:tcW w:w="1275" w:type="dxa"/>
            <w:vAlign w:val="center"/>
          </w:tcPr>
          <w:p w14:paraId="50CBA5AF" w14:textId="77777777" w:rsidR="00D255C1" w:rsidRPr="00975B79" w:rsidRDefault="00D255C1" w:rsidP="00835D3F">
            <w:pPr>
              <w:spacing w:before="60" w:after="60"/>
              <w:jc w:val="center"/>
              <w:rPr>
                <w:sz w:val="18"/>
                <w:szCs w:val="18"/>
                <w:lang w:val="el-GR"/>
              </w:rPr>
            </w:pPr>
            <w:r>
              <w:rPr>
                <w:sz w:val="18"/>
                <w:szCs w:val="18"/>
                <w:lang w:val="el-GR"/>
              </w:rPr>
              <w:t>1</w:t>
            </w:r>
          </w:p>
        </w:tc>
        <w:tc>
          <w:tcPr>
            <w:tcW w:w="1208" w:type="dxa"/>
            <w:vAlign w:val="center"/>
          </w:tcPr>
          <w:p w14:paraId="2FA01CEB" w14:textId="77777777" w:rsidR="00D255C1" w:rsidRPr="00F62A73" w:rsidRDefault="00D255C1" w:rsidP="00835D3F">
            <w:pPr>
              <w:spacing w:before="60" w:after="60"/>
              <w:rPr>
                <w:sz w:val="18"/>
                <w:szCs w:val="18"/>
                <w:lang w:val="el-GR"/>
              </w:rPr>
            </w:pPr>
          </w:p>
        </w:tc>
        <w:tc>
          <w:tcPr>
            <w:tcW w:w="1096" w:type="dxa"/>
            <w:vAlign w:val="center"/>
          </w:tcPr>
          <w:p w14:paraId="2C821DE4" w14:textId="77777777" w:rsidR="00D255C1" w:rsidRPr="00F62A73" w:rsidRDefault="00D255C1" w:rsidP="00835D3F">
            <w:pPr>
              <w:spacing w:before="60" w:after="60"/>
              <w:rPr>
                <w:sz w:val="18"/>
                <w:szCs w:val="18"/>
                <w:lang w:val="el-GR"/>
              </w:rPr>
            </w:pPr>
          </w:p>
        </w:tc>
        <w:tc>
          <w:tcPr>
            <w:tcW w:w="1218" w:type="dxa"/>
            <w:vAlign w:val="center"/>
          </w:tcPr>
          <w:p w14:paraId="16C1885A" w14:textId="77777777" w:rsidR="00D255C1" w:rsidRPr="00F62A73" w:rsidRDefault="00D255C1" w:rsidP="00835D3F">
            <w:pPr>
              <w:spacing w:before="60" w:after="60"/>
              <w:rPr>
                <w:sz w:val="18"/>
                <w:szCs w:val="18"/>
                <w:lang w:val="el-GR"/>
              </w:rPr>
            </w:pPr>
          </w:p>
        </w:tc>
        <w:tc>
          <w:tcPr>
            <w:tcW w:w="1269" w:type="dxa"/>
            <w:vAlign w:val="center"/>
          </w:tcPr>
          <w:p w14:paraId="199893FA" w14:textId="77777777" w:rsidR="00D255C1" w:rsidRPr="00F62A73" w:rsidRDefault="00D255C1" w:rsidP="00835D3F">
            <w:pPr>
              <w:spacing w:before="60" w:after="60"/>
              <w:rPr>
                <w:sz w:val="18"/>
                <w:szCs w:val="18"/>
                <w:lang w:val="el-GR"/>
              </w:rPr>
            </w:pPr>
          </w:p>
        </w:tc>
      </w:tr>
    </w:tbl>
    <w:p w14:paraId="5C69598B" w14:textId="77777777" w:rsidR="00D255C1" w:rsidRDefault="00D255C1" w:rsidP="00D255C1">
      <w:pPr>
        <w:rPr>
          <w:lang w:val="el-GR"/>
        </w:rPr>
      </w:pPr>
    </w:p>
    <w:p w14:paraId="509D091B" w14:textId="77777777" w:rsidR="00D255C1" w:rsidRDefault="00D255C1" w:rsidP="00D255C1">
      <w:pPr>
        <w:rPr>
          <w:lang w:val="el-GR"/>
        </w:rPr>
      </w:pPr>
    </w:p>
    <w:p w14:paraId="337321F5" w14:textId="77777777" w:rsidR="00D255C1" w:rsidRPr="00D255C1" w:rsidRDefault="00D255C1" w:rsidP="00D255C1">
      <w:pPr>
        <w:rPr>
          <w:b/>
          <w:bCs/>
          <w:lang w:val="el-GR"/>
        </w:rPr>
      </w:pPr>
      <w:r w:rsidRPr="00D255C1">
        <w:rPr>
          <w:b/>
          <w:bCs/>
          <w:lang w:val="el-GR"/>
        </w:rPr>
        <w:t>Γ3. Υπηρεσίες Εκπαίδευσης</w:t>
      </w:r>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59128646" w14:textId="77777777" w:rsidTr="00835D3F">
        <w:tc>
          <w:tcPr>
            <w:tcW w:w="506" w:type="dxa"/>
            <w:vMerge w:val="restart"/>
            <w:shd w:val="clear" w:color="auto" w:fill="E6E6E6"/>
            <w:vAlign w:val="center"/>
          </w:tcPr>
          <w:p w14:paraId="62EA82FA"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59AF9BE4"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40FC695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p>
        </w:tc>
        <w:tc>
          <w:tcPr>
            <w:tcW w:w="2304" w:type="dxa"/>
            <w:gridSpan w:val="2"/>
            <w:shd w:val="clear" w:color="auto" w:fill="E6E6E6"/>
            <w:vAlign w:val="center"/>
          </w:tcPr>
          <w:p w14:paraId="2E61536B"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66CA0789"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6F900089"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02718BF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4514A582" w14:textId="77777777" w:rsidTr="00835D3F">
        <w:tc>
          <w:tcPr>
            <w:tcW w:w="506" w:type="dxa"/>
            <w:vMerge/>
            <w:shd w:val="clear" w:color="auto" w:fill="E6E6E6"/>
            <w:vAlign w:val="center"/>
          </w:tcPr>
          <w:p w14:paraId="36B61096"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01A71D38"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03188ED7"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602C8900"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2790A180"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72906438"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2861A571"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367BE3CE" w14:textId="77777777" w:rsidTr="00835D3F">
        <w:trPr>
          <w:trHeight w:val="284"/>
        </w:trPr>
        <w:tc>
          <w:tcPr>
            <w:tcW w:w="506" w:type="dxa"/>
            <w:vAlign w:val="center"/>
          </w:tcPr>
          <w:p w14:paraId="441E54AD"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5AA352A1" w14:textId="77777777" w:rsidR="00D255C1" w:rsidRPr="00D479F1" w:rsidRDefault="00D255C1" w:rsidP="00835D3F">
            <w:pPr>
              <w:spacing w:before="60" w:after="60"/>
              <w:rPr>
                <w:sz w:val="18"/>
                <w:szCs w:val="18"/>
                <w:lang w:val="el-GR"/>
              </w:rPr>
            </w:pPr>
            <w:r>
              <w:rPr>
                <w:sz w:val="18"/>
                <w:szCs w:val="18"/>
                <w:lang w:val="el-GR"/>
              </w:rPr>
              <w:t>Υπηρεσίες Εκπαίδευσης</w:t>
            </w:r>
          </w:p>
        </w:tc>
        <w:tc>
          <w:tcPr>
            <w:tcW w:w="1275" w:type="dxa"/>
            <w:vAlign w:val="center"/>
          </w:tcPr>
          <w:p w14:paraId="46A5C5E7" w14:textId="77777777" w:rsidR="00D255C1" w:rsidRPr="00975B79" w:rsidRDefault="00D255C1" w:rsidP="00835D3F">
            <w:pPr>
              <w:spacing w:before="60" w:after="60"/>
              <w:jc w:val="center"/>
              <w:rPr>
                <w:sz w:val="18"/>
                <w:szCs w:val="18"/>
                <w:lang w:val="el-GR"/>
              </w:rPr>
            </w:pPr>
            <w:r>
              <w:rPr>
                <w:sz w:val="18"/>
                <w:szCs w:val="18"/>
                <w:lang w:val="el-GR"/>
              </w:rPr>
              <w:t>1</w:t>
            </w:r>
          </w:p>
        </w:tc>
        <w:tc>
          <w:tcPr>
            <w:tcW w:w="1208" w:type="dxa"/>
            <w:vAlign w:val="center"/>
          </w:tcPr>
          <w:p w14:paraId="60A5F978" w14:textId="77777777" w:rsidR="00D255C1" w:rsidRPr="00F62A73" w:rsidRDefault="00D255C1" w:rsidP="00835D3F">
            <w:pPr>
              <w:spacing w:before="60" w:after="60"/>
              <w:rPr>
                <w:sz w:val="18"/>
                <w:szCs w:val="18"/>
                <w:lang w:val="el-GR"/>
              </w:rPr>
            </w:pPr>
          </w:p>
        </w:tc>
        <w:tc>
          <w:tcPr>
            <w:tcW w:w="1096" w:type="dxa"/>
            <w:vAlign w:val="center"/>
          </w:tcPr>
          <w:p w14:paraId="5A606688" w14:textId="77777777" w:rsidR="00D255C1" w:rsidRPr="00F62A73" w:rsidRDefault="00D255C1" w:rsidP="00835D3F">
            <w:pPr>
              <w:spacing w:before="60" w:after="60"/>
              <w:rPr>
                <w:sz w:val="18"/>
                <w:szCs w:val="18"/>
                <w:lang w:val="el-GR"/>
              </w:rPr>
            </w:pPr>
          </w:p>
        </w:tc>
        <w:tc>
          <w:tcPr>
            <w:tcW w:w="1218" w:type="dxa"/>
            <w:vAlign w:val="center"/>
          </w:tcPr>
          <w:p w14:paraId="3F4A4580" w14:textId="77777777" w:rsidR="00D255C1" w:rsidRPr="00F62A73" w:rsidRDefault="00D255C1" w:rsidP="00835D3F">
            <w:pPr>
              <w:spacing w:before="60" w:after="60"/>
              <w:rPr>
                <w:sz w:val="18"/>
                <w:szCs w:val="18"/>
                <w:lang w:val="el-GR"/>
              </w:rPr>
            </w:pPr>
          </w:p>
        </w:tc>
        <w:tc>
          <w:tcPr>
            <w:tcW w:w="1269" w:type="dxa"/>
            <w:vAlign w:val="center"/>
          </w:tcPr>
          <w:p w14:paraId="1F590E07" w14:textId="77777777" w:rsidR="00D255C1" w:rsidRPr="00F62A73" w:rsidRDefault="00D255C1" w:rsidP="00835D3F">
            <w:pPr>
              <w:spacing w:before="60" w:after="60"/>
              <w:rPr>
                <w:sz w:val="18"/>
                <w:szCs w:val="18"/>
                <w:lang w:val="el-GR"/>
              </w:rPr>
            </w:pPr>
          </w:p>
        </w:tc>
      </w:tr>
    </w:tbl>
    <w:p w14:paraId="49DF37B1" w14:textId="77777777" w:rsidR="00D255C1" w:rsidRDefault="00D255C1" w:rsidP="00D255C1">
      <w:pPr>
        <w:rPr>
          <w:lang w:val="el-GR"/>
        </w:rPr>
      </w:pPr>
    </w:p>
    <w:p w14:paraId="136863AF" w14:textId="77777777" w:rsidR="00D255C1" w:rsidRPr="00D255C1" w:rsidRDefault="00D255C1" w:rsidP="00D255C1">
      <w:pPr>
        <w:rPr>
          <w:b/>
          <w:bCs/>
          <w:lang w:val="el-GR"/>
        </w:rPr>
      </w:pPr>
      <w:r w:rsidRPr="00D255C1">
        <w:rPr>
          <w:b/>
          <w:bCs/>
          <w:lang w:val="el-GR"/>
        </w:rPr>
        <w:t>Γ4. Υπηρεσίες Επιτόπιας Υποστήριξης</w:t>
      </w:r>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21B679C2" w14:textId="77777777" w:rsidTr="00835D3F">
        <w:tc>
          <w:tcPr>
            <w:tcW w:w="506" w:type="dxa"/>
            <w:vMerge w:val="restart"/>
            <w:shd w:val="clear" w:color="auto" w:fill="E6E6E6"/>
            <w:vAlign w:val="center"/>
          </w:tcPr>
          <w:p w14:paraId="26C4F70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6D44D7A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0512DA6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p>
        </w:tc>
        <w:tc>
          <w:tcPr>
            <w:tcW w:w="2304" w:type="dxa"/>
            <w:gridSpan w:val="2"/>
            <w:shd w:val="clear" w:color="auto" w:fill="E6E6E6"/>
            <w:vAlign w:val="center"/>
          </w:tcPr>
          <w:p w14:paraId="3F521B4E"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4BEE5068"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108F9427"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6F3364FF"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1DDC068C" w14:textId="77777777" w:rsidTr="00835D3F">
        <w:tc>
          <w:tcPr>
            <w:tcW w:w="506" w:type="dxa"/>
            <w:vMerge/>
            <w:shd w:val="clear" w:color="auto" w:fill="E6E6E6"/>
            <w:vAlign w:val="center"/>
          </w:tcPr>
          <w:p w14:paraId="7069C956"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255DDB7C"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1CB9E59D"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22AA690A"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7E8C7687"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6DAC0756"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7BA25677"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0514ECEF" w14:textId="77777777" w:rsidTr="00835D3F">
        <w:trPr>
          <w:trHeight w:val="284"/>
        </w:trPr>
        <w:tc>
          <w:tcPr>
            <w:tcW w:w="506" w:type="dxa"/>
            <w:vAlign w:val="center"/>
          </w:tcPr>
          <w:p w14:paraId="1CF3F151"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557D7CB4" w14:textId="77777777" w:rsidR="00D255C1" w:rsidRPr="00D479F1" w:rsidRDefault="00D255C1" w:rsidP="00835D3F">
            <w:pPr>
              <w:spacing w:before="60" w:after="60"/>
              <w:rPr>
                <w:sz w:val="18"/>
                <w:szCs w:val="18"/>
                <w:lang w:val="el-GR"/>
              </w:rPr>
            </w:pPr>
            <w:r>
              <w:rPr>
                <w:sz w:val="18"/>
                <w:szCs w:val="18"/>
                <w:lang w:val="el-GR"/>
              </w:rPr>
              <w:t>Υπηρεσίες Επιτόπιας Υποστήριξης</w:t>
            </w:r>
          </w:p>
        </w:tc>
        <w:tc>
          <w:tcPr>
            <w:tcW w:w="1275" w:type="dxa"/>
            <w:vAlign w:val="center"/>
          </w:tcPr>
          <w:p w14:paraId="4A25DBC8" w14:textId="77777777" w:rsidR="00D255C1" w:rsidRPr="00D479F1" w:rsidRDefault="00D255C1" w:rsidP="00835D3F">
            <w:pPr>
              <w:spacing w:before="60" w:after="60"/>
              <w:jc w:val="center"/>
              <w:rPr>
                <w:sz w:val="18"/>
                <w:szCs w:val="18"/>
                <w:lang w:val="el-GR"/>
              </w:rPr>
            </w:pPr>
            <w:r>
              <w:rPr>
                <w:sz w:val="18"/>
                <w:szCs w:val="18"/>
                <w:lang w:val="el-GR"/>
              </w:rPr>
              <w:t>1</w:t>
            </w:r>
          </w:p>
        </w:tc>
        <w:tc>
          <w:tcPr>
            <w:tcW w:w="1208" w:type="dxa"/>
            <w:vAlign w:val="center"/>
          </w:tcPr>
          <w:p w14:paraId="296D720E" w14:textId="77777777" w:rsidR="00D255C1" w:rsidRPr="00F62A73" w:rsidRDefault="00D255C1" w:rsidP="00835D3F">
            <w:pPr>
              <w:spacing w:before="60" w:after="60"/>
              <w:rPr>
                <w:sz w:val="18"/>
                <w:szCs w:val="18"/>
                <w:lang w:val="el-GR"/>
              </w:rPr>
            </w:pPr>
          </w:p>
        </w:tc>
        <w:tc>
          <w:tcPr>
            <w:tcW w:w="1096" w:type="dxa"/>
            <w:vAlign w:val="center"/>
          </w:tcPr>
          <w:p w14:paraId="66BD5A3A" w14:textId="77777777" w:rsidR="00D255C1" w:rsidRPr="00F62A73" w:rsidRDefault="00D255C1" w:rsidP="00835D3F">
            <w:pPr>
              <w:spacing w:before="60" w:after="60"/>
              <w:rPr>
                <w:sz w:val="18"/>
                <w:szCs w:val="18"/>
                <w:lang w:val="el-GR"/>
              </w:rPr>
            </w:pPr>
          </w:p>
        </w:tc>
        <w:tc>
          <w:tcPr>
            <w:tcW w:w="1218" w:type="dxa"/>
            <w:vAlign w:val="center"/>
          </w:tcPr>
          <w:p w14:paraId="093B466E" w14:textId="77777777" w:rsidR="00D255C1" w:rsidRPr="00F62A73" w:rsidRDefault="00D255C1" w:rsidP="00835D3F">
            <w:pPr>
              <w:spacing w:before="60" w:after="60"/>
              <w:rPr>
                <w:sz w:val="18"/>
                <w:szCs w:val="18"/>
                <w:lang w:val="el-GR"/>
              </w:rPr>
            </w:pPr>
          </w:p>
        </w:tc>
        <w:tc>
          <w:tcPr>
            <w:tcW w:w="1269" w:type="dxa"/>
            <w:vAlign w:val="center"/>
          </w:tcPr>
          <w:p w14:paraId="420997E4" w14:textId="77777777" w:rsidR="00D255C1" w:rsidRPr="00F62A73" w:rsidRDefault="00D255C1" w:rsidP="00835D3F">
            <w:pPr>
              <w:spacing w:before="60" w:after="60"/>
              <w:rPr>
                <w:sz w:val="18"/>
                <w:szCs w:val="18"/>
                <w:lang w:val="el-GR"/>
              </w:rPr>
            </w:pPr>
          </w:p>
        </w:tc>
      </w:tr>
    </w:tbl>
    <w:p w14:paraId="0ED23DE8" w14:textId="77777777" w:rsidR="00D255C1" w:rsidRDefault="00D255C1" w:rsidP="00D255C1">
      <w:pPr>
        <w:rPr>
          <w:lang w:val="el-GR"/>
        </w:rPr>
      </w:pPr>
    </w:p>
    <w:p w14:paraId="329D9FC9" w14:textId="77777777" w:rsidR="00D255C1" w:rsidRPr="00D255C1" w:rsidRDefault="00D255C1" w:rsidP="00D255C1">
      <w:pPr>
        <w:rPr>
          <w:b/>
          <w:bCs/>
          <w:lang w:val="el-GR"/>
        </w:rPr>
      </w:pPr>
      <w:r w:rsidRPr="00D255C1">
        <w:rPr>
          <w:b/>
          <w:bCs/>
          <w:lang w:val="el-GR"/>
        </w:rPr>
        <w:lastRenderedPageBreak/>
        <w:t>Γ5. Υπηρεσίες Ανάπτυξης και Μετάπτωσης Εφαρμογών</w:t>
      </w:r>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275"/>
        <w:gridCol w:w="1208"/>
        <w:gridCol w:w="1096"/>
        <w:gridCol w:w="1218"/>
        <w:gridCol w:w="1269"/>
      </w:tblGrid>
      <w:tr w:rsidR="00D255C1" w:rsidRPr="001D036D" w14:paraId="678AE30F" w14:textId="77777777" w:rsidTr="00835D3F">
        <w:tc>
          <w:tcPr>
            <w:tcW w:w="506" w:type="dxa"/>
            <w:vMerge w:val="restart"/>
            <w:shd w:val="clear" w:color="auto" w:fill="E6E6E6"/>
            <w:vAlign w:val="center"/>
          </w:tcPr>
          <w:p w14:paraId="6407A5D4"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14719E9E"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275" w:type="dxa"/>
            <w:vMerge w:val="restart"/>
            <w:shd w:val="clear" w:color="auto" w:fill="E6E6E6"/>
            <w:vAlign w:val="center"/>
          </w:tcPr>
          <w:p w14:paraId="65DEDCC0" w14:textId="77777777" w:rsidR="00D255C1" w:rsidRPr="00380B0E" w:rsidRDefault="00D255C1" w:rsidP="00835D3F">
            <w:pPr>
              <w:keepNext/>
              <w:keepLines/>
              <w:spacing w:before="60" w:after="60"/>
              <w:jc w:val="center"/>
              <w:rPr>
                <w:sz w:val="18"/>
                <w:szCs w:val="18"/>
                <w:lang w:val="el-GR"/>
              </w:rPr>
            </w:pPr>
            <w:r w:rsidRPr="00234806">
              <w:rPr>
                <w:sz w:val="18"/>
                <w:szCs w:val="18"/>
                <w:lang w:val="el-GR"/>
              </w:rPr>
              <w:t>ΠΟΣΟΤΗΤΑ</w:t>
            </w:r>
            <w:r w:rsidRPr="00380B0E">
              <w:rPr>
                <w:sz w:val="18"/>
                <w:szCs w:val="18"/>
                <w:lang w:val="el-GR"/>
              </w:rPr>
              <w:t xml:space="preserve"> (Ανθρωπομήνες)</w:t>
            </w:r>
          </w:p>
        </w:tc>
        <w:tc>
          <w:tcPr>
            <w:tcW w:w="2304" w:type="dxa"/>
            <w:gridSpan w:val="2"/>
            <w:shd w:val="clear" w:color="auto" w:fill="E6E6E6"/>
            <w:vAlign w:val="center"/>
          </w:tcPr>
          <w:p w14:paraId="31C7AB49"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18" w:type="dxa"/>
            <w:vMerge w:val="restart"/>
            <w:shd w:val="clear" w:color="auto" w:fill="E6E6E6"/>
            <w:vAlign w:val="center"/>
          </w:tcPr>
          <w:p w14:paraId="5402DAD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0C919930"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48AE7352"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36B28219" w14:textId="77777777" w:rsidTr="00835D3F">
        <w:tc>
          <w:tcPr>
            <w:tcW w:w="506" w:type="dxa"/>
            <w:vMerge/>
            <w:shd w:val="clear" w:color="auto" w:fill="E6E6E6"/>
            <w:vAlign w:val="center"/>
          </w:tcPr>
          <w:p w14:paraId="5635A139"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6276DB53"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75" w:type="dxa"/>
            <w:vMerge/>
            <w:shd w:val="clear" w:color="auto" w:fill="E6E6E6"/>
            <w:vAlign w:val="center"/>
          </w:tcPr>
          <w:p w14:paraId="04C8F445"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08" w:type="dxa"/>
            <w:shd w:val="clear" w:color="auto" w:fill="E6E6E6"/>
            <w:vAlign w:val="center"/>
          </w:tcPr>
          <w:p w14:paraId="2C4FAADF"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096" w:type="dxa"/>
            <w:shd w:val="clear" w:color="auto" w:fill="E6E6E6"/>
            <w:vAlign w:val="center"/>
          </w:tcPr>
          <w:p w14:paraId="075B0282"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18" w:type="dxa"/>
            <w:vMerge/>
            <w:shd w:val="clear" w:color="auto" w:fill="E6E6E6"/>
            <w:vAlign w:val="center"/>
          </w:tcPr>
          <w:p w14:paraId="497BF25E"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330DE261"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F62A73" w14:paraId="36187275" w14:textId="77777777" w:rsidTr="00835D3F">
        <w:trPr>
          <w:trHeight w:val="284"/>
        </w:trPr>
        <w:tc>
          <w:tcPr>
            <w:tcW w:w="506" w:type="dxa"/>
            <w:vAlign w:val="center"/>
          </w:tcPr>
          <w:p w14:paraId="7935D145" w14:textId="77777777" w:rsidR="00D255C1" w:rsidRPr="00355F2D" w:rsidRDefault="00D255C1" w:rsidP="00835D3F">
            <w:pPr>
              <w:spacing w:before="60" w:after="60"/>
              <w:rPr>
                <w:b/>
                <w:bCs/>
                <w:sz w:val="18"/>
                <w:szCs w:val="18"/>
                <w:lang w:val="el-GR"/>
              </w:rPr>
            </w:pPr>
          </w:p>
        </w:tc>
        <w:tc>
          <w:tcPr>
            <w:tcW w:w="3158" w:type="dxa"/>
            <w:vAlign w:val="center"/>
          </w:tcPr>
          <w:p w14:paraId="20AA3C41" w14:textId="77777777" w:rsidR="00D255C1" w:rsidRPr="00355F2D" w:rsidRDefault="00D255C1" w:rsidP="00835D3F">
            <w:pPr>
              <w:spacing w:before="60" w:after="60"/>
              <w:jc w:val="left"/>
              <w:rPr>
                <w:b/>
                <w:bCs/>
                <w:sz w:val="18"/>
                <w:szCs w:val="18"/>
                <w:lang w:val="el-GR"/>
              </w:rPr>
            </w:pPr>
            <w:r w:rsidRPr="00355F2D">
              <w:rPr>
                <w:b/>
                <w:bCs/>
                <w:sz w:val="18"/>
                <w:szCs w:val="18"/>
                <w:lang w:val="el-GR"/>
              </w:rPr>
              <w:t>Έμπειρα Στελέχη</w:t>
            </w:r>
          </w:p>
        </w:tc>
        <w:tc>
          <w:tcPr>
            <w:tcW w:w="1275" w:type="dxa"/>
            <w:vAlign w:val="center"/>
          </w:tcPr>
          <w:p w14:paraId="3DD64A94" w14:textId="77777777" w:rsidR="00D255C1" w:rsidRPr="00355F2D" w:rsidRDefault="00D255C1" w:rsidP="00835D3F">
            <w:pPr>
              <w:spacing w:before="60" w:after="60"/>
              <w:jc w:val="center"/>
              <w:rPr>
                <w:b/>
                <w:bCs/>
                <w:sz w:val="18"/>
                <w:szCs w:val="18"/>
                <w:lang w:val="el-GR"/>
              </w:rPr>
            </w:pPr>
          </w:p>
        </w:tc>
        <w:tc>
          <w:tcPr>
            <w:tcW w:w="1208" w:type="dxa"/>
            <w:vAlign w:val="center"/>
          </w:tcPr>
          <w:p w14:paraId="60F7D5BF" w14:textId="77777777" w:rsidR="00D255C1" w:rsidRPr="00355F2D" w:rsidRDefault="00D255C1" w:rsidP="00835D3F">
            <w:pPr>
              <w:spacing w:before="60" w:after="60"/>
              <w:rPr>
                <w:b/>
                <w:bCs/>
                <w:sz w:val="18"/>
                <w:szCs w:val="18"/>
                <w:lang w:val="el-GR"/>
              </w:rPr>
            </w:pPr>
          </w:p>
        </w:tc>
        <w:tc>
          <w:tcPr>
            <w:tcW w:w="1096" w:type="dxa"/>
            <w:vAlign w:val="center"/>
          </w:tcPr>
          <w:p w14:paraId="1ECFF341" w14:textId="77777777" w:rsidR="00D255C1" w:rsidRPr="00355F2D" w:rsidRDefault="00D255C1" w:rsidP="00835D3F">
            <w:pPr>
              <w:spacing w:before="60" w:after="60"/>
              <w:rPr>
                <w:b/>
                <w:bCs/>
                <w:sz w:val="18"/>
                <w:szCs w:val="18"/>
                <w:lang w:val="el-GR"/>
              </w:rPr>
            </w:pPr>
          </w:p>
        </w:tc>
        <w:tc>
          <w:tcPr>
            <w:tcW w:w="1218" w:type="dxa"/>
            <w:vAlign w:val="center"/>
          </w:tcPr>
          <w:p w14:paraId="2AB3C98D" w14:textId="77777777" w:rsidR="00D255C1" w:rsidRPr="00355F2D" w:rsidRDefault="00D255C1" w:rsidP="00835D3F">
            <w:pPr>
              <w:spacing w:before="60" w:after="60"/>
              <w:rPr>
                <w:b/>
                <w:bCs/>
                <w:sz w:val="18"/>
                <w:szCs w:val="18"/>
                <w:lang w:val="el-GR"/>
              </w:rPr>
            </w:pPr>
          </w:p>
        </w:tc>
        <w:tc>
          <w:tcPr>
            <w:tcW w:w="1269" w:type="dxa"/>
            <w:vAlign w:val="center"/>
          </w:tcPr>
          <w:p w14:paraId="4E47DDE5" w14:textId="77777777" w:rsidR="00D255C1" w:rsidRPr="00355F2D" w:rsidRDefault="00D255C1" w:rsidP="00835D3F">
            <w:pPr>
              <w:spacing w:before="60" w:after="60"/>
              <w:rPr>
                <w:b/>
                <w:bCs/>
                <w:sz w:val="18"/>
                <w:szCs w:val="18"/>
                <w:lang w:val="el-GR"/>
              </w:rPr>
            </w:pPr>
          </w:p>
        </w:tc>
      </w:tr>
      <w:tr w:rsidR="00D255C1" w:rsidRPr="00F62A73" w14:paraId="647BA3B3" w14:textId="77777777" w:rsidTr="00835D3F">
        <w:trPr>
          <w:trHeight w:val="284"/>
        </w:trPr>
        <w:tc>
          <w:tcPr>
            <w:tcW w:w="506" w:type="dxa"/>
            <w:vAlign w:val="center"/>
          </w:tcPr>
          <w:p w14:paraId="62EBCB4B"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0AE2DF74" w14:textId="77777777" w:rsidR="00D255C1" w:rsidRPr="00D479F1" w:rsidRDefault="00D255C1" w:rsidP="00835D3F">
            <w:pPr>
              <w:spacing w:before="60" w:after="60"/>
              <w:jc w:val="left"/>
              <w:rPr>
                <w:sz w:val="18"/>
                <w:szCs w:val="18"/>
                <w:lang w:val="el-GR"/>
              </w:rPr>
            </w:pPr>
            <w:r>
              <w:rPr>
                <w:sz w:val="18"/>
                <w:szCs w:val="18"/>
                <w:lang w:val="el-GR"/>
              </w:rPr>
              <w:t>Επικεφαλής Αρχιτέκτονας (</w:t>
            </w:r>
            <w:proofErr w:type="spellStart"/>
            <w:r>
              <w:rPr>
                <w:sz w:val="18"/>
                <w:szCs w:val="18"/>
                <w:lang w:val="el-GR"/>
              </w:rPr>
              <w:t>Chief</w:t>
            </w:r>
            <w:proofErr w:type="spellEnd"/>
            <w:r>
              <w:rPr>
                <w:sz w:val="18"/>
                <w:szCs w:val="18"/>
                <w:lang w:val="el-GR"/>
              </w:rPr>
              <w:t xml:space="preserve"> </w:t>
            </w:r>
            <w:proofErr w:type="spellStart"/>
            <w:r>
              <w:rPr>
                <w:sz w:val="18"/>
                <w:szCs w:val="18"/>
                <w:lang w:val="el-GR"/>
              </w:rPr>
              <w:t>Architect</w:t>
            </w:r>
            <w:proofErr w:type="spellEnd"/>
            <w:r>
              <w:rPr>
                <w:sz w:val="18"/>
                <w:szCs w:val="18"/>
                <w:lang w:val="el-GR"/>
              </w:rPr>
              <w:t xml:space="preserve"> )</w:t>
            </w:r>
          </w:p>
        </w:tc>
        <w:tc>
          <w:tcPr>
            <w:tcW w:w="1275" w:type="dxa"/>
            <w:vMerge w:val="restart"/>
            <w:vAlign w:val="center"/>
          </w:tcPr>
          <w:p w14:paraId="3CA32B80" w14:textId="77777777" w:rsidR="00D255C1" w:rsidRPr="00D479F1" w:rsidRDefault="00D255C1" w:rsidP="00835D3F">
            <w:pPr>
              <w:spacing w:before="60" w:after="60"/>
              <w:jc w:val="center"/>
              <w:rPr>
                <w:sz w:val="18"/>
                <w:szCs w:val="18"/>
                <w:lang w:val="el-GR"/>
              </w:rPr>
            </w:pPr>
          </w:p>
        </w:tc>
        <w:tc>
          <w:tcPr>
            <w:tcW w:w="1208" w:type="dxa"/>
            <w:vMerge w:val="restart"/>
            <w:vAlign w:val="center"/>
          </w:tcPr>
          <w:p w14:paraId="5AC8967B" w14:textId="77777777" w:rsidR="00D255C1" w:rsidRPr="00F62A73" w:rsidRDefault="00D255C1" w:rsidP="00835D3F">
            <w:pPr>
              <w:spacing w:before="60" w:after="60"/>
              <w:rPr>
                <w:sz w:val="18"/>
                <w:szCs w:val="18"/>
                <w:lang w:val="el-GR"/>
              </w:rPr>
            </w:pPr>
          </w:p>
        </w:tc>
        <w:tc>
          <w:tcPr>
            <w:tcW w:w="1096" w:type="dxa"/>
            <w:vMerge w:val="restart"/>
            <w:vAlign w:val="center"/>
          </w:tcPr>
          <w:p w14:paraId="5C41C360" w14:textId="77777777" w:rsidR="00D255C1" w:rsidRPr="00F62A73" w:rsidRDefault="00D255C1" w:rsidP="00835D3F">
            <w:pPr>
              <w:spacing w:before="60" w:after="60"/>
              <w:rPr>
                <w:sz w:val="18"/>
                <w:szCs w:val="18"/>
                <w:lang w:val="el-GR"/>
              </w:rPr>
            </w:pPr>
          </w:p>
        </w:tc>
        <w:tc>
          <w:tcPr>
            <w:tcW w:w="1218" w:type="dxa"/>
            <w:vMerge w:val="restart"/>
            <w:vAlign w:val="center"/>
          </w:tcPr>
          <w:p w14:paraId="61F119C8" w14:textId="77777777" w:rsidR="00D255C1" w:rsidRPr="00F62A73" w:rsidRDefault="00D255C1" w:rsidP="00835D3F">
            <w:pPr>
              <w:spacing w:before="60" w:after="60"/>
              <w:rPr>
                <w:sz w:val="18"/>
                <w:szCs w:val="18"/>
                <w:lang w:val="el-GR"/>
              </w:rPr>
            </w:pPr>
          </w:p>
        </w:tc>
        <w:tc>
          <w:tcPr>
            <w:tcW w:w="1269" w:type="dxa"/>
            <w:vMerge w:val="restart"/>
            <w:vAlign w:val="center"/>
          </w:tcPr>
          <w:p w14:paraId="7976FAAC" w14:textId="77777777" w:rsidR="00D255C1" w:rsidRPr="00F62A73" w:rsidRDefault="00D255C1" w:rsidP="00835D3F">
            <w:pPr>
              <w:spacing w:before="60" w:after="60"/>
              <w:rPr>
                <w:sz w:val="18"/>
                <w:szCs w:val="18"/>
                <w:lang w:val="el-GR"/>
              </w:rPr>
            </w:pPr>
          </w:p>
        </w:tc>
      </w:tr>
      <w:tr w:rsidR="00D255C1" w:rsidRPr="00F62A73" w14:paraId="720E1F0D" w14:textId="77777777" w:rsidTr="00835D3F">
        <w:trPr>
          <w:trHeight w:val="284"/>
        </w:trPr>
        <w:tc>
          <w:tcPr>
            <w:tcW w:w="506" w:type="dxa"/>
            <w:vAlign w:val="center"/>
          </w:tcPr>
          <w:p w14:paraId="7643F6BF" w14:textId="77777777" w:rsidR="00D255C1" w:rsidRDefault="00D255C1" w:rsidP="00835D3F">
            <w:pPr>
              <w:spacing w:before="60" w:after="60"/>
              <w:rPr>
                <w:sz w:val="18"/>
                <w:szCs w:val="18"/>
                <w:lang w:val="el-GR"/>
              </w:rPr>
            </w:pPr>
            <w:r>
              <w:rPr>
                <w:sz w:val="18"/>
                <w:szCs w:val="18"/>
                <w:lang w:val="el-GR"/>
              </w:rPr>
              <w:t xml:space="preserve">2 </w:t>
            </w:r>
          </w:p>
        </w:tc>
        <w:tc>
          <w:tcPr>
            <w:tcW w:w="3158" w:type="dxa"/>
            <w:vAlign w:val="center"/>
          </w:tcPr>
          <w:p w14:paraId="285DECBB" w14:textId="77777777" w:rsidR="00D255C1" w:rsidRDefault="00D255C1" w:rsidP="00835D3F">
            <w:pPr>
              <w:spacing w:before="60" w:after="60"/>
              <w:rPr>
                <w:sz w:val="18"/>
                <w:szCs w:val="18"/>
                <w:lang w:val="el-GR"/>
              </w:rPr>
            </w:pPr>
            <w:proofErr w:type="spellStart"/>
            <w:r>
              <w:rPr>
                <w:sz w:val="18"/>
                <w:szCs w:val="18"/>
                <w:lang w:val="el-GR"/>
              </w:rPr>
              <w:t>Cloud</w:t>
            </w:r>
            <w:proofErr w:type="spellEnd"/>
            <w:r>
              <w:rPr>
                <w:sz w:val="18"/>
                <w:szCs w:val="18"/>
                <w:lang w:val="el-GR"/>
              </w:rPr>
              <w:t xml:space="preserve"> </w:t>
            </w:r>
            <w:proofErr w:type="spellStart"/>
            <w:r>
              <w:rPr>
                <w:sz w:val="18"/>
                <w:szCs w:val="18"/>
                <w:lang w:val="el-GR"/>
              </w:rPr>
              <w:t>Solution</w:t>
            </w:r>
            <w:proofErr w:type="spellEnd"/>
            <w:r>
              <w:rPr>
                <w:sz w:val="18"/>
                <w:szCs w:val="18"/>
                <w:lang w:val="el-GR"/>
              </w:rPr>
              <w:t xml:space="preserve"> </w:t>
            </w:r>
            <w:proofErr w:type="spellStart"/>
            <w:r>
              <w:rPr>
                <w:sz w:val="18"/>
                <w:szCs w:val="18"/>
                <w:lang w:val="el-GR"/>
              </w:rPr>
              <w:t>Architect</w:t>
            </w:r>
            <w:proofErr w:type="spellEnd"/>
          </w:p>
        </w:tc>
        <w:tc>
          <w:tcPr>
            <w:tcW w:w="1275" w:type="dxa"/>
            <w:vMerge/>
            <w:vAlign w:val="center"/>
          </w:tcPr>
          <w:p w14:paraId="364F98C7" w14:textId="77777777" w:rsidR="00D255C1" w:rsidRDefault="00D255C1" w:rsidP="00835D3F">
            <w:pPr>
              <w:spacing w:before="60" w:after="60"/>
              <w:jc w:val="center"/>
              <w:rPr>
                <w:sz w:val="18"/>
                <w:szCs w:val="18"/>
                <w:lang w:val="el-GR"/>
              </w:rPr>
            </w:pPr>
          </w:p>
        </w:tc>
        <w:tc>
          <w:tcPr>
            <w:tcW w:w="1208" w:type="dxa"/>
            <w:vMerge/>
            <w:vAlign w:val="center"/>
          </w:tcPr>
          <w:p w14:paraId="26A4D1C7" w14:textId="77777777" w:rsidR="00D255C1" w:rsidRPr="00F62A73" w:rsidRDefault="00D255C1" w:rsidP="00835D3F">
            <w:pPr>
              <w:spacing w:before="60" w:after="60"/>
              <w:rPr>
                <w:sz w:val="18"/>
                <w:szCs w:val="18"/>
                <w:lang w:val="el-GR"/>
              </w:rPr>
            </w:pPr>
          </w:p>
        </w:tc>
        <w:tc>
          <w:tcPr>
            <w:tcW w:w="1096" w:type="dxa"/>
            <w:vMerge/>
            <w:vAlign w:val="center"/>
          </w:tcPr>
          <w:p w14:paraId="1C107DB6" w14:textId="77777777" w:rsidR="00D255C1" w:rsidRPr="00F62A73" w:rsidRDefault="00D255C1" w:rsidP="00835D3F">
            <w:pPr>
              <w:spacing w:before="60" w:after="60"/>
              <w:rPr>
                <w:sz w:val="18"/>
                <w:szCs w:val="18"/>
                <w:lang w:val="el-GR"/>
              </w:rPr>
            </w:pPr>
          </w:p>
        </w:tc>
        <w:tc>
          <w:tcPr>
            <w:tcW w:w="1218" w:type="dxa"/>
            <w:vMerge/>
            <w:vAlign w:val="center"/>
          </w:tcPr>
          <w:p w14:paraId="3FB36E5B" w14:textId="77777777" w:rsidR="00D255C1" w:rsidRPr="00F62A73" w:rsidRDefault="00D255C1" w:rsidP="00835D3F">
            <w:pPr>
              <w:spacing w:before="60" w:after="60"/>
              <w:rPr>
                <w:sz w:val="18"/>
                <w:szCs w:val="18"/>
                <w:lang w:val="el-GR"/>
              </w:rPr>
            </w:pPr>
          </w:p>
        </w:tc>
        <w:tc>
          <w:tcPr>
            <w:tcW w:w="1269" w:type="dxa"/>
            <w:vMerge/>
            <w:vAlign w:val="center"/>
          </w:tcPr>
          <w:p w14:paraId="619D7E96" w14:textId="77777777" w:rsidR="00D255C1" w:rsidRPr="00F62A73" w:rsidRDefault="00D255C1" w:rsidP="00835D3F">
            <w:pPr>
              <w:spacing w:before="60" w:after="60"/>
              <w:rPr>
                <w:sz w:val="18"/>
                <w:szCs w:val="18"/>
                <w:lang w:val="el-GR"/>
              </w:rPr>
            </w:pPr>
          </w:p>
        </w:tc>
      </w:tr>
      <w:tr w:rsidR="00D255C1" w:rsidRPr="00F62A73" w14:paraId="7B9F594C" w14:textId="77777777" w:rsidTr="00835D3F">
        <w:trPr>
          <w:trHeight w:val="284"/>
        </w:trPr>
        <w:tc>
          <w:tcPr>
            <w:tcW w:w="506" w:type="dxa"/>
            <w:vAlign w:val="center"/>
          </w:tcPr>
          <w:p w14:paraId="22CA1868" w14:textId="77777777" w:rsidR="00D255C1" w:rsidRDefault="00D255C1" w:rsidP="00835D3F">
            <w:pPr>
              <w:spacing w:before="60" w:after="60"/>
              <w:rPr>
                <w:sz w:val="18"/>
                <w:szCs w:val="18"/>
                <w:lang w:val="el-GR"/>
              </w:rPr>
            </w:pPr>
            <w:r>
              <w:rPr>
                <w:sz w:val="18"/>
                <w:szCs w:val="18"/>
                <w:lang w:val="el-GR"/>
              </w:rPr>
              <w:t>3</w:t>
            </w:r>
          </w:p>
        </w:tc>
        <w:tc>
          <w:tcPr>
            <w:tcW w:w="3158" w:type="dxa"/>
            <w:vAlign w:val="center"/>
          </w:tcPr>
          <w:p w14:paraId="3E1709CD" w14:textId="77777777" w:rsidR="00D255C1" w:rsidRDefault="00D255C1" w:rsidP="00835D3F">
            <w:pPr>
              <w:spacing w:before="60" w:after="60"/>
              <w:rPr>
                <w:sz w:val="18"/>
                <w:szCs w:val="18"/>
                <w:lang w:val="el-GR"/>
              </w:rPr>
            </w:pPr>
            <w:proofErr w:type="spellStart"/>
            <w:r>
              <w:rPr>
                <w:sz w:val="18"/>
                <w:szCs w:val="18"/>
                <w:lang w:val="el-GR"/>
              </w:rPr>
              <w:t>Data</w:t>
            </w:r>
            <w:proofErr w:type="spellEnd"/>
            <w:r>
              <w:rPr>
                <w:sz w:val="18"/>
                <w:szCs w:val="18"/>
                <w:lang w:val="el-GR"/>
              </w:rPr>
              <w:t xml:space="preserve"> </w:t>
            </w:r>
            <w:proofErr w:type="spellStart"/>
            <w:r>
              <w:rPr>
                <w:sz w:val="18"/>
                <w:szCs w:val="18"/>
                <w:lang w:val="el-GR"/>
              </w:rPr>
              <w:t>Architect</w:t>
            </w:r>
            <w:proofErr w:type="spellEnd"/>
          </w:p>
        </w:tc>
        <w:tc>
          <w:tcPr>
            <w:tcW w:w="1275" w:type="dxa"/>
            <w:vMerge/>
            <w:vAlign w:val="center"/>
          </w:tcPr>
          <w:p w14:paraId="14DFC3E9" w14:textId="77777777" w:rsidR="00D255C1" w:rsidRDefault="00D255C1" w:rsidP="00835D3F">
            <w:pPr>
              <w:spacing w:before="60" w:after="60"/>
              <w:jc w:val="center"/>
              <w:rPr>
                <w:sz w:val="18"/>
                <w:szCs w:val="18"/>
                <w:lang w:val="el-GR"/>
              </w:rPr>
            </w:pPr>
          </w:p>
        </w:tc>
        <w:tc>
          <w:tcPr>
            <w:tcW w:w="1208" w:type="dxa"/>
            <w:vMerge/>
            <w:vAlign w:val="center"/>
          </w:tcPr>
          <w:p w14:paraId="676B6B3A" w14:textId="77777777" w:rsidR="00D255C1" w:rsidRPr="00F62A73" w:rsidRDefault="00D255C1" w:rsidP="00835D3F">
            <w:pPr>
              <w:spacing w:before="60" w:after="60"/>
              <w:rPr>
                <w:sz w:val="18"/>
                <w:szCs w:val="18"/>
                <w:lang w:val="el-GR"/>
              </w:rPr>
            </w:pPr>
          </w:p>
        </w:tc>
        <w:tc>
          <w:tcPr>
            <w:tcW w:w="1096" w:type="dxa"/>
            <w:vMerge/>
            <w:vAlign w:val="center"/>
          </w:tcPr>
          <w:p w14:paraId="1EFD8902" w14:textId="77777777" w:rsidR="00D255C1" w:rsidRPr="00F62A73" w:rsidRDefault="00D255C1" w:rsidP="00835D3F">
            <w:pPr>
              <w:spacing w:before="60" w:after="60"/>
              <w:rPr>
                <w:sz w:val="18"/>
                <w:szCs w:val="18"/>
                <w:lang w:val="el-GR"/>
              </w:rPr>
            </w:pPr>
          </w:p>
        </w:tc>
        <w:tc>
          <w:tcPr>
            <w:tcW w:w="1218" w:type="dxa"/>
            <w:vMerge/>
            <w:vAlign w:val="center"/>
          </w:tcPr>
          <w:p w14:paraId="7F7DCBA5" w14:textId="77777777" w:rsidR="00D255C1" w:rsidRPr="00F62A73" w:rsidRDefault="00D255C1" w:rsidP="00835D3F">
            <w:pPr>
              <w:spacing w:before="60" w:after="60"/>
              <w:rPr>
                <w:sz w:val="18"/>
                <w:szCs w:val="18"/>
                <w:lang w:val="el-GR"/>
              </w:rPr>
            </w:pPr>
          </w:p>
        </w:tc>
        <w:tc>
          <w:tcPr>
            <w:tcW w:w="1269" w:type="dxa"/>
            <w:vMerge/>
            <w:vAlign w:val="center"/>
          </w:tcPr>
          <w:p w14:paraId="17FA6271" w14:textId="77777777" w:rsidR="00D255C1" w:rsidRPr="00F62A73" w:rsidRDefault="00D255C1" w:rsidP="00835D3F">
            <w:pPr>
              <w:spacing w:before="60" w:after="60"/>
              <w:rPr>
                <w:sz w:val="18"/>
                <w:szCs w:val="18"/>
                <w:lang w:val="el-GR"/>
              </w:rPr>
            </w:pPr>
          </w:p>
        </w:tc>
      </w:tr>
      <w:tr w:rsidR="00D255C1" w:rsidRPr="00F62A73" w14:paraId="6DB2F000" w14:textId="77777777" w:rsidTr="00835D3F">
        <w:trPr>
          <w:trHeight w:val="284"/>
        </w:trPr>
        <w:tc>
          <w:tcPr>
            <w:tcW w:w="506" w:type="dxa"/>
            <w:vAlign w:val="center"/>
          </w:tcPr>
          <w:p w14:paraId="2B31A70E" w14:textId="77777777" w:rsidR="00D255C1" w:rsidRDefault="00D255C1" w:rsidP="00835D3F">
            <w:pPr>
              <w:spacing w:before="60" w:after="60"/>
              <w:rPr>
                <w:sz w:val="18"/>
                <w:szCs w:val="18"/>
                <w:lang w:val="el-GR"/>
              </w:rPr>
            </w:pPr>
            <w:r>
              <w:rPr>
                <w:sz w:val="18"/>
                <w:szCs w:val="18"/>
                <w:lang w:val="el-GR"/>
              </w:rPr>
              <w:t>4</w:t>
            </w:r>
          </w:p>
        </w:tc>
        <w:tc>
          <w:tcPr>
            <w:tcW w:w="3158" w:type="dxa"/>
            <w:vAlign w:val="center"/>
          </w:tcPr>
          <w:p w14:paraId="2AE29409" w14:textId="77777777" w:rsidR="00D255C1" w:rsidRDefault="00D255C1" w:rsidP="00835D3F">
            <w:pPr>
              <w:spacing w:before="60" w:after="60"/>
              <w:rPr>
                <w:sz w:val="18"/>
                <w:szCs w:val="18"/>
                <w:lang w:val="el-GR"/>
              </w:rPr>
            </w:pPr>
            <w:proofErr w:type="spellStart"/>
            <w:r>
              <w:rPr>
                <w:sz w:val="18"/>
                <w:szCs w:val="18"/>
                <w:lang w:val="el-GR"/>
              </w:rPr>
              <w:t>DevOps</w:t>
            </w:r>
            <w:proofErr w:type="spellEnd"/>
            <w:r>
              <w:rPr>
                <w:sz w:val="18"/>
                <w:szCs w:val="18"/>
                <w:lang w:val="el-GR"/>
              </w:rPr>
              <w:t xml:space="preserve"> </w:t>
            </w:r>
            <w:proofErr w:type="spellStart"/>
            <w:r>
              <w:rPr>
                <w:sz w:val="18"/>
                <w:szCs w:val="18"/>
                <w:lang w:val="el-GR"/>
              </w:rPr>
              <w:t>Architect</w:t>
            </w:r>
            <w:proofErr w:type="spellEnd"/>
          </w:p>
        </w:tc>
        <w:tc>
          <w:tcPr>
            <w:tcW w:w="1275" w:type="dxa"/>
            <w:vMerge/>
            <w:vAlign w:val="center"/>
          </w:tcPr>
          <w:p w14:paraId="5155EFD7" w14:textId="77777777" w:rsidR="00D255C1" w:rsidRDefault="00D255C1" w:rsidP="00835D3F">
            <w:pPr>
              <w:spacing w:before="60" w:after="60"/>
              <w:jc w:val="center"/>
              <w:rPr>
                <w:sz w:val="18"/>
                <w:szCs w:val="18"/>
                <w:lang w:val="el-GR"/>
              </w:rPr>
            </w:pPr>
          </w:p>
        </w:tc>
        <w:tc>
          <w:tcPr>
            <w:tcW w:w="1208" w:type="dxa"/>
            <w:vMerge/>
            <w:vAlign w:val="center"/>
          </w:tcPr>
          <w:p w14:paraId="68DEEB63" w14:textId="77777777" w:rsidR="00D255C1" w:rsidRPr="00F62A73" w:rsidRDefault="00D255C1" w:rsidP="00835D3F">
            <w:pPr>
              <w:spacing w:before="60" w:after="60"/>
              <w:rPr>
                <w:sz w:val="18"/>
                <w:szCs w:val="18"/>
                <w:lang w:val="el-GR"/>
              </w:rPr>
            </w:pPr>
          </w:p>
        </w:tc>
        <w:tc>
          <w:tcPr>
            <w:tcW w:w="1096" w:type="dxa"/>
            <w:vMerge/>
            <w:vAlign w:val="center"/>
          </w:tcPr>
          <w:p w14:paraId="4AF91E77" w14:textId="77777777" w:rsidR="00D255C1" w:rsidRPr="00F62A73" w:rsidRDefault="00D255C1" w:rsidP="00835D3F">
            <w:pPr>
              <w:spacing w:before="60" w:after="60"/>
              <w:rPr>
                <w:sz w:val="18"/>
                <w:szCs w:val="18"/>
                <w:lang w:val="el-GR"/>
              </w:rPr>
            </w:pPr>
          </w:p>
        </w:tc>
        <w:tc>
          <w:tcPr>
            <w:tcW w:w="1218" w:type="dxa"/>
            <w:vMerge/>
            <w:vAlign w:val="center"/>
          </w:tcPr>
          <w:p w14:paraId="52128B7A" w14:textId="77777777" w:rsidR="00D255C1" w:rsidRPr="00F62A73" w:rsidRDefault="00D255C1" w:rsidP="00835D3F">
            <w:pPr>
              <w:spacing w:before="60" w:after="60"/>
              <w:rPr>
                <w:sz w:val="18"/>
                <w:szCs w:val="18"/>
                <w:lang w:val="el-GR"/>
              </w:rPr>
            </w:pPr>
          </w:p>
        </w:tc>
        <w:tc>
          <w:tcPr>
            <w:tcW w:w="1269" w:type="dxa"/>
            <w:vMerge/>
            <w:vAlign w:val="center"/>
          </w:tcPr>
          <w:p w14:paraId="2C7DB5C4" w14:textId="77777777" w:rsidR="00D255C1" w:rsidRPr="00F62A73" w:rsidRDefault="00D255C1" w:rsidP="00835D3F">
            <w:pPr>
              <w:spacing w:before="60" w:after="60"/>
              <w:rPr>
                <w:sz w:val="18"/>
                <w:szCs w:val="18"/>
                <w:lang w:val="el-GR"/>
              </w:rPr>
            </w:pPr>
          </w:p>
        </w:tc>
      </w:tr>
      <w:tr w:rsidR="00D255C1" w:rsidRPr="00F62A73" w14:paraId="70C6046E" w14:textId="77777777" w:rsidTr="00835D3F">
        <w:trPr>
          <w:trHeight w:val="284"/>
        </w:trPr>
        <w:tc>
          <w:tcPr>
            <w:tcW w:w="506" w:type="dxa"/>
            <w:vAlign w:val="center"/>
          </w:tcPr>
          <w:p w14:paraId="04AE1B00" w14:textId="77777777" w:rsidR="00D255C1" w:rsidRDefault="00D255C1" w:rsidP="00835D3F">
            <w:pPr>
              <w:spacing w:before="60" w:after="60"/>
              <w:rPr>
                <w:sz w:val="18"/>
                <w:szCs w:val="18"/>
                <w:lang w:val="el-GR"/>
              </w:rPr>
            </w:pPr>
            <w:r>
              <w:rPr>
                <w:sz w:val="18"/>
                <w:szCs w:val="18"/>
                <w:lang w:val="el-GR"/>
              </w:rPr>
              <w:t>5</w:t>
            </w:r>
          </w:p>
        </w:tc>
        <w:tc>
          <w:tcPr>
            <w:tcW w:w="3158" w:type="dxa"/>
            <w:vAlign w:val="center"/>
          </w:tcPr>
          <w:p w14:paraId="264E912A" w14:textId="77777777" w:rsidR="00D255C1" w:rsidRDefault="00D255C1" w:rsidP="00835D3F">
            <w:pPr>
              <w:spacing w:before="60" w:after="60"/>
              <w:rPr>
                <w:sz w:val="18"/>
                <w:szCs w:val="18"/>
                <w:lang w:val="el-GR"/>
              </w:rPr>
            </w:pPr>
            <w:proofErr w:type="spellStart"/>
            <w:r w:rsidRPr="00DB00C8">
              <w:rPr>
                <w:sz w:val="18"/>
                <w:szCs w:val="18"/>
                <w:lang w:val="el-GR"/>
              </w:rPr>
              <w:t>Infrastructure</w:t>
            </w:r>
            <w:proofErr w:type="spellEnd"/>
            <w:r w:rsidRPr="00DB00C8">
              <w:rPr>
                <w:sz w:val="18"/>
                <w:szCs w:val="18"/>
                <w:lang w:val="el-GR"/>
              </w:rPr>
              <w:t xml:space="preserve"> &amp; Information </w:t>
            </w:r>
            <w:proofErr w:type="spellStart"/>
            <w:r w:rsidRPr="00DB00C8">
              <w:rPr>
                <w:sz w:val="18"/>
                <w:szCs w:val="18"/>
                <w:lang w:val="el-GR"/>
              </w:rPr>
              <w:t>Security</w:t>
            </w:r>
            <w:proofErr w:type="spellEnd"/>
            <w:r>
              <w:rPr>
                <w:sz w:val="18"/>
                <w:szCs w:val="18"/>
                <w:lang w:val="en-US"/>
              </w:rPr>
              <w:t xml:space="preserve"> Expert</w:t>
            </w:r>
          </w:p>
        </w:tc>
        <w:tc>
          <w:tcPr>
            <w:tcW w:w="1275" w:type="dxa"/>
            <w:vMerge/>
            <w:vAlign w:val="center"/>
          </w:tcPr>
          <w:p w14:paraId="2F23BAA5" w14:textId="77777777" w:rsidR="00D255C1" w:rsidRDefault="00D255C1" w:rsidP="00835D3F">
            <w:pPr>
              <w:spacing w:before="60" w:after="60"/>
              <w:jc w:val="center"/>
              <w:rPr>
                <w:sz w:val="18"/>
                <w:szCs w:val="18"/>
                <w:lang w:val="el-GR"/>
              </w:rPr>
            </w:pPr>
          </w:p>
        </w:tc>
        <w:tc>
          <w:tcPr>
            <w:tcW w:w="1208" w:type="dxa"/>
            <w:vMerge/>
            <w:vAlign w:val="center"/>
          </w:tcPr>
          <w:p w14:paraId="08BC233D" w14:textId="77777777" w:rsidR="00D255C1" w:rsidRPr="00F62A73" w:rsidRDefault="00D255C1" w:rsidP="00835D3F">
            <w:pPr>
              <w:spacing w:before="60" w:after="60"/>
              <w:rPr>
                <w:sz w:val="18"/>
                <w:szCs w:val="18"/>
                <w:lang w:val="el-GR"/>
              </w:rPr>
            </w:pPr>
          </w:p>
        </w:tc>
        <w:tc>
          <w:tcPr>
            <w:tcW w:w="1096" w:type="dxa"/>
            <w:vMerge/>
            <w:vAlign w:val="center"/>
          </w:tcPr>
          <w:p w14:paraId="34A07FBA" w14:textId="77777777" w:rsidR="00D255C1" w:rsidRPr="00F62A73" w:rsidRDefault="00D255C1" w:rsidP="00835D3F">
            <w:pPr>
              <w:spacing w:before="60" w:after="60"/>
              <w:rPr>
                <w:sz w:val="18"/>
                <w:szCs w:val="18"/>
                <w:lang w:val="el-GR"/>
              </w:rPr>
            </w:pPr>
          </w:p>
        </w:tc>
        <w:tc>
          <w:tcPr>
            <w:tcW w:w="1218" w:type="dxa"/>
            <w:vMerge/>
            <w:vAlign w:val="center"/>
          </w:tcPr>
          <w:p w14:paraId="0C50CEA0" w14:textId="77777777" w:rsidR="00D255C1" w:rsidRPr="00F62A73" w:rsidRDefault="00D255C1" w:rsidP="00835D3F">
            <w:pPr>
              <w:spacing w:before="60" w:after="60"/>
              <w:rPr>
                <w:sz w:val="18"/>
                <w:szCs w:val="18"/>
                <w:lang w:val="el-GR"/>
              </w:rPr>
            </w:pPr>
          </w:p>
        </w:tc>
        <w:tc>
          <w:tcPr>
            <w:tcW w:w="1269" w:type="dxa"/>
            <w:vMerge/>
            <w:vAlign w:val="center"/>
          </w:tcPr>
          <w:p w14:paraId="1313919E" w14:textId="77777777" w:rsidR="00D255C1" w:rsidRPr="00F62A73" w:rsidRDefault="00D255C1" w:rsidP="00835D3F">
            <w:pPr>
              <w:spacing w:before="60" w:after="60"/>
              <w:rPr>
                <w:sz w:val="18"/>
                <w:szCs w:val="18"/>
                <w:lang w:val="el-GR"/>
              </w:rPr>
            </w:pPr>
          </w:p>
        </w:tc>
      </w:tr>
      <w:tr w:rsidR="00D255C1" w:rsidRPr="00355F2D" w14:paraId="33DBA6AE" w14:textId="77777777" w:rsidTr="00835D3F">
        <w:trPr>
          <w:trHeight w:val="284"/>
        </w:trPr>
        <w:tc>
          <w:tcPr>
            <w:tcW w:w="506" w:type="dxa"/>
            <w:vAlign w:val="center"/>
          </w:tcPr>
          <w:p w14:paraId="77A4EC57" w14:textId="77777777" w:rsidR="00D255C1" w:rsidRPr="00355F2D" w:rsidRDefault="00D255C1" w:rsidP="00835D3F">
            <w:pPr>
              <w:spacing w:before="60" w:after="60"/>
              <w:rPr>
                <w:b/>
                <w:bCs/>
                <w:sz w:val="18"/>
                <w:szCs w:val="18"/>
                <w:lang w:val="el-GR"/>
              </w:rPr>
            </w:pPr>
          </w:p>
        </w:tc>
        <w:tc>
          <w:tcPr>
            <w:tcW w:w="3158" w:type="dxa"/>
            <w:vAlign w:val="center"/>
          </w:tcPr>
          <w:p w14:paraId="0D0BB387" w14:textId="77777777" w:rsidR="00D255C1" w:rsidRPr="00355F2D" w:rsidRDefault="00D255C1" w:rsidP="00835D3F">
            <w:pPr>
              <w:spacing w:before="60" w:after="60"/>
              <w:rPr>
                <w:b/>
                <w:bCs/>
                <w:sz w:val="18"/>
                <w:szCs w:val="18"/>
                <w:lang w:val="el-GR"/>
              </w:rPr>
            </w:pPr>
            <w:r w:rsidRPr="00355F2D">
              <w:rPr>
                <w:b/>
                <w:bCs/>
                <w:sz w:val="18"/>
                <w:szCs w:val="18"/>
                <w:lang w:val="el-GR"/>
              </w:rPr>
              <w:t>Λοιπά Στελέχη</w:t>
            </w:r>
          </w:p>
        </w:tc>
        <w:tc>
          <w:tcPr>
            <w:tcW w:w="1275" w:type="dxa"/>
            <w:vAlign w:val="center"/>
          </w:tcPr>
          <w:p w14:paraId="14F30781" w14:textId="77777777" w:rsidR="00D255C1" w:rsidRPr="00355F2D" w:rsidRDefault="00D255C1" w:rsidP="00835D3F">
            <w:pPr>
              <w:spacing w:before="60" w:after="60"/>
              <w:jc w:val="center"/>
              <w:rPr>
                <w:b/>
                <w:bCs/>
                <w:sz w:val="18"/>
                <w:szCs w:val="18"/>
                <w:lang w:val="el-GR"/>
              </w:rPr>
            </w:pPr>
          </w:p>
        </w:tc>
        <w:tc>
          <w:tcPr>
            <w:tcW w:w="1208" w:type="dxa"/>
            <w:vAlign w:val="center"/>
          </w:tcPr>
          <w:p w14:paraId="4A73A1F3" w14:textId="77777777" w:rsidR="00D255C1" w:rsidRPr="00355F2D" w:rsidRDefault="00D255C1" w:rsidP="00835D3F">
            <w:pPr>
              <w:spacing w:before="60" w:after="60"/>
              <w:rPr>
                <w:b/>
                <w:bCs/>
                <w:sz w:val="18"/>
                <w:szCs w:val="18"/>
                <w:lang w:val="el-GR"/>
              </w:rPr>
            </w:pPr>
          </w:p>
        </w:tc>
        <w:tc>
          <w:tcPr>
            <w:tcW w:w="1096" w:type="dxa"/>
            <w:vAlign w:val="center"/>
          </w:tcPr>
          <w:p w14:paraId="5118C90F" w14:textId="77777777" w:rsidR="00D255C1" w:rsidRPr="00355F2D" w:rsidRDefault="00D255C1" w:rsidP="00835D3F">
            <w:pPr>
              <w:spacing w:before="60" w:after="60"/>
              <w:rPr>
                <w:b/>
                <w:bCs/>
                <w:sz w:val="18"/>
                <w:szCs w:val="18"/>
                <w:lang w:val="el-GR"/>
              </w:rPr>
            </w:pPr>
          </w:p>
        </w:tc>
        <w:tc>
          <w:tcPr>
            <w:tcW w:w="1218" w:type="dxa"/>
            <w:vAlign w:val="center"/>
          </w:tcPr>
          <w:p w14:paraId="3EE61FDD" w14:textId="77777777" w:rsidR="00D255C1" w:rsidRPr="00355F2D" w:rsidRDefault="00D255C1" w:rsidP="00835D3F">
            <w:pPr>
              <w:spacing w:before="60" w:after="60"/>
              <w:rPr>
                <w:b/>
                <w:bCs/>
                <w:sz w:val="18"/>
                <w:szCs w:val="18"/>
                <w:lang w:val="el-GR"/>
              </w:rPr>
            </w:pPr>
          </w:p>
        </w:tc>
        <w:tc>
          <w:tcPr>
            <w:tcW w:w="1269" w:type="dxa"/>
            <w:vAlign w:val="center"/>
          </w:tcPr>
          <w:p w14:paraId="1D612BD7" w14:textId="77777777" w:rsidR="00D255C1" w:rsidRPr="00355F2D" w:rsidRDefault="00D255C1" w:rsidP="00835D3F">
            <w:pPr>
              <w:spacing w:before="60" w:after="60"/>
              <w:rPr>
                <w:b/>
                <w:bCs/>
                <w:sz w:val="18"/>
                <w:szCs w:val="18"/>
                <w:lang w:val="el-GR"/>
              </w:rPr>
            </w:pPr>
          </w:p>
        </w:tc>
      </w:tr>
      <w:tr w:rsidR="00D255C1" w:rsidRPr="00F62A73" w14:paraId="378D19B0" w14:textId="77777777" w:rsidTr="00835D3F">
        <w:trPr>
          <w:trHeight w:val="284"/>
        </w:trPr>
        <w:tc>
          <w:tcPr>
            <w:tcW w:w="506" w:type="dxa"/>
            <w:vAlign w:val="center"/>
          </w:tcPr>
          <w:p w14:paraId="0C96374F" w14:textId="77777777" w:rsidR="00D255C1" w:rsidRDefault="00D255C1" w:rsidP="00835D3F">
            <w:pPr>
              <w:spacing w:before="60" w:after="60"/>
              <w:rPr>
                <w:sz w:val="18"/>
                <w:szCs w:val="18"/>
                <w:lang w:val="el-GR"/>
              </w:rPr>
            </w:pPr>
            <w:r>
              <w:rPr>
                <w:sz w:val="18"/>
                <w:szCs w:val="18"/>
                <w:lang w:val="el-GR"/>
              </w:rPr>
              <w:t>6</w:t>
            </w:r>
          </w:p>
        </w:tc>
        <w:tc>
          <w:tcPr>
            <w:tcW w:w="3158" w:type="dxa"/>
            <w:vAlign w:val="center"/>
          </w:tcPr>
          <w:p w14:paraId="79D479DC" w14:textId="77777777" w:rsidR="00D255C1" w:rsidRPr="00DB00C8" w:rsidRDefault="00D255C1" w:rsidP="00835D3F">
            <w:pPr>
              <w:spacing w:before="60" w:after="60"/>
              <w:rPr>
                <w:sz w:val="18"/>
                <w:szCs w:val="18"/>
                <w:lang w:val="el-GR"/>
              </w:rPr>
            </w:pPr>
            <w:r>
              <w:rPr>
                <w:sz w:val="18"/>
                <w:szCs w:val="18"/>
                <w:lang w:val="el-GR"/>
              </w:rPr>
              <w:t xml:space="preserve">Αναλυτές Συστημάτων </w:t>
            </w:r>
          </w:p>
        </w:tc>
        <w:tc>
          <w:tcPr>
            <w:tcW w:w="1275" w:type="dxa"/>
            <w:vMerge w:val="restart"/>
            <w:vAlign w:val="center"/>
          </w:tcPr>
          <w:p w14:paraId="6753D48C" w14:textId="77777777" w:rsidR="00D255C1" w:rsidRDefault="00D255C1" w:rsidP="00835D3F">
            <w:pPr>
              <w:spacing w:before="60" w:after="60"/>
              <w:jc w:val="center"/>
              <w:rPr>
                <w:sz w:val="18"/>
                <w:szCs w:val="18"/>
                <w:lang w:val="el-GR"/>
              </w:rPr>
            </w:pPr>
          </w:p>
        </w:tc>
        <w:tc>
          <w:tcPr>
            <w:tcW w:w="1208" w:type="dxa"/>
            <w:vMerge w:val="restart"/>
            <w:vAlign w:val="center"/>
          </w:tcPr>
          <w:p w14:paraId="160DE0CB" w14:textId="77777777" w:rsidR="00D255C1" w:rsidRPr="00F62A73" w:rsidRDefault="00D255C1" w:rsidP="00835D3F">
            <w:pPr>
              <w:spacing w:before="60" w:after="60"/>
              <w:rPr>
                <w:sz w:val="18"/>
                <w:szCs w:val="18"/>
                <w:lang w:val="el-GR"/>
              </w:rPr>
            </w:pPr>
          </w:p>
        </w:tc>
        <w:tc>
          <w:tcPr>
            <w:tcW w:w="1096" w:type="dxa"/>
            <w:vMerge w:val="restart"/>
            <w:vAlign w:val="center"/>
          </w:tcPr>
          <w:p w14:paraId="2D758EBC" w14:textId="77777777" w:rsidR="00D255C1" w:rsidRPr="00F62A73" w:rsidRDefault="00D255C1" w:rsidP="00835D3F">
            <w:pPr>
              <w:spacing w:before="60" w:after="60"/>
              <w:rPr>
                <w:sz w:val="18"/>
                <w:szCs w:val="18"/>
                <w:lang w:val="el-GR"/>
              </w:rPr>
            </w:pPr>
          </w:p>
        </w:tc>
        <w:tc>
          <w:tcPr>
            <w:tcW w:w="1218" w:type="dxa"/>
            <w:vMerge w:val="restart"/>
            <w:vAlign w:val="center"/>
          </w:tcPr>
          <w:p w14:paraId="11F1849D" w14:textId="77777777" w:rsidR="00D255C1" w:rsidRPr="00F62A73" w:rsidRDefault="00D255C1" w:rsidP="00835D3F">
            <w:pPr>
              <w:spacing w:before="60" w:after="60"/>
              <w:rPr>
                <w:sz w:val="18"/>
                <w:szCs w:val="18"/>
                <w:lang w:val="el-GR"/>
              </w:rPr>
            </w:pPr>
          </w:p>
        </w:tc>
        <w:tc>
          <w:tcPr>
            <w:tcW w:w="1269" w:type="dxa"/>
            <w:vMerge w:val="restart"/>
            <w:vAlign w:val="center"/>
          </w:tcPr>
          <w:p w14:paraId="797924FE" w14:textId="77777777" w:rsidR="00D255C1" w:rsidRPr="00F62A73" w:rsidRDefault="00D255C1" w:rsidP="00835D3F">
            <w:pPr>
              <w:spacing w:before="60" w:after="60"/>
              <w:rPr>
                <w:sz w:val="18"/>
                <w:szCs w:val="18"/>
                <w:lang w:val="el-GR"/>
              </w:rPr>
            </w:pPr>
          </w:p>
        </w:tc>
      </w:tr>
      <w:tr w:rsidR="00D255C1" w:rsidRPr="00F62A73" w14:paraId="7FCE0F42" w14:textId="77777777" w:rsidTr="00835D3F">
        <w:trPr>
          <w:trHeight w:val="284"/>
        </w:trPr>
        <w:tc>
          <w:tcPr>
            <w:tcW w:w="506" w:type="dxa"/>
            <w:vAlign w:val="center"/>
          </w:tcPr>
          <w:p w14:paraId="3B1F40B1" w14:textId="77777777" w:rsidR="00D255C1" w:rsidRDefault="00D255C1" w:rsidP="00835D3F">
            <w:pPr>
              <w:spacing w:before="60" w:after="60"/>
              <w:rPr>
                <w:sz w:val="18"/>
                <w:szCs w:val="18"/>
                <w:lang w:val="el-GR"/>
              </w:rPr>
            </w:pPr>
            <w:r>
              <w:rPr>
                <w:sz w:val="18"/>
                <w:szCs w:val="18"/>
                <w:lang w:val="el-GR"/>
              </w:rPr>
              <w:t>7</w:t>
            </w:r>
          </w:p>
        </w:tc>
        <w:tc>
          <w:tcPr>
            <w:tcW w:w="3158" w:type="dxa"/>
            <w:vAlign w:val="center"/>
          </w:tcPr>
          <w:p w14:paraId="39019247" w14:textId="77777777" w:rsidR="00D255C1" w:rsidRDefault="00D255C1" w:rsidP="00835D3F">
            <w:pPr>
              <w:spacing w:before="60" w:after="60"/>
              <w:rPr>
                <w:sz w:val="18"/>
                <w:szCs w:val="18"/>
                <w:lang w:val="el-GR"/>
              </w:rPr>
            </w:pPr>
            <w:r>
              <w:rPr>
                <w:sz w:val="18"/>
                <w:szCs w:val="18"/>
                <w:lang w:val="el-GR"/>
              </w:rPr>
              <w:t>Αρχιτέκτονες</w:t>
            </w:r>
            <w:r>
              <w:rPr>
                <w:sz w:val="18"/>
                <w:szCs w:val="18"/>
                <w:lang w:val="en-US"/>
              </w:rPr>
              <w:t xml:space="preserve"> </w:t>
            </w:r>
            <w:r>
              <w:rPr>
                <w:sz w:val="18"/>
                <w:szCs w:val="18"/>
                <w:lang w:val="el-GR"/>
              </w:rPr>
              <w:t xml:space="preserve">Λύσεων </w:t>
            </w:r>
          </w:p>
        </w:tc>
        <w:tc>
          <w:tcPr>
            <w:tcW w:w="1275" w:type="dxa"/>
            <w:vMerge/>
            <w:vAlign w:val="center"/>
          </w:tcPr>
          <w:p w14:paraId="0C558EAE" w14:textId="77777777" w:rsidR="00D255C1" w:rsidRDefault="00D255C1" w:rsidP="00835D3F">
            <w:pPr>
              <w:spacing w:before="60" w:after="60"/>
              <w:jc w:val="center"/>
              <w:rPr>
                <w:sz w:val="18"/>
                <w:szCs w:val="18"/>
                <w:lang w:val="el-GR"/>
              </w:rPr>
            </w:pPr>
          </w:p>
        </w:tc>
        <w:tc>
          <w:tcPr>
            <w:tcW w:w="1208" w:type="dxa"/>
            <w:vMerge/>
            <w:vAlign w:val="center"/>
          </w:tcPr>
          <w:p w14:paraId="494F575E" w14:textId="77777777" w:rsidR="00D255C1" w:rsidRPr="00F62A73" w:rsidRDefault="00D255C1" w:rsidP="00835D3F">
            <w:pPr>
              <w:spacing w:before="60" w:after="60"/>
              <w:rPr>
                <w:sz w:val="18"/>
                <w:szCs w:val="18"/>
                <w:lang w:val="el-GR"/>
              </w:rPr>
            </w:pPr>
          </w:p>
        </w:tc>
        <w:tc>
          <w:tcPr>
            <w:tcW w:w="1096" w:type="dxa"/>
            <w:vMerge/>
            <w:vAlign w:val="center"/>
          </w:tcPr>
          <w:p w14:paraId="03D786CC" w14:textId="77777777" w:rsidR="00D255C1" w:rsidRPr="00F62A73" w:rsidRDefault="00D255C1" w:rsidP="00835D3F">
            <w:pPr>
              <w:spacing w:before="60" w:after="60"/>
              <w:rPr>
                <w:sz w:val="18"/>
                <w:szCs w:val="18"/>
                <w:lang w:val="el-GR"/>
              </w:rPr>
            </w:pPr>
          </w:p>
        </w:tc>
        <w:tc>
          <w:tcPr>
            <w:tcW w:w="1218" w:type="dxa"/>
            <w:vMerge/>
            <w:vAlign w:val="center"/>
          </w:tcPr>
          <w:p w14:paraId="7E5AE4D2" w14:textId="77777777" w:rsidR="00D255C1" w:rsidRPr="00F62A73" w:rsidRDefault="00D255C1" w:rsidP="00835D3F">
            <w:pPr>
              <w:spacing w:before="60" w:after="60"/>
              <w:rPr>
                <w:sz w:val="18"/>
                <w:szCs w:val="18"/>
                <w:lang w:val="el-GR"/>
              </w:rPr>
            </w:pPr>
          </w:p>
        </w:tc>
        <w:tc>
          <w:tcPr>
            <w:tcW w:w="1269" w:type="dxa"/>
            <w:vMerge/>
            <w:vAlign w:val="center"/>
          </w:tcPr>
          <w:p w14:paraId="00094CA5" w14:textId="77777777" w:rsidR="00D255C1" w:rsidRPr="00F62A73" w:rsidRDefault="00D255C1" w:rsidP="00835D3F">
            <w:pPr>
              <w:spacing w:before="60" w:after="60"/>
              <w:rPr>
                <w:sz w:val="18"/>
                <w:szCs w:val="18"/>
                <w:lang w:val="el-GR"/>
              </w:rPr>
            </w:pPr>
          </w:p>
        </w:tc>
      </w:tr>
      <w:tr w:rsidR="00D255C1" w:rsidRPr="00F62A73" w14:paraId="3986076F" w14:textId="77777777" w:rsidTr="00835D3F">
        <w:trPr>
          <w:trHeight w:val="284"/>
        </w:trPr>
        <w:tc>
          <w:tcPr>
            <w:tcW w:w="506" w:type="dxa"/>
            <w:vAlign w:val="center"/>
          </w:tcPr>
          <w:p w14:paraId="1F2C5576" w14:textId="77777777" w:rsidR="00D255C1" w:rsidRDefault="00D255C1" w:rsidP="00835D3F">
            <w:pPr>
              <w:spacing w:before="60" w:after="60"/>
              <w:rPr>
                <w:sz w:val="18"/>
                <w:szCs w:val="18"/>
                <w:lang w:val="el-GR"/>
              </w:rPr>
            </w:pPr>
            <w:r>
              <w:rPr>
                <w:sz w:val="18"/>
                <w:szCs w:val="18"/>
                <w:lang w:val="el-GR"/>
              </w:rPr>
              <w:t>8</w:t>
            </w:r>
          </w:p>
        </w:tc>
        <w:tc>
          <w:tcPr>
            <w:tcW w:w="3158" w:type="dxa"/>
            <w:vAlign w:val="center"/>
          </w:tcPr>
          <w:p w14:paraId="02D74226" w14:textId="77777777" w:rsidR="00D255C1" w:rsidRDefault="00D255C1" w:rsidP="00835D3F">
            <w:pPr>
              <w:spacing w:before="60" w:after="60"/>
              <w:rPr>
                <w:sz w:val="18"/>
                <w:szCs w:val="18"/>
                <w:lang w:val="el-GR"/>
              </w:rPr>
            </w:pPr>
            <w:r>
              <w:rPr>
                <w:sz w:val="18"/>
                <w:szCs w:val="18"/>
                <w:lang w:val="el-GR"/>
              </w:rPr>
              <w:t xml:space="preserve">Διαχειριστές </w:t>
            </w:r>
            <w:proofErr w:type="spellStart"/>
            <w:r>
              <w:rPr>
                <w:sz w:val="18"/>
                <w:szCs w:val="18"/>
                <w:lang w:val="el-GR"/>
              </w:rPr>
              <w:t>Cloud</w:t>
            </w:r>
            <w:proofErr w:type="spellEnd"/>
          </w:p>
        </w:tc>
        <w:tc>
          <w:tcPr>
            <w:tcW w:w="1275" w:type="dxa"/>
            <w:vMerge/>
            <w:vAlign w:val="center"/>
          </w:tcPr>
          <w:p w14:paraId="17115AB6" w14:textId="77777777" w:rsidR="00D255C1" w:rsidRDefault="00D255C1" w:rsidP="00835D3F">
            <w:pPr>
              <w:spacing w:before="60" w:after="60"/>
              <w:jc w:val="center"/>
              <w:rPr>
                <w:sz w:val="18"/>
                <w:szCs w:val="18"/>
                <w:lang w:val="el-GR"/>
              </w:rPr>
            </w:pPr>
          </w:p>
        </w:tc>
        <w:tc>
          <w:tcPr>
            <w:tcW w:w="1208" w:type="dxa"/>
            <w:vMerge/>
            <w:vAlign w:val="center"/>
          </w:tcPr>
          <w:p w14:paraId="0FD1C6B9" w14:textId="77777777" w:rsidR="00D255C1" w:rsidRPr="00F62A73" w:rsidRDefault="00D255C1" w:rsidP="00835D3F">
            <w:pPr>
              <w:spacing w:before="60" w:after="60"/>
              <w:rPr>
                <w:sz w:val="18"/>
                <w:szCs w:val="18"/>
                <w:lang w:val="el-GR"/>
              </w:rPr>
            </w:pPr>
          </w:p>
        </w:tc>
        <w:tc>
          <w:tcPr>
            <w:tcW w:w="1096" w:type="dxa"/>
            <w:vMerge/>
            <w:vAlign w:val="center"/>
          </w:tcPr>
          <w:p w14:paraId="7DC16013" w14:textId="77777777" w:rsidR="00D255C1" w:rsidRPr="00F62A73" w:rsidRDefault="00D255C1" w:rsidP="00835D3F">
            <w:pPr>
              <w:spacing w:before="60" w:after="60"/>
              <w:rPr>
                <w:sz w:val="18"/>
                <w:szCs w:val="18"/>
                <w:lang w:val="el-GR"/>
              </w:rPr>
            </w:pPr>
          </w:p>
        </w:tc>
        <w:tc>
          <w:tcPr>
            <w:tcW w:w="1218" w:type="dxa"/>
            <w:vMerge/>
            <w:vAlign w:val="center"/>
          </w:tcPr>
          <w:p w14:paraId="7E8FB3EE" w14:textId="77777777" w:rsidR="00D255C1" w:rsidRPr="00F62A73" w:rsidRDefault="00D255C1" w:rsidP="00835D3F">
            <w:pPr>
              <w:spacing w:before="60" w:after="60"/>
              <w:rPr>
                <w:sz w:val="18"/>
                <w:szCs w:val="18"/>
                <w:lang w:val="el-GR"/>
              </w:rPr>
            </w:pPr>
          </w:p>
        </w:tc>
        <w:tc>
          <w:tcPr>
            <w:tcW w:w="1269" w:type="dxa"/>
            <w:vMerge/>
            <w:vAlign w:val="center"/>
          </w:tcPr>
          <w:p w14:paraId="69F6BB8D" w14:textId="77777777" w:rsidR="00D255C1" w:rsidRPr="00F62A73" w:rsidRDefault="00D255C1" w:rsidP="00835D3F">
            <w:pPr>
              <w:spacing w:before="60" w:after="60"/>
              <w:rPr>
                <w:sz w:val="18"/>
                <w:szCs w:val="18"/>
                <w:lang w:val="el-GR"/>
              </w:rPr>
            </w:pPr>
          </w:p>
        </w:tc>
      </w:tr>
      <w:tr w:rsidR="00D255C1" w:rsidRPr="00F62A73" w14:paraId="3693391B" w14:textId="77777777" w:rsidTr="00835D3F">
        <w:trPr>
          <w:trHeight w:val="284"/>
        </w:trPr>
        <w:tc>
          <w:tcPr>
            <w:tcW w:w="506" w:type="dxa"/>
            <w:vAlign w:val="center"/>
          </w:tcPr>
          <w:p w14:paraId="65D806C9" w14:textId="77777777" w:rsidR="00D255C1" w:rsidRDefault="00D255C1" w:rsidP="00835D3F">
            <w:pPr>
              <w:spacing w:before="60" w:after="60"/>
              <w:rPr>
                <w:sz w:val="18"/>
                <w:szCs w:val="18"/>
                <w:lang w:val="el-GR"/>
              </w:rPr>
            </w:pPr>
            <w:r>
              <w:rPr>
                <w:sz w:val="18"/>
                <w:szCs w:val="18"/>
                <w:lang w:val="el-GR"/>
              </w:rPr>
              <w:t>9</w:t>
            </w:r>
          </w:p>
        </w:tc>
        <w:tc>
          <w:tcPr>
            <w:tcW w:w="3158" w:type="dxa"/>
            <w:vAlign w:val="center"/>
          </w:tcPr>
          <w:p w14:paraId="2B894894" w14:textId="77777777" w:rsidR="00D255C1" w:rsidRDefault="00D255C1" w:rsidP="00835D3F">
            <w:pPr>
              <w:spacing w:before="60" w:after="60"/>
              <w:rPr>
                <w:sz w:val="18"/>
                <w:szCs w:val="18"/>
                <w:lang w:val="el-GR"/>
              </w:rPr>
            </w:pPr>
            <w:r>
              <w:rPr>
                <w:sz w:val="18"/>
                <w:szCs w:val="18"/>
                <w:lang w:val="el-GR"/>
              </w:rPr>
              <w:t xml:space="preserve">Μέλη Ομάδας </w:t>
            </w:r>
            <w:proofErr w:type="spellStart"/>
            <w:r>
              <w:rPr>
                <w:sz w:val="18"/>
                <w:szCs w:val="18"/>
                <w:lang w:val="el-GR"/>
              </w:rPr>
              <w:t>IaaS</w:t>
            </w:r>
            <w:proofErr w:type="spellEnd"/>
          </w:p>
        </w:tc>
        <w:tc>
          <w:tcPr>
            <w:tcW w:w="1275" w:type="dxa"/>
            <w:vMerge/>
            <w:vAlign w:val="center"/>
          </w:tcPr>
          <w:p w14:paraId="4CB21D66" w14:textId="77777777" w:rsidR="00D255C1" w:rsidRDefault="00D255C1" w:rsidP="00835D3F">
            <w:pPr>
              <w:spacing w:before="60" w:after="60"/>
              <w:jc w:val="center"/>
              <w:rPr>
                <w:sz w:val="18"/>
                <w:szCs w:val="18"/>
                <w:lang w:val="el-GR"/>
              </w:rPr>
            </w:pPr>
          </w:p>
        </w:tc>
        <w:tc>
          <w:tcPr>
            <w:tcW w:w="1208" w:type="dxa"/>
            <w:vMerge/>
            <w:vAlign w:val="center"/>
          </w:tcPr>
          <w:p w14:paraId="681E9E68" w14:textId="77777777" w:rsidR="00D255C1" w:rsidRPr="00F62A73" w:rsidRDefault="00D255C1" w:rsidP="00835D3F">
            <w:pPr>
              <w:spacing w:before="60" w:after="60"/>
              <w:rPr>
                <w:sz w:val="18"/>
                <w:szCs w:val="18"/>
                <w:lang w:val="el-GR"/>
              </w:rPr>
            </w:pPr>
          </w:p>
        </w:tc>
        <w:tc>
          <w:tcPr>
            <w:tcW w:w="1096" w:type="dxa"/>
            <w:vMerge/>
            <w:vAlign w:val="center"/>
          </w:tcPr>
          <w:p w14:paraId="79AFD924" w14:textId="77777777" w:rsidR="00D255C1" w:rsidRPr="00F62A73" w:rsidRDefault="00D255C1" w:rsidP="00835D3F">
            <w:pPr>
              <w:spacing w:before="60" w:after="60"/>
              <w:rPr>
                <w:sz w:val="18"/>
                <w:szCs w:val="18"/>
                <w:lang w:val="el-GR"/>
              </w:rPr>
            </w:pPr>
          </w:p>
        </w:tc>
        <w:tc>
          <w:tcPr>
            <w:tcW w:w="1218" w:type="dxa"/>
            <w:vMerge/>
            <w:vAlign w:val="center"/>
          </w:tcPr>
          <w:p w14:paraId="6A2A205A" w14:textId="77777777" w:rsidR="00D255C1" w:rsidRPr="00F62A73" w:rsidRDefault="00D255C1" w:rsidP="00835D3F">
            <w:pPr>
              <w:spacing w:before="60" w:after="60"/>
              <w:rPr>
                <w:sz w:val="18"/>
                <w:szCs w:val="18"/>
                <w:lang w:val="el-GR"/>
              </w:rPr>
            </w:pPr>
          </w:p>
        </w:tc>
        <w:tc>
          <w:tcPr>
            <w:tcW w:w="1269" w:type="dxa"/>
            <w:vMerge/>
            <w:vAlign w:val="center"/>
          </w:tcPr>
          <w:p w14:paraId="6D281AA6" w14:textId="77777777" w:rsidR="00D255C1" w:rsidRPr="00F62A73" w:rsidRDefault="00D255C1" w:rsidP="00835D3F">
            <w:pPr>
              <w:spacing w:before="60" w:after="60"/>
              <w:rPr>
                <w:sz w:val="18"/>
                <w:szCs w:val="18"/>
                <w:lang w:val="el-GR"/>
              </w:rPr>
            </w:pPr>
          </w:p>
        </w:tc>
      </w:tr>
      <w:tr w:rsidR="00D255C1" w:rsidRPr="00F62A73" w14:paraId="26C3749C" w14:textId="77777777" w:rsidTr="00835D3F">
        <w:trPr>
          <w:trHeight w:val="284"/>
        </w:trPr>
        <w:tc>
          <w:tcPr>
            <w:tcW w:w="506" w:type="dxa"/>
            <w:vAlign w:val="center"/>
          </w:tcPr>
          <w:p w14:paraId="4902A2BD" w14:textId="77777777" w:rsidR="00D255C1" w:rsidRDefault="00D255C1" w:rsidP="00835D3F">
            <w:pPr>
              <w:spacing w:before="60" w:after="60"/>
              <w:rPr>
                <w:sz w:val="18"/>
                <w:szCs w:val="18"/>
                <w:lang w:val="el-GR"/>
              </w:rPr>
            </w:pPr>
            <w:r>
              <w:rPr>
                <w:sz w:val="18"/>
                <w:szCs w:val="18"/>
                <w:lang w:val="el-GR"/>
              </w:rPr>
              <w:t>10</w:t>
            </w:r>
          </w:p>
        </w:tc>
        <w:tc>
          <w:tcPr>
            <w:tcW w:w="3158" w:type="dxa"/>
            <w:vAlign w:val="center"/>
          </w:tcPr>
          <w:p w14:paraId="052A1603" w14:textId="77777777" w:rsidR="00D255C1" w:rsidRDefault="00D255C1" w:rsidP="00835D3F">
            <w:pPr>
              <w:spacing w:before="60" w:after="60"/>
              <w:rPr>
                <w:sz w:val="18"/>
                <w:szCs w:val="18"/>
                <w:lang w:val="el-GR"/>
              </w:rPr>
            </w:pPr>
            <w:r>
              <w:rPr>
                <w:sz w:val="18"/>
                <w:szCs w:val="18"/>
                <w:lang w:val="el-GR"/>
              </w:rPr>
              <w:t xml:space="preserve">Μέλη Ομάδας </w:t>
            </w:r>
            <w:proofErr w:type="spellStart"/>
            <w:r>
              <w:rPr>
                <w:sz w:val="18"/>
                <w:szCs w:val="18"/>
                <w:lang w:val="el-GR"/>
              </w:rPr>
              <w:t>PaaS</w:t>
            </w:r>
            <w:proofErr w:type="spellEnd"/>
          </w:p>
        </w:tc>
        <w:tc>
          <w:tcPr>
            <w:tcW w:w="1275" w:type="dxa"/>
            <w:vMerge/>
            <w:vAlign w:val="center"/>
          </w:tcPr>
          <w:p w14:paraId="3A9B3367" w14:textId="77777777" w:rsidR="00D255C1" w:rsidRDefault="00D255C1" w:rsidP="00835D3F">
            <w:pPr>
              <w:spacing w:before="60" w:after="60"/>
              <w:jc w:val="center"/>
              <w:rPr>
                <w:sz w:val="18"/>
                <w:szCs w:val="18"/>
                <w:lang w:val="el-GR"/>
              </w:rPr>
            </w:pPr>
          </w:p>
        </w:tc>
        <w:tc>
          <w:tcPr>
            <w:tcW w:w="1208" w:type="dxa"/>
            <w:vMerge/>
            <w:vAlign w:val="center"/>
          </w:tcPr>
          <w:p w14:paraId="6F0FC6BD" w14:textId="77777777" w:rsidR="00D255C1" w:rsidRPr="00F62A73" w:rsidRDefault="00D255C1" w:rsidP="00835D3F">
            <w:pPr>
              <w:spacing w:before="60" w:after="60"/>
              <w:rPr>
                <w:sz w:val="18"/>
                <w:szCs w:val="18"/>
                <w:lang w:val="el-GR"/>
              </w:rPr>
            </w:pPr>
          </w:p>
        </w:tc>
        <w:tc>
          <w:tcPr>
            <w:tcW w:w="1096" w:type="dxa"/>
            <w:vMerge/>
            <w:vAlign w:val="center"/>
          </w:tcPr>
          <w:p w14:paraId="4B483613" w14:textId="77777777" w:rsidR="00D255C1" w:rsidRPr="00F62A73" w:rsidRDefault="00D255C1" w:rsidP="00835D3F">
            <w:pPr>
              <w:spacing w:before="60" w:after="60"/>
              <w:rPr>
                <w:sz w:val="18"/>
                <w:szCs w:val="18"/>
                <w:lang w:val="el-GR"/>
              </w:rPr>
            </w:pPr>
          </w:p>
        </w:tc>
        <w:tc>
          <w:tcPr>
            <w:tcW w:w="1218" w:type="dxa"/>
            <w:vMerge/>
            <w:vAlign w:val="center"/>
          </w:tcPr>
          <w:p w14:paraId="2C4F42A8" w14:textId="77777777" w:rsidR="00D255C1" w:rsidRPr="00F62A73" w:rsidRDefault="00D255C1" w:rsidP="00835D3F">
            <w:pPr>
              <w:spacing w:before="60" w:after="60"/>
              <w:rPr>
                <w:sz w:val="18"/>
                <w:szCs w:val="18"/>
                <w:lang w:val="el-GR"/>
              </w:rPr>
            </w:pPr>
          </w:p>
        </w:tc>
        <w:tc>
          <w:tcPr>
            <w:tcW w:w="1269" w:type="dxa"/>
            <w:vMerge/>
            <w:vAlign w:val="center"/>
          </w:tcPr>
          <w:p w14:paraId="77BCF301" w14:textId="77777777" w:rsidR="00D255C1" w:rsidRPr="00F62A73" w:rsidRDefault="00D255C1" w:rsidP="00835D3F">
            <w:pPr>
              <w:spacing w:before="60" w:after="60"/>
              <w:rPr>
                <w:sz w:val="18"/>
                <w:szCs w:val="18"/>
                <w:lang w:val="el-GR"/>
              </w:rPr>
            </w:pPr>
          </w:p>
        </w:tc>
      </w:tr>
      <w:tr w:rsidR="00D255C1" w:rsidRPr="00F62A73" w14:paraId="05407C6E" w14:textId="77777777" w:rsidTr="00835D3F">
        <w:trPr>
          <w:trHeight w:val="284"/>
        </w:trPr>
        <w:tc>
          <w:tcPr>
            <w:tcW w:w="506" w:type="dxa"/>
            <w:vAlign w:val="center"/>
          </w:tcPr>
          <w:p w14:paraId="335D5944" w14:textId="77777777" w:rsidR="00D255C1" w:rsidRDefault="00D255C1" w:rsidP="00835D3F">
            <w:pPr>
              <w:spacing w:before="60" w:after="60"/>
              <w:rPr>
                <w:sz w:val="18"/>
                <w:szCs w:val="18"/>
                <w:lang w:val="el-GR"/>
              </w:rPr>
            </w:pPr>
            <w:r>
              <w:rPr>
                <w:sz w:val="18"/>
                <w:szCs w:val="18"/>
                <w:lang w:val="el-GR"/>
              </w:rPr>
              <w:t>11</w:t>
            </w:r>
          </w:p>
        </w:tc>
        <w:tc>
          <w:tcPr>
            <w:tcW w:w="3158" w:type="dxa"/>
            <w:vAlign w:val="center"/>
          </w:tcPr>
          <w:p w14:paraId="1F366251" w14:textId="77777777" w:rsidR="00D255C1" w:rsidRDefault="00D255C1" w:rsidP="00835D3F">
            <w:pPr>
              <w:spacing w:before="60" w:after="60"/>
              <w:rPr>
                <w:sz w:val="18"/>
                <w:szCs w:val="18"/>
                <w:lang w:val="el-GR"/>
              </w:rPr>
            </w:pPr>
            <w:r>
              <w:rPr>
                <w:sz w:val="18"/>
                <w:szCs w:val="18"/>
                <w:lang w:val="el-GR"/>
              </w:rPr>
              <w:t xml:space="preserve">Μέλη Ομάδας </w:t>
            </w:r>
            <w:proofErr w:type="spellStart"/>
            <w:r>
              <w:rPr>
                <w:sz w:val="18"/>
                <w:szCs w:val="18"/>
                <w:lang w:val="el-GR"/>
              </w:rPr>
              <w:t>Data</w:t>
            </w:r>
            <w:proofErr w:type="spellEnd"/>
          </w:p>
        </w:tc>
        <w:tc>
          <w:tcPr>
            <w:tcW w:w="1275" w:type="dxa"/>
            <w:vMerge/>
            <w:vAlign w:val="center"/>
          </w:tcPr>
          <w:p w14:paraId="04668463" w14:textId="77777777" w:rsidR="00D255C1" w:rsidRDefault="00D255C1" w:rsidP="00835D3F">
            <w:pPr>
              <w:spacing w:before="60" w:after="60"/>
              <w:jc w:val="center"/>
              <w:rPr>
                <w:sz w:val="18"/>
                <w:szCs w:val="18"/>
                <w:lang w:val="el-GR"/>
              </w:rPr>
            </w:pPr>
          </w:p>
        </w:tc>
        <w:tc>
          <w:tcPr>
            <w:tcW w:w="1208" w:type="dxa"/>
            <w:vMerge/>
            <w:vAlign w:val="center"/>
          </w:tcPr>
          <w:p w14:paraId="6BF17DF6" w14:textId="77777777" w:rsidR="00D255C1" w:rsidRPr="00F62A73" w:rsidRDefault="00D255C1" w:rsidP="00835D3F">
            <w:pPr>
              <w:spacing w:before="60" w:after="60"/>
              <w:rPr>
                <w:sz w:val="18"/>
                <w:szCs w:val="18"/>
                <w:lang w:val="el-GR"/>
              </w:rPr>
            </w:pPr>
          </w:p>
        </w:tc>
        <w:tc>
          <w:tcPr>
            <w:tcW w:w="1096" w:type="dxa"/>
            <w:vMerge/>
            <w:vAlign w:val="center"/>
          </w:tcPr>
          <w:p w14:paraId="2A7A48D2" w14:textId="77777777" w:rsidR="00D255C1" w:rsidRPr="00F62A73" w:rsidRDefault="00D255C1" w:rsidP="00835D3F">
            <w:pPr>
              <w:spacing w:before="60" w:after="60"/>
              <w:rPr>
                <w:sz w:val="18"/>
                <w:szCs w:val="18"/>
                <w:lang w:val="el-GR"/>
              </w:rPr>
            </w:pPr>
          </w:p>
        </w:tc>
        <w:tc>
          <w:tcPr>
            <w:tcW w:w="1218" w:type="dxa"/>
            <w:vMerge/>
            <w:vAlign w:val="center"/>
          </w:tcPr>
          <w:p w14:paraId="30485CE8" w14:textId="77777777" w:rsidR="00D255C1" w:rsidRPr="00F62A73" w:rsidRDefault="00D255C1" w:rsidP="00835D3F">
            <w:pPr>
              <w:spacing w:before="60" w:after="60"/>
              <w:rPr>
                <w:sz w:val="18"/>
                <w:szCs w:val="18"/>
                <w:lang w:val="el-GR"/>
              </w:rPr>
            </w:pPr>
          </w:p>
        </w:tc>
        <w:tc>
          <w:tcPr>
            <w:tcW w:w="1269" w:type="dxa"/>
            <w:vMerge/>
            <w:vAlign w:val="center"/>
          </w:tcPr>
          <w:p w14:paraId="63210818" w14:textId="77777777" w:rsidR="00D255C1" w:rsidRPr="00F62A73" w:rsidRDefault="00D255C1" w:rsidP="00835D3F">
            <w:pPr>
              <w:spacing w:before="60" w:after="60"/>
              <w:rPr>
                <w:sz w:val="18"/>
                <w:szCs w:val="18"/>
                <w:lang w:val="el-GR"/>
              </w:rPr>
            </w:pPr>
          </w:p>
        </w:tc>
      </w:tr>
      <w:tr w:rsidR="00D255C1" w:rsidRPr="00F62A73" w14:paraId="58A91CFA" w14:textId="77777777" w:rsidTr="00835D3F">
        <w:trPr>
          <w:trHeight w:val="284"/>
        </w:trPr>
        <w:tc>
          <w:tcPr>
            <w:tcW w:w="506" w:type="dxa"/>
            <w:vAlign w:val="center"/>
          </w:tcPr>
          <w:p w14:paraId="15F2372B" w14:textId="77777777" w:rsidR="00D255C1" w:rsidRDefault="00D255C1" w:rsidP="00835D3F">
            <w:pPr>
              <w:spacing w:before="60" w:after="60"/>
              <w:rPr>
                <w:sz w:val="18"/>
                <w:szCs w:val="18"/>
                <w:lang w:val="el-GR"/>
              </w:rPr>
            </w:pPr>
            <w:r>
              <w:rPr>
                <w:sz w:val="18"/>
                <w:szCs w:val="18"/>
                <w:lang w:val="el-GR"/>
              </w:rPr>
              <w:t>12</w:t>
            </w:r>
          </w:p>
        </w:tc>
        <w:tc>
          <w:tcPr>
            <w:tcW w:w="3158" w:type="dxa"/>
            <w:vAlign w:val="center"/>
          </w:tcPr>
          <w:p w14:paraId="083B30BC" w14:textId="77777777" w:rsidR="00D255C1" w:rsidRDefault="00D255C1" w:rsidP="00835D3F">
            <w:pPr>
              <w:spacing w:before="60" w:after="60"/>
              <w:rPr>
                <w:sz w:val="18"/>
                <w:szCs w:val="18"/>
                <w:lang w:val="el-GR"/>
              </w:rPr>
            </w:pPr>
            <w:r>
              <w:rPr>
                <w:sz w:val="18"/>
                <w:szCs w:val="18"/>
                <w:lang w:val="el-GR"/>
              </w:rPr>
              <w:t xml:space="preserve">Μέλη Ομάδας </w:t>
            </w:r>
            <w:proofErr w:type="spellStart"/>
            <w:r>
              <w:rPr>
                <w:sz w:val="18"/>
                <w:szCs w:val="18"/>
                <w:lang w:val="el-GR"/>
              </w:rPr>
              <w:t>Oracle</w:t>
            </w:r>
            <w:proofErr w:type="spellEnd"/>
          </w:p>
        </w:tc>
        <w:tc>
          <w:tcPr>
            <w:tcW w:w="1275" w:type="dxa"/>
            <w:vMerge/>
            <w:vAlign w:val="center"/>
          </w:tcPr>
          <w:p w14:paraId="61C9540B" w14:textId="77777777" w:rsidR="00D255C1" w:rsidRDefault="00D255C1" w:rsidP="00835D3F">
            <w:pPr>
              <w:spacing w:before="60" w:after="60"/>
              <w:jc w:val="center"/>
              <w:rPr>
                <w:sz w:val="18"/>
                <w:szCs w:val="18"/>
                <w:lang w:val="el-GR"/>
              </w:rPr>
            </w:pPr>
          </w:p>
        </w:tc>
        <w:tc>
          <w:tcPr>
            <w:tcW w:w="1208" w:type="dxa"/>
            <w:vMerge/>
            <w:vAlign w:val="center"/>
          </w:tcPr>
          <w:p w14:paraId="03AA093C" w14:textId="77777777" w:rsidR="00D255C1" w:rsidRPr="00F62A73" w:rsidRDefault="00D255C1" w:rsidP="00835D3F">
            <w:pPr>
              <w:spacing w:before="60" w:after="60"/>
              <w:rPr>
                <w:sz w:val="18"/>
                <w:szCs w:val="18"/>
                <w:lang w:val="el-GR"/>
              </w:rPr>
            </w:pPr>
          </w:p>
        </w:tc>
        <w:tc>
          <w:tcPr>
            <w:tcW w:w="1096" w:type="dxa"/>
            <w:vMerge/>
            <w:vAlign w:val="center"/>
          </w:tcPr>
          <w:p w14:paraId="2D30F11B" w14:textId="77777777" w:rsidR="00D255C1" w:rsidRPr="00F62A73" w:rsidRDefault="00D255C1" w:rsidP="00835D3F">
            <w:pPr>
              <w:spacing w:before="60" w:after="60"/>
              <w:rPr>
                <w:sz w:val="18"/>
                <w:szCs w:val="18"/>
                <w:lang w:val="el-GR"/>
              </w:rPr>
            </w:pPr>
          </w:p>
        </w:tc>
        <w:tc>
          <w:tcPr>
            <w:tcW w:w="1218" w:type="dxa"/>
            <w:vMerge/>
            <w:vAlign w:val="center"/>
          </w:tcPr>
          <w:p w14:paraId="499E5606" w14:textId="77777777" w:rsidR="00D255C1" w:rsidRPr="00F62A73" w:rsidRDefault="00D255C1" w:rsidP="00835D3F">
            <w:pPr>
              <w:spacing w:before="60" w:after="60"/>
              <w:rPr>
                <w:sz w:val="18"/>
                <w:szCs w:val="18"/>
                <w:lang w:val="el-GR"/>
              </w:rPr>
            </w:pPr>
          </w:p>
        </w:tc>
        <w:tc>
          <w:tcPr>
            <w:tcW w:w="1269" w:type="dxa"/>
            <w:vMerge/>
            <w:vAlign w:val="center"/>
          </w:tcPr>
          <w:p w14:paraId="5A570D61" w14:textId="77777777" w:rsidR="00D255C1" w:rsidRPr="00F62A73" w:rsidRDefault="00D255C1" w:rsidP="00835D3F">
            <w:pPr>
              <w:spacing w:before="60" w:after="60"/>
              <w:rPr>
                <w:sz w:val="18"/>
                <w:szCs w:val="18"/>
                <w:lang w:val="el-GR"/>
              </w:rPr>
            </w:pPr>
          </w:p>
        </w:tc>
      </w:tr>
      <w:tr w:rsidR="00D255C1" w:rsidRPr="00F62A73" w14:paraId="7BCB557B" w14:textId="77777777" w:rsidTr="00835D3F">
        <w:trPr>
          <w:trHeight w:val="284"/>
        </w:trPr>
        <w:tc>
          <w:tcPr>
            <w:tcW w:w="506" w:type="dxa"/>
            <w:vAlign w:val="center"/>
          </w:tcPr>
          <w:p w14:paraId="6AC97B62" w14:textId="77777777" w:rsidR="00D255C1" w:rsidRDefault="00D255C1" w:rsidP="00835D3F">
            <w:pPr>
              <w:spacing w:before="60" w:after="60"/>
              <w:rPr>
                <w:sz w:val="18"/>
                <w:szCs w:val="18"/>
                <w:lang w:val="el-GR"/>
              </w:rPr>
            </w:pPr>
            <w:r>
              <w:rPr>
                <w:sz w:val="18"/>
                <w:szCs w:val="18"/>
                <w:lang w:val="el-GR"/>
              </w:rPr>
              <w:t>13</w:t>
            </w:r>
          </w:p>
        </w:tc>
        <w:tc>
          <w:tcPr>
            <w:tcW w:w="3158" w:type="dxa"/>
            <w:vAlign w:val="center"/>
          </w:tcPr>
          <w:p w14:paraId="4E8F5344" w14:textId="77777777" w:rsidR="00D255C1" w:rsidRDefault="00D255C1" w:rsidP="00835D3F">
            <w:pPr>
              <w:spacing w:before="60" w:after="60"/>
              <w:rPr>
                <w:sz w:val="18"/>
                <w:szCs w:val="18"/>
                <w:lang w:val="el-GR"/>
              </w:rPr>
            </w:pPr>
            <w:r>
              <w:rPr>
                <w:sz w:val="18"/>
                <w:szCs w:val="18"/>
                <w:lang w:val="el-GR"/>
              </w:rPr>
              <w:t>Μέλη Ομάδας SQL</w:t>
            </w:r>
          </w:p>
        </w:tc>
        <w:tc>
          <w:tcPr>
            <w:tcW w:w="1275" w:type="dxa"/>
            <w:vMerge/>
            <w:vAlign w:val="center"/>
          </w:tcPr>
          <w:p w14:paraId="6B7A2A7F" w14:textId="77777777" w:rsidR="00D255C1" w:rsidRDefault="00D255C1" w:rsidP="00835D3F">
            <w:pPr>
              <w:spacing w:before="60" w:after="60"/>
              <w:jc w:val="center"/>
              <w:rPr>
                <w:sz w:val="18"/>
                <w:szCs w:val="18"/>
                <w:lang w:val="el-GR"/>
              </w:rPr>
            </w:pPr>
          </w:p>
        </w:tc>
        <w:tc>
          <w:tcPr>
            <w:tcW w:w="1208" w:type="dxa"/>
            <w:vMerge/>
            <w:vAlign w:val="center"/>
          </w:tcPr>
          <w:p w14:paraId="48BD3F53" w14:textId="77777777" w:rsidR="00D255C1" w:rsidRPr="00F62A73" w:rsidRDefault="00D255C1" w:rsidP="00835D3F">
            <w:pPr>
              <w:spacing w:before="60" w:after="60"/>
              <w:rPr>
                <w:sz w:val="18"/>
                <w:szCs w:val="18"/>
                <w:lang w:val="el-GR"/>
              </w:rPr>
            </w:pPr>
          </w:p>
        </w:tc>
        <w:tc>
          <w:tcPr>
            <w:tcW w:w="1096" w:type="dxa"/>
            <w:vMerge/>
            <w:vAlign w:val="center"/>
          </w:tcPr>
          <w:p w14:paraId="1F33304A" w14:textId="77777777" w:rsidR="00D255C1" w:rsidRPr="00F62A73" w:rsidRDefault="00D255C1" w:rsidP="00835D3F">
            <w:pPr>
              <w:spacing w:before="60" w:after="60"/>
              <w:rPr>
                <w:sz w:val="18"/>
                <w:szCs w:val="18"/>
                <w:lang w:val="el-GR"/>
              </w:rPr>
            </w:pPr>
          </w:p>
        </w:tc>
        <w:tc>
          <w:tcPr>
            <w:tcW w:w="1218" w:type="dxa"/>
            <w:vMerge/>
            <w:vAlign w:val="center"/>
          </w:tcPr>
          <w:p w14:paraId="09D05842" w14:textId="77777777" w:rsidR="00D255C1" w:rsidRPr="00F62A73" w:rsidRDefault="00D255C1" w:rsidP="00835D3F">
            <w:pPr>
              <w:spacing w:before="60" w:after="60"/>
              <w:rPr>
                <w:sz w:val="18"/>
                <w:szCs w:val="18"/>
                <w:lang w:val="el-GR"/>
              </w:rPr>
            </w:pPr>
          </w:p>
        </w:tc>
        <w:tc>
          <w:tcPr>
            <w:tcW w:w="1269" w:type="dxa"/>
            <w:vMerge/>
            <w:vAlign w:val="center"/>
          </w:tcPr>
          <w:p w14:paraId="18D6997F" w14:textId="77777777" w:rsidR="00D255C1" w:rsidRPr="00F62A73" w:rsidRDefault="00D255C1" w:rsidP="00835D3F">
            <w:pPr>
              <w:spacing w:before="60" w:after="60"/>
              <w:rPr>
                <w:sz w:val="18"/>
                <w:szCs w:val="18"/>
                <w:lang w:val="el-GR"/>
              </w:rPr>
            </w:pPr>
          </w:p>
        </w:tc>
      </w:tr>
      <w:tr w:rsidR="00D255C1" w:rsidRPr="00F62A73" w14:paraId="092D082E" w14:textId="77777777" w:rsidTr="00835D3F">
        <w:trPr>
          <w:trHeight w:val="284"/>
        </w:trPr>
        <w:tc>
          <w:tcPr>
            <w:tcW w:w="506" w:type="dxa"/>
            <w:vAlign w:val="center"/>
          </w:tcPr>
          <w:p w14:paraId="429B404D" w14:textId="77777777" w:rsidR="00D255C1" w:rsidRDefault="00D255C1" w:rsidP="00835D3F">
            <w:pPr>
              <w:spacing w:before="60" w:after="60"/>
              <w:rPr>
                <w:sz w:val="18"/>
                <w:szCs w:val="18"/>
                <w:lang w:val="el-GR"/>
              </w:rPr>
            </w:pPr>
            <w:r>
              <w:rPr>
                <w:sz w:val="18"/>
                <w:szCs w:val="18"/>
                <w:lang w:val="el-GR"/>
              </w:rPr>
              <w:t>14</w:t>
            </w:r>
          </w:p>
        </w:tc>
        <w:tc>
          <w:tcPr>
            <w:tcW w:w="3158" w:type="dxa"/>
            <w:vAlign w:val="center"/>
          </w:tcPr>
          <w:p w14:paraId="58FEA41C" w14:textId="77777777" w:rsidR="00D255C1" w:rsidRPr="00F603C1" w:rsidRDefault="00D255C1" w:rsidP="00835D3F">
            <w:pPr>
              <w:spacing w:before="60" w:after="60"/>
              <w:rPr>
                <w:sz w:val="18"/>
                <w:szCs w:val="18"/>
                <w:lang w:val="en-US"/>
              </w:rPr>
            </w:pPr>
            <w:r>
              <w:rPr>
                <w:sz w:val="18"/>
                <w:szCs w:val="18"/>
                <w:lang w:val="el-GR"/>
              </w:rPr>
              <w:t xml:space="preserve">Μέλη Ομάδας </w:t>
            </w:r>
            <w:r>
              <w:rPr>
                <w:sz w:val="18"/>
                <w:szCs w:val="18"/>
                <w:lang w:val="en-US"/>
              </w:rPr>
              <w:t>Postgres</w:t>
            </w:r>
          </w:p>
        </w:tc>
        <w:tc>
          <w:tcPr>
            <w:tcW w:w="1275" w:type="dxa"/>
            <w:vMerge/>
            <w:vAlign w:val="center"/>
          </w:tcPr>
          <w:p w14:paraId="3BEAB3B8" w14:textId="77777777" w:rsidR="00D255C1" w:rsidRDefault="00D255C1" w:rsidP="00835D3F">
            <w:pPr>
              <w:spacing w:before="60" w:after="60"/>
              <w:jc w:val="center"/>
              <w:rPr>
                <w:sz w:val="18"/>
                <w:szCs w:val="18"/>
                <w:lang w:val="el-GR"/>
              </w:rPr>
            </w:pPr>
          </w:p>
        </w:tc>
        <w:tc>
          <w:tcPr>
            <w:tcW w:w="1208" w:type="dxa"/>
            <w:vMerge/>
            <w:vAlign w:val="center"/>
          </w:tcPr>
          <w:p w14:paraId="35FD62C0" w14:textId="77777777" w:rsidR="00D255C1" w:rsidRPr="00F62A73" w:rsidRDefault="00D255C1" w:rsidP="00835D3F">
            <w:pPr>
              <w:spacing w:before="60" w:after="60"/>
              <w:rPr>
                <w:sz w:val="18"/>
                <w:szCs w:val="18"/>
                <w:lang w:val="el-GR"/>
              </w:rPr>
            </w:pPr>
          </w:p>
        </w:tc>
        <w:tc>
          <w:tcPr>
            <w:tcW w:w="1096" w:type="dxa"/>
            <w:vMerge/>
            <w:vAlign w:val="center"/>
          </w:tcPr>
          <w:p w14:paraId="54C22F79" w14:textId="77777777" w:rsidR="00D255C1" w:rsidRPr="00F62A73" w:rsidRDefault="00D255C1" w:rsidP="00835D3F">
            <w:pPr>
              <w:spacing w:before="60" w:after="60"/>
              <w:rPr>
                <w:sz w:val="18"/>
                <w:szCs w:val="18"/>
                <w:lang w:val="el-GR"/>
              </w:rPr>
            </w:pPr>
          </w:p>
        </w:tc>
        <w:tc>
          <w:tcPr>
            <w:tcW w:w="1218" w:type="dxa"/>
            <w:vMerge/>
            <w:vAlign w:val="center"/>
          </w:tcPr>
          <w:p w14:paraId="38A418FD" w14:textId="77777777" w:rsidR="00D255C1" w:rsidRPr="00F62A73" w:rsidRDefault="00D255C1" w:rsidP="00835D3F">
            <w:pPr>
              <w:spacing w:before="60" w:after="60"/>
              <w:rPr>
                <w:sz w:val="18"/>
                <w:szCs w:val="18"/>
                <w:lang w:val="el-GR"/>
              </w:rPr>
            </w:pPr>
          </w:p>
        </w:tc>
        <w:tc>
          <w:tcPr>
            <w:tcW w:w="1269" w:type="dxa"/>
            <w:vMerge/>
            <w:vAlign w:val="center"/>
          </w:tcPr>
          <w:p w14:paraId="0A5F6832" w14:textId="77777777" w:rsidR="00D255C1" w:rsidRPr="00F62A73" w:rsidRDefault="00D255C1" w:rsidP="00835D3F">
            <w:pPr>
              <w:spacing w:before="60" w:after="60"/>
              <w:rPr>
                <w:sz w:val="18"/>
                <w:szCs w:val="18"/>
                <w:lang w:val="el-GR"/>
              </w:rPr>
            </w:pPr>
          </w:p>
        </w:tc>
      </w:tr>
      <w:tr w:rsidR="00D255C1" w:rsidRPr="00F62A73" w14:paraId="42604958" w14:textId="77777777" w:rsidTr="00835D3F">
        <w:trPr>
          <w:trHeight w:val="284"/>
        </w:trPr>
        <w:tc>
          <w:tcPr>
            <w:tcW w:w="506" w:type="dxa"/>
            <w:vAlign w:val="center"/>
          </w:tcPr>
          <w:p w14:paraId="1F9F812A" w14:textId="77777777" w:rsidR="00D255C1" w:rsidRPr="00F603C1" w:rsidRDefault="00D255C1" w:rsidP="00835D3F">
            <w:pPr>
              <w:spacing w:before="60" w:after="60"/>
              <w:rPr>
                <w:sz w:val="18"/>
                <w:szCs w:val="18"/>
                <w:lang w:val="en-US"/>
              </w:rPr>
            </w:pPr>
            <w:r>
              <w:rPr>
                <w:sz w:val="18"/>
                <w:szCs w:val="18"/>
                <w:lang w:val="el-GR"/>
              </w:rPr>
              <w:t>15</w:t>
            </w:r>
          </w:p>
        </w:tc>
        <w:tc>
          <w:tcPr>
            <w:tcW w:w="3158" w:type="dxa"/>
            <w:vAlign w:val="center"/>
          </w:tcPr>
          <w:p w14:paraId="452AE16E" w14:textId="77777777" w:rsidR="00D255C1" w:rsidRDefault="00D255C1" w:rsidP="00835D3F">
            <w:pPr>
              <w:spacing w:before="60" w:after="60"/>
              <w:rPr>
                <w:sz w:val="18"/>
                <w:szCs w:val="18"/>
                <w:lang w:val="el-GR"/>
              </w:rPr>
            </w:pPr>
            <w:r>
              <w:rPr>
                <w:sz w:val="18"/>
                <w:szCs w:val="18"/>
                <w:lang w:val="el-GR"/>
              </w:rPr>
              <w:t>Μέλη Ομάδας Ασφαλείας Συστημάτων</w:t>
            </w:r>
          </w:p>
        </w:tc>
        <w:tc>
          <w:tcPr>
            <w:tcW w:w="1275" w:type="dxa"/>
            <w:vMerge/>
            <w:vAlign w:val="center"/>
          </w:tcPr>
          <w:p w14:paraId="19170325" w14:textId="77777777" w:rsidR="00D255C1" w:rsidRDefault="00D255C1" w:rsidP="00835D3F">
            <w:pPr>
              <w:spacing w:before="60" w:after="60"/>
              <w:jc w:val="center"/>
              <w:rPr>
                <w:sz w:val="18"/>
                <w:szCs w:val="18"/>
                <w:lang w:val="el-GR"/>
              </w:rPr>
            </w:pPr>
          </w:p>
        </w:tc>
        <w:tc>
          <w:tcPr>
            <w:tcW w:w="1208" w:type="dxa"/>
            <w:vMerge/>
            <w:vAlign w:val="center"/>
          </w:tcPr>
          <w:p w14:paraId="22E04F2D" w14:textId="77777777" w:rsidR="00D255C1" w:rsidRPr="00F62A73" w:rsidRDefault="00D255C1" w:rsidP="00835D3F">
            <w:pPr>
              <w:spacing w:before="60" w:after="60"/>
              <w:rPr>
                <w:sz w:val="18"/>
                <w:szCs w:val="18"/>
                <w:lang w:val="el-GR"/>
              </w:rPr>
            </w:pPr>
          </w:p>
        </w:tc>
        <w:tc>
          <w:tcPr>
            <w:tcW w:w="1096" w:type="dxa"/>
            <w:vMerge/>
            <w:vAlign w:val="center"/>
          </w:tcPr>
          <w:p w14:paraId="124A35AF" w14:textId="77777777" w:rsidR="00D255C1" w:rsidRPr="00F62A73" w:rsidRDefault="00D255C1" w:rsidP="00835D3F">
            <w:pPr>
              <w:spacing w:before="60" w:after="60"/>
              <w:rPr>
                <w:sz w:val="18"/>
                <w:szCs w:val="18"/>
                <w:lang w:val="el-GR"/>
              </w:rPr>
            </w:pPr>
          </w:p>
        </w:tc>
        <w:tc>
          <w:tcPr>
            <w:tcW w:w="1218" w:type="dxa"/>
            <w:vMerge/>
            <w:vAlign w:val="center"/>
          </w:tcPr>
          <w:p w14:paraId="43FA473A" w14:textId="77777777" w:rsidR="00D255C1" w:rsidRPr="00F62A73" w:rsidRDefault="00D255C1" w:rsidP="00835D3F">
            <w:pPr>
              <w:spacing w:before="60" w:after="60"/>
              <w:rPr>
                <w:sz w:val="18"/>
                <w:szCs w:val="18"/>
                <w:lang w:val="el-GR"/>
              </w:rPr>
            </w:pPr>
          </w:p>
        </w:tc>
        <w:tc>
          <w:tcPr>
            <w:tcW w:w="1269" w:type="dxa"/>
            <w:vMerge/>
            <w:vAlign w:val="center"/>
          </w:tcPr>
          <w:p w14:paraId="738B4EF0" w14:textId="77777777" w:rsidR="00D255C1" w:rsidRPr="00F62A73" w:rsidRDefault="00D255C1" w:rsidP="00835D3F">
            <w:pPr>
              <w:spacing w:before="60" w:after="60"/>
              <w:rPr>
                <w:sz w:val="18"/>
                <w:szCs w:val="18"/>
                <w:lang w:val="el-GR"/>
              </w:rPr>
            </w:pPr>
          </w:p>
        </w:tc>
      </w:tr>
      <w:tr w:rsidR="00D255C1" w:rsidRPr="00355F2D" w14:paraId="0C054A71" w14:textId="77777777" w:rsidTr="00835D3F">
        <w:trPr>
          <w:trHeight w:val="284"/>
        </w:trPr>
        <w:tc>
          <w:tcPr>
            <w:tcW w:w="506" w:type="dxa"/>
            <w:vAlign w:val="center"/>
          </w:tcPr>
          <w:p w14:paraId="02EA8E10" w14:textId="77777777" w:rsidR="00D255C1" w:rsidRDefault="00D255C1" w:rsidP="00835D3F">
            <w:pPr>
              <w:spacing w:before="60" w:after="60"/>
              <w:rPr>
                <w:sz w:val="18"/>
                <w:szCs w:val="18"/>
                <w:lang w:val="el-GR"/>
              </w:rPr>
            </w:pPr>
            <w:r>
              <w:rPr>
                <w:sz w:val="18"/>
                <w:szCs w:val="18"/>
                <w:lang w:val="el-GR"/>
              </w:rPr>
              <w:t>16</w:t>
            </w:r>
          </w:p>
        </w:tc>
        <w:tc>
          <w:tcPr>
            <w:tcW w:w="3158" w:type="dxa"/>
            <w:vAlign w:val="center"/>
          </w:tcPr>
          <w:p w14:paraId="7B58AE29" w14:textId="77777777" w:rsidR="00D255C1" w:rsidRPr="00F603C1" w:rsidRDefault="00D255C1" w:rsidP="00835D3F">
            <w:pPr>
              <w:spacing w:before="60" w:after="60"/>
              <w:rPr>
                <w:sz w:val="18"/>
                <w:szCs w:val="18"/>
                <w:lang w:val="el-GR"/>
              </w:rPr>
            </w:pPr>
            <w:r>
              <w:rPr>
                <w:sz w:val="18"/>
                <w:szCs w:val="18"/>
                <w:lang w:val="el-GR"/>
              </w:rPr>
              <w:t>Μέλη Ομάδας Ελέγχων</w:t>
            </w:r>
            <w:r w:rsidRPr="00F603C1">
              <w:rPr>
                <w:sz w:val="18"/>
                <w:szCs w:val="18"/>
                <w:lang w:val="el-GR"/>
              </w:rPr>
              <w:t xml:space="preserve"> </w:t>
            </w:r>
            <w:r>
              <w:rPr>
                <w:sz w:val="18"/>
                <w:szCs w:val="18"/>
                <w:lang w:val="el-GR"/>
              </w:rPr>
              <w:t>Ποιότητας</w:t>
            </w:r>
          </w:p>
        </w:tc>
        <w:tc>
          <w:tcPr>
            <w:tcW w:w="1275" w:type="dxa"/>
            <w:vMerge/>
            <w:vAlign w:val="center"/>
          </w:tcPr>
          <w:p w14:paraId="141E5D80" w14:textId="77777777" w:rsidR="00D255C1" w:rsidRDefault="00D255C1" w:rsidP="00835D3F">
            <w:pPr>
              <w:spacing w:before="60" w:after="60"/>
              <w:jc w:val="center"/>
              <w:rPr>
                <w:sz w:val="18"/>
                <w:szCs w:val="18"/>
                <w:lang w:val="el-GR"/>
              </w:rPr>
            </w:pPr>
          </w:p>
        </w:tc>
        <w:tc>
          <w:tcPr>
            <w:tcW w:w="1208" w:type="dxa"/>
            <w:vMerge/>
            <w:vAlign w:val="center"/>
          </w:tcPr>
          <w:p w14:paraId="6BF5B29E" w14:textId="77777777" w:rsidR="00D255C1" w:rsidRPr="00F62A73" w:rsidRDefault="00D255C1" w:rsidP="00835D3F">
            <w:pPr>
              <w:spacing w:before="60" w:after="60"/>
              <w:rPr>
                <w:sz w:val="18"/>
                <w:szCs w:val="18"/>
                <w:lang w:val="el-GR"/>
              </w:rPr>
            </w:pPr>
          </w:p>
        </w:tc>
        <w:tc>
          <w:tcPr>
            <w:tcW w:w="1096" w:type="dxa"/>
            <w:vMerge/>
            <w:vAlign w:val="center"/>
          </w:tcPr>
          <w:p w14:paraId="4BD23D4D" w14:textId="77777777" w:rsidR="00D255C1" w:rsidRPr="00F62A73" w:rsidRDefault="00D255C1" w:rsidP="00835D3F">
            <w:pPr>
              <w:spacing w:before="60" w:after="60"/>
              <w:rPr>
                <w:sz w:val="18"/>
                <w:szCs w:val="18"/>
                <w:lang w:val="el-GR"/>
              </w:rPr>
            </w:pPr>
          </w:p>
        </w:tc>
        <w:tc>
          <w:tcPr>
            <w:tcW w:w="1218" w:type="dxa"/>
            <w:vMerge/>
            <w:vAlign w:val="center"/>
          </w:tcPr>
          <w:p w14:paraId="5B868E02" w14:textId="77777777" w:rsidR="00D255C1" w:rsidRPr="00F62A73" w:rsidRDefault="00D255C1" w:rsidP="00835D3F">
            <w:pPr>
              <w:spacing w:before="60" w:after="60"/>
              <w:rPr>
                <w:sz w:val="18"/>
                <w:szCs w:val="18"/>
                <w:lang w:val="el-GR"/>
              </w:rPr>
            </w:pPr>
          </w:p>
        </w:tc>
        <w:tc>
          <w:tcPr>
            <w:tcW w:w="1269" w:type="dxa"/>
            <w:vMerge/>
            <w:vAlign w:val="center"/>
          </w:tcPr>
          <w:p w14:paraId="5402D72A" w14:textId="77777777" w:rsidR="00D255C1" w:rsidRPr="00F62A73" w:rsidRDefault="00D255C1" w:rsidP="00835D3F">
            <w:pPr>
              <w:spacing w:before="60" w:after="60"/>
              <w:rPr>
                <w:sz w:val="18"/>
                <w:szCs w:val="18"/>
                <w:lang w:val="el-GR"/>
              </w:rPr>
            </w:pPr>
          </w:p>
        </w:tc>
      </w:tr>
      <w:tr w:rsidR="00D255C1" w:rsidRPr="00F62A73" w14:paraId="607E5C73" w14:textId="77777777" w:rsidTr="00835D3F">
        <w:trPr>
          <w:trHeight w:val="284"/>
        </w:trPr>
        <w:tc>
          <w:tcPr>
            <w:tcW w:w="506" w:type="dxa"/>
            <w:vAlign w:val="center"/>
          </w:tcPr>
          <w:p w14:paraId="42057EE8" w14:textId="77777777" w:rsidR="00D255C1" w:rsidRDefault="00D255C1" w:rsidP="00835D3F">
            <w:pPr>
              <w:spacing w:before="60" w:after="60"/>
              <w:rPr>
                <w:sz w:val="18"/>
                <w:szCs w:val="18"/>
                <w:lang w:val="el-GR"/>
              </w:rPr>
            </w:pPr>
          </w:p>
        </w:tc>
        <w:tc>
          <w:tcPr>
            <w:tcW w:w="3158" w:type="dxa"/>
            <w:vAlign w:val="center"/>
          </w:tcPr>
          <w:p w14:paraId="67E26A6A" w14:textId="77777777" w:rsidR="00D255C1" w:rsidRDefault="00D255C1" w:rsidP="00835D3F">
            <w:pPr>
              <w:spacing w:before="60" w:after="60"/>
              <w:rPr>
                <w:sz w:val="18"/>
                <w:szCs w:val="18"/>
                <w:lang w:val="el-GR"/>
              </w:rPr>
            </w:pPr>
            <w:r>
              <w:rPr>
                <w:sz w:val="18"/>
                <w:szCs w:val="18"/>
                <w:lang w:val="el-GR"/>
              </w:rPr>
              <w:t>ΣΥΝΟΛΟ</w:t>
            </w:r>
          </w:p>
        </w:tc>
        <w:tc>
          <w:tcPr>
            <w:tcW w:w="1275" w:type="dxa"/>
            <w:vAlign w:val="center"/>
          </w:tcPr>
          <w:p w14:paraId="74194011" w14:textId="77777777" w:rsidR="00D255C1" w:rsidRDefault="00D255C1" w:rsidP="00835D3F">
            <w:pPr>
              <w:spacing w:before="60" w:after="60"/>
              <w:jc w:val="center"/>
              <w:rPr>
                <w:sz w:val="18"/>
                <w:szCs w:val="18"/>
                <w:lang w:val="el-GR"/>
              </w:rPr>
            </w:pPr>
          </w:p>
        </w:tc>
        <w:tc>
          <w:tcPr>
            <w:tcW w:w="1208" w:type="dxa"/>
            <w:vAlign w:val="center"/>
          </w:tcPr>
          <w:p w14:paraId="07BBCB08" w14:textId="77777777" w:rsidR="00D255C1" w:rsidRPr="00F62A73" w:rsidRDefault="00D255C1" w:rsidP="00835D3F">
            <w:pPr>
              <w:spacing w:before="60" w:after="60"/>
              <w:rPr>
                <w:sz w:val="18"/>
                <w:szCs w:val="18"/>
                <w:lang w:val="el-GR"/>
              </w:rPr>
            </w:pPr>
          </w:p>
        </w:tc>
        <w:tc>
          <w:tcPr>
            <w:tcW w:w="1096" w:type="dxa"/>
            <w:vAlign w:val="center"/>
          </w:tcPr>
          <w:p w14:paraId="4A68B950" w14:textId="77777777" w:rsidR="00D255C1" w:rsidRPr="00F62A73" w:rsidRDefault="00D255C1" w:rsidP="00835D3F">
            <w:pPr>
              <w:spacing w:before="60" w:after="60"/>
              <w:rPr>
                <w:sz w:val="18"/>
                <w:szCs w:val="18"/>
                <w:lang w:val="el-GR"/>
              </w:rPr>
            </w:pPr>
          </w:p>
        </w:tc>
        <w:tc>
          <w:tcPr>
            <w:tcW w:w="1218" w:type="dxa"/>
            <w:vAlign w:val="center"/>
          </w:tcPr>
          <w:p w14:paraId="2E9A0FE0" w14:textId="77777777" w:rsidR="00D255C1" w:rsidRPr="00F62A73" w:rsidRDefault="00D255C1" w:rsidP="00835D3F">
            <w:pPr>
              <w:spacing w:before="60" w:after="60"/>
              <w:rPr>
                <w:sz w:val="18"/>
                <w:szCs w:val="18"/>
                <w:lang w:val="el-GR"/>
              </w:rPr>
            </w:pPr>
          </w:p>
        </w:tc>
        <w:tc>
          <w:tcPr>
            <w:tcW w:w="1269" w:type="dxa"/>
            <w:vAlign w:val="center"/>
          </w:tcPr>
          <w:p w14:paraId="675FC7BC" w14:textId="77777777" w:rsidR="00D255C1" w:rsidRPr="00F62A73" w:rsidRDefault="00D255C1" w:rsidP="00835D3F">
            <w:pPr>
              <w:spacing w:before="60" w:after="60"/>
              <w:rPr>
                <w:sz w:val="18"/>
                <w:szCs w:val="18"/>
                <w:lang w:val="el-GR"/>
              </w:rPr>
            </w:pPr>
          </w:p>
        </w:tc>
      </w:tr>
    </w:tbl>
    <w:p w14:paraId="6AAD89DB" w14:textId="77777777" w:rsidR="00D255C1" w:rsidRDefault="00D255C1" w:rsidP="00D255C1">
      <w:pPr>
        <w:rPr>
          <w:lang w:val="el-GR"/>
        </w:rPr>
      </w:pPr>
    </w:p>
    <w:p w14:paraId="1E8E8DD9" w14:textId="77777777" w:rsidR="00D255C1" w:rsidRDefault="00D255C1" w:rsidP="00D255C1">
      <w:pPr>
        <w:rPr>
          <w:lang w:val="el-GR"/>
        </w:rPr>
      </w:pPr>
    </w:p>
    <w:p w14:paraId="5DE477E6" w14:textId="77777777" w:rsidR="00D255C1" w:rsidRPr="00D255C1" w:rsidRDefault="00D255C1" w:rsidP="00D255C1">
      <w:pPr>
        <w:rPr>
          <w:b/>
          <w:bCs/>
          <w:lang w:val="el-GR"/>
        </w:rPr>
      </w:pPr>
      <w:r w:rsidRPr="00D255C1">
        <w:rPr>
          <w:b/>
          <w:bCs/>
          <w:lang w:val="el-GR"/>
        </w:rPr>
        <w:t>Γ7. Συγκεντρωτικός Πίνακας Κόστους Υπηρεσιών</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8"/>
        <w:gridCol w:w="4042"/>
        <w:gridCol w:w="6"/>
        <w:gridCol w:w="2014"/>
        <w:gridCol w:w="1417"/>
        <w:gridCol w:w="1701"/>
      </w:tblGrid>
      <w:tr w:rsidR="00D255C1" w:rsidRPr="001D036D" w14:paraId="28884B20" w14:textId="77777777" w:rsidTr="00835D3F">
        <w:trPr>
          <w:trHeight w:val="962"/>
        </w:trPr>
        <w:tc>
          <w:tcPr>
            <w:tcW w:w="488" w:type="dxa"/>
            <w:shd w:val="clear" w:color="auto" w:fill="D9D9D9"/>
            <w:vAlign w:val="center"/>
          </w:tcPr>
          <w:p w14:paraId="20D8A9FE" w14:textId="77777777" w:rsidR="00D255C1" w:rsidRPr="00234806" w:rsidRDefault="00D255C1" w:rsidP="00835D3F">
            <w:pPr>
              <w:keepNext/>
              <w:keepLines/>
              <w:spacing w:before="60" w:after="60"/>
              <w:ind w:right="-191"/>
              <w:rPr>
                <w:sz w:val="18"/>
                <w:szCs w:val="18"/>
                <w:lang w:val="el-GR"/>
              </w:rPr>
            </w:pPr>
            <w:r w:rsidRPr="00234806">
              <w:rPr>
                <w:sz w:val="18"/>
                <w:szCs w:val="18"/>
                <w:lang w:val="el-GR"/>
              </w:rPr>
              <w:t>Α/Α</w:t>
            </w:r>
          </w:p>
        </w:tc>
        <w:tc>
          <w:tcPr>
            <w:tcW w:w="4042" w:type="dxa"/>
            <w:shd w:val="clear" w:color="auto" w:fill="D9D9D9"/>
            <w:vAlign w:val="center"/>
          </w:tcPr>
          <w:p w14:paraId="32FE3D48"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2020" w:type="dxa"/>
            <w:gridSpan w:val="2"/>
            <w:shd w:val="clear" w:color="auto" w:fill="D9D9D9"/>
            <w:vAlign w:val="center"/>
          </w:tcPr>
          <w:p w14:paraId="5E81BBFC" w14:textId="77777777" w:rsidR="00D255C1" w:rsidRPr="00234806" w:rsidRDefault="00D255C1" w:rsidP="00835D3F">
            <w:pPr>
              <w:keepNext/>
              <w:keepLines/>
              <w:spacing w:before="60" w:after="60"/>
              <w:rPr>
                <w:sz w:val="18"/>
                <w:szCs w:val="18"/>
                <w:lang w:val="el-GR"/>
              </w:rPr>
            </w:pPr>
            <w:r w:rsidRPr="00234806">
              <w:rPr>
                <w:sz w:val="18"/>
                <w:szCs w:val="18"/>
                <w:lang w:val="el-GR"/>
              </w:rPr>
              <w:t>ΑΞΙΑ ΧΩΡΙΣ ΦΠΑ [€]</w:t>
            </w:r>
          </w:p>
        </w:tc>
        <w:tc>
          <w:tcPr>
            <w:tcW w:w="1417" w:type="dxa"/>
            <w:shd w:val="clear" w:color="auto" w:fill="D9D9D9"/>
            <w:vAlign w:val="center"/>
          </w:tcPr>
          <w:p w14:paraId="3215A1AB"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701" w:type="dxa"/>
            <w:shd w:val="clear" w:color="auto" w:fill="D9D9D9"/>
            <w:vAlign w:val="center"/>
          </w:tcPr>
          <w:p w14:paraId="02E7DEEA"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ΣΥΝΟΛΙΚΗ ΑΞΙΑ</w:t>
            </w:r>
          </w:p>
          <w:p w14:paraId="145F568E"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DC7A23" w14:paraId="65F8BC4F" w14:textId="77777777" w:rsidTr="00835D3F">
        <w:trPr>
          <w:trHeight w:val="284"/>
        </w:trPr>
        <w:tc>
          <w:tcPr>
            <w:tcW w:w="488" w:type="dxa"/>
            <w:shd w:val="clear" w:color="auto" w:fill="FFFFFF"/>
            <w:vAlign w:val="center"/>
          </w:tcPr>
          <w:p w14:paraId="0FB6C453" w14:textId="77777777" w:rsidR="00D255C1" w:rsidRPr="001E4DC5" w:rsidRDefault="00D255C1" w:rsidP="00835D3F">
            <w:pPr>
              <w:keepNext/>
              <w:keepLines/>
              <w:spacing w:before="60" w:after="60"/>
              <w:rPr>
                <w:sz w:val="18"/>
                <w:szCs w:val="18"/>
                <w:lang w:val="el-GR"/>
              </w:rPr>
            </w:pPr>
            <w:r w:rsidRPr="001E4DC5">
              <w:rPr>
                <w:sz w:val="18"/>
                <w:szCs w:val="18"/>
                <w:lang w:val="el-GR"/>
              </w:rPr>
              <w:t>1</w:t>
            </w:r>
          </w:p>
        </w:tc>
        <w:tc>
          <w:tcPr>
            <w:tcW w:w="4042" w:type="dxa"/>
            <w:shd w:val="clear" w:color="auto" w:fill="FFFFFF"/>
            <w:vAlign w:val="center"/>
          </w:tcPr>
          <w:p w14:paraId="71965261" w14:textId="77777777" w:rsidR="00D255C1" w:rsidRPr="001E4DC5" w:rsidRDefault="00D255C1" w:rsidP="00835D3F">
            <w:pPr>
              <w:keepNext/>
              <w:keepLines/>
              <w:spacing w:before="60" w:after="60"/>
              <w:rPr>
                <w:sz w:val="18"/>
                <w:szCs w:val="18"/>
                <w:lang w:val="el-GR"/>
              </w:rPr>
            </w:pPr>
            <w:r w:rsidRPr="001E4DC5">
              <w:rPr>
                <w:sz w:val="18"/>
                <w:szCs w:val="18"/>
                <w:lang w:val="el-GR"/>
              </w:rPr>
              <w:t>Διοίκηση του Έργου (Πίνακας Γ1)*</w:t>
            </w:r>
          </w:p>
        </w:tc>
        <w:tc>
          <w:tcPr>
            <w:tcW w:w="2020" w:type="dxa"/>
            <w:gridSpan w:val="2"/>
            <w:shd w:val="clear" w:color="auto" w:fill="FFFFFF"/>
            <w:vAlign w:val="center"/>
          </w:tcPr>
          <w:p w14:paraId="2EE35637" w14:textId="77777777" w:rsidR="00D255C1" w:rsidRPr="00716741" w:rsidRDefault="00D255C1" w:rsidP="00835D3F">
            <w:pPr>
              <w:keepNext/>
              <w:keepLines/>
              <w:spacing w:before="60" w:after="60"/>
              <w:rPr>
                <w:sz w:val="18"/>
                <w:szCs w:val="18"/>
                <w:lang w:val="el-GR"/>
              </w:rPr>
            </w:pPr>
          </w:p>
        </w:tc>
        <w:tc>
          <w:tcPr>
            <w:tcW w:w="1417" w:type="dxa"/>
            <w:shd w:val="clear" w:color="auto" w:fill="FFFFFF"/>
            <w:vAlign w:val="center"/>
          </w:tcPr>
          <w:p w14:paraId="626F42F0" w14:textId="77777777" w:rsidR="00D255C1" w:rsidRPr="00716741" w:rsidRDefault="00D255C1" w:rsidP="00835D3F">
            <w:pPr>
              <w:keepNext/>
              <w:keepLines/>
              <w:spacing w:before="60" w:after="60"/>
              <w:rPr>
                <w:sz w:val="18"/>
                <w:szCs w:val="18"/>
                <w:lang w:val="el-GR"/>
              </w:rPr>
            </w:pPr>
          </w:p>
        </w:tc>
        <w:tc>
          <w:tcPr>
            <w:tcW w:w="1701" w:type="dxa"/>
            <w:shd w:val="clear" w:color="auto" w:fill="FFFFFF"/>
            <w:vAlign w:val="center"/>
          </w:tcPr>
          <w:p w14:paraId="6167CB8D" w14:textId="77777777" w:rsidR="00D255C1" w:rsidRPr="00716741" w:rsidRDefault="00D255C1" w:rsidP="00835D3F">
            <w:pPr>
              <w:keepNext/>
              <w:keepLines/>
              <w:spacing w:before="60" w:after="60"/>
              <w:rPr>
                <w:sz w:val="18"/>
                <w:szCs w:val="18"/>
                <w:lang w:val="el-GR"/>
              </w:rPr>
            </w:pPr>
          </w:p>
        </w:tc>
      </w:tr>
      <w:tr w:rsidR="00D255C1" w14:paraId="0F08B872" w14:textId="77777777" w:rsidTr="00835D3F">
        <w:trPr>
          <w:trHeight w:val="284"/>
        </w:trPr>
        <w:tc>
          <w:tcPr>
            <w:tcW w:w="488" w:type="dxa"/>
            <w:shd w:val="clear" w:color="auto" w:fill="FFFFFF"/>
            <w:vAlign w:val="center"/>
          </w:tcPr>
          <w:p w14:paraId="125D059C" w14:textId="77777777" w:rsidR="00D255C1" w:rsidRPr="001E4DC5" w:rsidRDefault="00D255C1" w:rsidP="00835D3F">
            <w:pPr>
              <w:keepNext/>
              <w:keepLines/>
              <w:spacing w:before="60" w:after="60"/>
              <w:rPr>
                <w:sz w:val="18"/>
                <w:szCs w:val="18"/>
              </w:rPr>
            </w:pPr>
            <w:r w:rsidRPr="001E4DC5">
              <w:rPr>
                <w:sz w:val="18"/>
                <w:szCs w:val="18"/>
                <w:lang w:val="el-GR"/>
              </w:rPr>
              <w:t>2</w:t>
            </w:r>
            <w:r w:rsidRPr="001E4DC5">
              <w:rPr>
                <w:sz w:val="18"/>
                <w:szCs w:val="18"/>
              </w:rPr>
              <w:t>.</w:t>
            </w:r>
          </w:p>
        </w:tc>
        <w:tc>
          <w:tcPr>
            <w:tcW w:w="4042" w:type="dxa"/>
            <w:shd w:val="clear" w:color="auto" w:fill="FFFFFF"/>
            <w:vAlign w:val="center"/>
          </w:tcPr>
          <w:p w14:paraId="15ACDC29" w14:textId="77777777" w:rsidR="00D255C1" w:rsidRPr="001E4DC5" w:rsidRDefault="00D255C1" w:rsidP="00835D3F">
            <w:pPr>
              <w:keepNext/>
              <w:keepLines/>
              <w:spacing w:before="60" w:after="60"/>
              <w:rPr>
                <w:sz w:val="18"/>
                <w:szCs w:val="18"/>
                <w:lang w:val="el-GR"/>
              </w:rPr>
            </w:pPr>
            <w:r w:rsidRPr="001E4DC5">
              <w:rPr>
                <w:sz w:val="18"/>
                <w:szCs w:val="18"/>
                <w:lang w:val="el-GR"/>
              </w:rPr>
              <w:t>Μελέτη Εφαρμογής (Πίνακας Γ</w:t>
            </w:r>
            <w:r>
              <w:rPr>
                <w:sz w:val="18"/>
                <w:szCs w:val="18"/>
                <w:lang w:val="el-GR"/>
              </w:rPr>
              <w:t>2</w:t>
            </w:r>
            <w:r w:rsidRPr="001E4DC5">
              <w:rPr>
                <w:sz w:val="18"/>
                <w:szCs w:val="18"/>
                <w:lang w:val="el-GR"/>
              </w:rPr>
              <w:t>)**</w:t>
            </w:r>
          </w:p>
        </w:tc>
        <w:tc>
          <w:tcPr>
            <w:tcW w:w="2020" w:type="dxa"/>
            <w:gridSpan w:val="2"/>
            <w:shd w:val="clear" w:color="auto" w:fill="FFFFFF"/>
            <w:vAlign w:val="center"/>
          </w:tcPr>
          <w:p w14:paraId="2386C3FF" w14:textId="77777777" w:rsidR="00D255C1" w:rsidRDefault="00D255C1" w:rsidP="00835D3F">
            <w:pPr>
              <w:keepNext/>
              <w:keepLines/>
              <w:spacing w:before="60" w:after="60"/>
              <w:rPr>
                <w:sz w:val="18"/>
                <w:szCs w:val="18"/>
              </w:rPr>
            </w:pPr>
          </w:p>
        </w:tc>
        <w:tc>
          <w:tcPr>
            <w:tcW w:w="1417" w:type="dxa"/>
            <w:shd w:val="clear" w:color="auto" w:fill="FFFFFF"/>
            <w:vAlign w:val="center"/>
          </w:tcPr>
          <w:p w14:paraId="0419E2D6" w14:textId="77777777" w:rsidR="00D255C1" w:rsidRDefault="00D255C1" w:rsidP="00835D3F">
            <w:pPr>
              <w:keepNext/>
              <w:keepLines/>
              <w:spacing w:before="60" w:after="60"/>
              <w:rPr>
                <w:sz w:val="18"/>
                <w:szCs w:val="18"/>
              </w:rPr>
            </w:pPr>
          </w:p>
        </w:tc>
        <w:tc>
          <w:tcPr>
            <w:tcW w:w="1701" w:type="dxa"/>
            <w:shd w:val="clear" w:color="auto" w:fill="FFFFFF"/>
            <w:vAlign w:val="center"/>
          </w:tcPr>
          <w:p w14:paraId="701FCD02" w14:textId="77777777" w:rsidR="00D255C1" w:rsidRDefault="00D255C1" w:rsidP="00835D3F">
            <w:pPr>
              <w:keepNext/>
              <w:keepLines/>
              <w:spacing w:before="60" w:after="60"/>
              <w:rPr>
                <w:sz w:val="18"/>
                <w:szCs w:val="18"/>
              </w:rPr>
            </w:pPr>
          </w:p>
        </w:tc>
      </w:tr>
      <w:tr w:rsidR="00D255C1" w14:paraId="7EF4E397" w14:textId="77777777" w:rsidTr="00835D3F">
        <w:trPr>
          <w:trHeight w:val="284"/>
        </w:trPr>
        <w:tc>
          <w:tcPr>
            <w:tcW w:w="488" w:type="dxa"/>
            <w:shd w:val="clear" w:color="auto" w:fill="FFFFFF"/>
            <w:vAlign w:val="center"/>
          </w:tcPr>
          <w:p w14:paraId="5C98A47C" w14:textId="77777777" w:rsidR="00D255C1" w:rsidRPr="001E4DC5" w:rsidRDefault="00D255C1" w:rsidP="00835D3F">
            <w:pPr>
              <w:keepNext/>
              <w:keepLines/>
              <w:spacing w:before="60" w:after="60"/>
              <w:rPr>
                <w:sz w:val="18"/>
                <w:szCs w:val="18"/>
              </w:rPr>
            </w:pPr>
            <w:r w:rsidRPr="001E4DC5">
              <w:rPr>
                <w:sz w:val="18"/>
                <w:szCs w:val="18"/>
                <w:lang w:val="el-GR"/>
              </w:rPr>
              <w:t>3</w:t>
            </w:r>
            <w:r w:rsidRPr="001E4DC5">
              <w:rPr>
                <w:sz w:val="18"/>
                <w:szCs w:val="18"/>
              </w:rPr>
              <w:t>.</w:t>
            </w:r>
          </w:p>
        </w:tc>
        <w:tc>
          <w:tcPr>
            <w:tcW w:w="4042" w:type="dxa"/>
            <w:shd w:val="clear" w:color="auto" w:fill="FFFFFF"/>
            <w:vAlign w:val="center"/>
          </w:tcPr>
          <w:p w14:paraId="66EB164A" w14:textId="77777777" w:rsidR="00D255C1" w:rsidRPr="001E4DC5" w:rsidRDefault="00D255C1" w:rsidP="00835D3F">
            <w:pPr>
              <w:keepNext/>
              <w:keepLines/>
              <w:spacing w:before="60" w:after="60"/>
              <w:rPr>
                <w:sz w:val="18"/>
                <w:szCs w:val="18"/>
                <w:lang w:val="el-GR"/>
              </w:rPr>
            </w:pPr>
            <w:r w:rsidRPr="001E4DC5">
              <w:rPr>
                <w:sz w:val="18"/>
                <w:szCs w:val="18"/>
                <w:lang w:val="el-GR"/>
              </w:rPr>
              <w:t>Υπηρεσίες Εκπαίδευσης (Πίνακας Γ3) ***</w:t>
            </w:r>
          </w:p>
        </w:tc>
        <w:tc>
          <w:tcPr>
            <w:tcW w:w="2020" w:type="dxa"/>
            <w:gridSpan w:val="2"/>
            <w:shd w:val="clear" w:color="auto" w:fill="FFFFFF"/>
            <w:vAlign w:val="center"/>
          </w:tcPr>
          <w:p w14:paraId="63C30EA4" w14:textId="77777777" w:rsidR="00D255C1" w:rsidRDefault="00D255C1" w:rsidP="00835D3F">
            <w:pPr>
              <w:keepNext/>
              <w:keepLines/>
              <w:spacing w:before="60" w:after="60"/>
              <w:rPr>
                <w:sz w:val="18"/>
                <w:szCs w:val="18"/>
              </w:rPr>
            </w:pPr>
          </w:p>
        </w:tc>
        <w:tc>
          <w:tcPr>
            <w:tcW w:w="1417" w:type="dxa"/>
            <w:shd w:val="clear" w:color="auto" w:fill="FFFFFF"/>
            <w:vAlign w:val="center"/>
          </w:tcPr>
          <w:p w14:paraId="4D1589C9" w14:textId="77777777" w:rsidR="00D255C1" w:rsidRDefault="00D255C1" w:rsidP="00835D3F">
            <w:pPr>
              <w:keepNext/>
              <w:keepLines/>
              <w:spacing w:before="60" w:after="60"/>
              <w:rPr>
                <w:sz w:val="18"/>
                <w:szCs w:val="18"/>
              </w:rPr>
            </w:pPr>
          </w:p>
        </w:tc>
        <w:tc>
          <w:tcPr>
            <w:tcW w:w="1701" w:type="dxa"/>
            <w:shd w:val="clear" w:color="auto" w:fill="FFFFFF"/>
            <w:vAlign w:val="center"/>
          </w:tcPr>
          <w:p w14:paraId="4E53C68D" w14:textId="77777777" w:rsidR="00D255C1" w:rsidRDefault="00D255C1" w:rsidP="00835D3F">
            <w:pPr>
              <w:keepNext/>
              <w:keepLines/>
              <w:spacing w:before="60" w:after="60"/>
              <w:rPr>
                <w:sz w:val="18"/>
                <w:szCs w:val="18"/>
              </w:rPr>
            </w:pPr>
          </w:p>
        </w:tc>
      </w:tr>
      <w:tr w:rsidR="00D255C1" w:rsidRPr="00DC7A23" w14:paraId="5220D6E7" w14:textId="77777777" w:rsidTr="00835D3F">
        <w:trPr>
          <w:trHeight w:val="284"/>
        </w:trPr>
        <w:tc>
          <w:tcPr>
            <w:tcW w:w="488" w:type="dxa"/>
            <w:shd w:val="clear" w:color="auto" w:fill="FFFFFF"/>
            <w:vAlign w:val="center"/>
          </w:tcPr>
          <w:p w14:paraId="13CC05EE" w14:textId="77777777" w:rsidR="00D255C1" w:rsidRPr="001E4DC5" w:rsidRDefault="00D255C1" w:rsidP="00835D3F">
            <w:pPr>
              <w:keepNext/>
              <w:keepLines/>
              <w:spacing w:before="60" w:after="60"/>
              <w:rPr>
                <w:sz w:val="18"/>
                <w:szCs w:val="18"/>
                <w:lang w:val="el-GR"/>
              </w:rPr>
            </w:pPr>
            <w:r w:rsidRPr="001E4DC5">
              <w:rPr>
                <w:sz w:val="18"/>
                <w:szCs w:val="18"/>
                <w:lang w:val="el-GR"/>
              </w:rPr>
              <w:t>4.</w:t>
            </w:r>
          </w:p>
        </w:tc>
        <w:tc>
          <w:tcPr>
            <w:tcW w:w="4042" w:type="dxa"/>
            <w:shd w:val="clear" w:color="auto" w:fill="FFFFFF"/>
            <w:vAlign w:val="center"/>
          </w:tcPr>
          <w:p w14:paraId="150C287F" w14:textId="77777777" w:rsidR="00D255C1" w:rsidRPr="001E4DC5" w:rsidRDefault="00D255C1" w:rsidP="00835D3F">
            <w:pPr>
              <w:keepNext/>
              <w:keepLines/>
              <w:spacing w:before="60" w:after="60"/>
              <w:rPr>
                <w:sz w:val="18"/>
                <w:szCs w:val="18"/>
                <w:lang w:val="el-GR"/>
              </w:rPr>
            </w:pPr>
            <w:r w:rsidRPr="001E4DC5">
              <w:rPr>
                <w:sz w:val="18"/>
                <w:szCs w:val="18"/>
                <w:lang w:val="el-GR"/>
              </w:rPr>
              <w:t>Υπηρεσίες Επιτόπιας Υποστήριξης (Πίνακας Γ4)</w:t>
            </w:r>
          </w:p>
        </w:tc>
        <w:tc>
          <w:tcPr>
            <w:tcW w:w="2020" w:type="dxa"/>
            <w:gridSpan w:val="2"/>
            <w:shd w:val="clear" w:color="auto" w:fill="FFFFFF"/>
            <w:vAlign w:val="center"/>
          </w:tcPr>
          <w:p w14:paraId="0E7A49FC" w14:textId="77777777" w:rsidR="00D255C1" w:rsidRPr="00716741" w:rsidRDefault="00D255C1" w:rsidP="00835D3F">
            <w:pPr>
              <w:keepNext/>
              <w:keepLines/>
              <w:spacing w:before="60" w:after="60"/>
              <w:rPr>
                <w:sz w:val="18"/>
                <w:szCs w:val="18"/>
                <w:lang w:val="el-GR"/>
              </w:rPr>
            </w:pPr>
          </w:p>
        </w:tc>
        <w:tc>
          <w:tcPr>
            <w:tcW w:w="1417" w:type="dxa"/>
            <w:shd w:val="clear" w:color="auto" w:fill="FFFFFF"/>
            <w:vAlign w:val="center"/>
          </w:tcPr>
          <w:p w14:paraId="047504B8" w14:textId="77777777" w:rsidR="00D255C1" w:rsidRPr="00716741" w:rsidRDefault="00D255C1" w:rsidP="00835D3F">
            <w:pPr>
              <w:keepNext/>
              <w:keepLines/>
              <w:spacing w:before="60" w:after="60"/>
              <w:rPr>
                <w:sz w:val="18"/>
                <w:szCs w:val="18"/>
                <w:lang w:val="el-GR"/>
              </w:rPr>
            </w:pPr>
          </w:p>
        </w:tc>
        <w:tc>
          <w:tcPr>
            <w:tcW w:w="1701" w:type="dxa"/>
            <w:shd w:val="clear" w:color="auto" w:fill="FFFFFF"/>
            <w:vAlign w:val="center"/>
          </w:tcPr>
          <w:p w14:paraId="1842B4DA" w14:textId="77777777" w:rsidR="00D255C1" w:rsidRPr="00716741" w:rsidRDefault="00D255C1" w:rsidP="00835D3F">
            <w:pPr>
              <w:keepNext/>
              <w:keepLines/>
              <w:spacing w:before="60" w:after="60"/>
              <w:rPr>
                <w:sz w:val="18"/>
                <w:szCs w:val="18"/>
                <w:lang w:val="el-GR"/>
              </w:rPr>
            </w:pPr>
          </w:p>
        </w:tc>
      </w:tr>
      <w:tr w:rsidR="00D255C1" w:rsidRPr="00DC7A23" w14:paraId="527074BF" w14:textId="77777777" w:rsidTr="00835D3F">
        <w:trPr>
          <w:trHeight w:val="284"/>
        </w:trPr>
        <w:tc>
          <w:tcPr>
            <w:tcW w:w="488" w:type="dxa"/>
            <w:shd w:val="clear" w:color="auto" w:fill="FFFFFF"/>
            <w:vAlign w:val="center"/>
          </w:tcPr>
          <w:p w14:paraId="50E12F3D" w14:textId="77777777" w:rsidR="00D255C1" w:rsidRPr="001E4DC5" w:rsidRDefault="00D255C1" w:rsidP="00835D3F">
            <w:pPr>
              <w:keepNext/>
              <w:keepLines/>
              <w:spacing w:before="60" w:after="60"/>
              <w:rPr>
                <w:sz w:val="18"/>
                <w:szCs w:val="18"/>
                <w:lang w:val="el-GR"/>
              </w:rPr>
            </w:pPr>
            <w:r w:rsidRPr="001E4DC5">
              <w:rPr>
                <w:sz w:val="18"/>
                <w:szCs w:val="18"/>
                <w:lang w:val="el-GR"/>
              </w:rPr>
              <w:t>5.</w:t>
            </w:r>
          </w:p>
        </w:tc>
        <w:tc>
          <w:tcPr>
            <w:tcW w:w="4042" w:type="dxa"/>
            <w:shd w:val="clear" w:color="auto" w:fill="FFFFFF"/>
            <w:vAlign w:val="center"/>
          </w:tcPr>
          <w:p w14:paraId="69DE1066" w14:textId="77777777" w:rsidR="00D255C1" w:rsidRPr="001E4DC5" w:rsidRDefault="00D255C1" w:rsidP="00835D3F">
            <w:pPr>
              <w:keepNext/>
              <w:keepLines/>
              <w:spacing w:before="60" w:after="60"/>
              <w:rPr>
                <w:sz w:val="18"/>
                <w:szCs w:val="18"/>
                <w:lang w:val="el-GR"/>
              </w:rPr>
            </w:pPr>
            <w:r w:rsidRPr="001E4DC5">
              <w:rPr>
                <w:sz w:val="18"/>
                <w:szCs w:val="18"/>
                <w:lang w:val="el-GR"/>
              </w:rPr>
              <w:t>Υπηρεσίες Ανάπτυξης και Μετάπτωσης Εφαρμογών (Πίνακας Γ5)</w:t>
            </w:r>
          </w:p>
        </w:tc>
        <w:tc>
          <w:tcPr>
            <w:tcW w:w="2020" w:type="dxa"/>
            <w:gridSpan w:val="2"/>
            <w:shd w:val="clear" w:color="auto" w:fill="FFFFFF"/>
            <w:vAlign w:val="center"/>
          </w:tcPr>
          <w:p w14:paraId="0727FFB6" w14:textId="77777777" w:rsidR="00D255C1" w:rsidRPr="00716741" w:rsidRDefault="00D255C1" w:rsidP="00835D3F">
            <w:pPr>
              <w:keepNext/>
              <w:keepLines/>
              <w:spacing w:before="60" w:after="60"/>
              <w:rPr>
                <w:sz w:val="18"/>
                <w:szCs w:val="18"/>
                <w:lang w:val="el-GR"/>
              </w:rPr>
            </w:pPr>
          </w:p>
        </w:tc>
        <w:tc>
          <w:tcPr>
            <w:tcW w:w="1417" w:type="dxa"/>
            <w:shd w:val="clear" w:color="auto" w:fill="FFFFFF"/>
            <w:vAlign w:val="center"/>
          </w:tcPr>
          <w:p w14:paraId="248996C0" w14:textId="77777777" w:rsidR="00D255C1" w:rsidRPr="00716741" w:rsidRDefault="00D255C1" w:rsidP="00835D3F">
            <w:pPr>
              <w:keepNext/>
              <w:keepLines/>
              <w:spacing w:before="60" w:after="60"/>
              <w:rPr>
                <w:sz w:val="18"/>
                <w:szCs w:val="18"/>
                <w:lang w:val="el-GR"/>
              </w:rPr>
            </w:pPr>
          </w:p>
        </w:tc>
        <w:tc>
          <w:tcPr>
            <w:tcW w:w="1701" w:type="dxa"/>
            <w:shd w:val="clear" w:color="auto" w:fill="FFFFFF"/>
            <w:vAlign w:val="center"/>
          </w:tcPr>
          <w:p w14:paraId="4D690EFA" w14:textId="77777777" w:rsidR="00D255C1" w:rsidRPr="00716741" w:rsidRDefault="00D255C1" w:rsidP="00835D3F">
            <w:pPr>
              <w:keepNext/>
              <w:keepLines/>
              <w:spacing w:before="60" w:after="60"/>
              <w:rPr>
                <w:sz w:val="18"/>
                <w:szCs w:val="18"/>
                <w:lang w:val="el-GR"/>
              </w:rPr>
            </w:pPr>
          </w:p>
        </w:tc>
      </w:tr>
      <w:tr w:rsidR="00D255C1" w14:paraId="15C63DE0" w14:textId="77777777" w:rsidTr="00835D3F">
        <w:trPr>
          <w:trHeight w:val="284"/>
        </w:trPr>
        <w:tc>
          <w:tcPr>
            <w:tcW w:w="4536" w:type="dxa"/>
            <w:gridSpan w:val="3"/>
            <w:tcBorders>
              <w:right w:val="single" w:sz="4" w:space="0" w:color="000000"/>
            </w:tcBorders>
            <w:shd w:val="clear" w:color="auto" w:fill="D9D9D9"/>
            <w:vAlign w:val="center"/>
          </w:tcPr>
          <w:p w14:paraId="3F3B9AC1" w14:textId="77777777" w:rsidR="00D255C1" w:rsidRPr="00234806" w:rsidRDefault="00D255C1" w:rsidP="00835D3F">
            <w:pPr>
              <w:keepNext/>
              <w:keepLines/>
              <w:spacing w:before="60" w:after="60"/>
              <w:jc w:val="center"/>
              <w:rPr>
                <w:sz w:val="18"/>
                <w:szCs w:val="18"/>
                <w:lang w:val="el-GR"/>
              </w:rPr>
            </w:pPr>
            <w:r w:rsidRPr="00234806">
              <w:rPr>
                <w:b/>
                <w:sz w:val="18"/>
                <w:szCs w:val="18"/>
                <w:lang w:val="el-GR"/>
              </w:rPr>
              <w:t>ΣΥΝΟΛ</w:t>
            </w:r>
            <w:r w:rsidRPr="00380B0E">
              <w:rPr>
                <w:b/>
                <w:sz w:val="18"/>
                <w:szCs w:val="18"/>
                <w:lang w:val="el-GR"/>
              </w:rPr>
              <w:t>ΙΚΟ ΚΟΣΤΟΣ ΥΠΗΡΕΣΙΩΝ</w:t>
            </w:r>
          </w:p>
        </w:tc>
        <w:tc>
          <w:tcPr>
            <w:tcW w:w="2014" w:type="dxa"/>
            <w:shd w:val="clear" w:color="auto" w:fill="808080"/>
            <w:vAlign w:val="center"/>
          </w:tcPr>
          <w:p w14:paraId="6CACB002" w14:textId="77777777" w:rsidR="00D255C1" w:rsidRDefault="00D255C1" w:rsidP="00835D3F">
            <w:pPr>
              <w:keepNext/>
              <w:keepLines/>
              <w:spacing w:before="60" w:after="60"/>
              <w:rPr>
                <w:sz w:val="18"/>
                <w:szCs w:val="18"/>
              </w:rPr>
            </w:pPr>
          </w:p>
        </w:tc>
        <w:tc>
          <w:tcPr>
            <w:tcW w:w="1417" w:type="dxa"/>
            <w:shd w:val="clear" w:color="auto" w:fill="D9D9D9"/>
            <w:vAlign w:val="center"/>
          </w:tcPr>
          <w:p w14:paraId="37E92B06" w14:textId="77777777" w:rsidR="00D255C1" w:rsidRDefault="00D255C1" w:rsidP="00835D3F">
            <w:pPr>
              <w:keepNext/>
              <w:keepLines/>
              <w:spacing w:before="60" w:after="60"/>
              <w:rPr>
                <w:sz w:val="18"/>
                <w:szCs w:val="18"/>
              </w:rPr>
            </w:pPr>
          </w:p>
        </w:tc>
        <w:tc>
          <w:tcPr>
            <w:tcW w:w="1701" w:type="dxa"/>
            <w:shd w:val="clear" w:color="auto" w:fill="D9D9D9"/>
            <w:vAlign w:val="center"/>
          </w:tcPr>
          <w:p w14:paraId="0724470C" w14:textId="77777777" w:rsidR="00D255C1" w:rsidRDefault="00D255C1" w:rsidP="00835D3F">
            <w:pPr>
              <w:keepNext/>
              <w:keepLines/>
              <w:spacing w:before="60" w:after="60"/>
              <w:rPr>
                <w:sz w:val="18"/>
                <w:szCs w:val="18"/>
              </w:rPr>
            </w:pPr>
          </w:p>
        </w:tc>
      </w:tr>
    </w:tbl>
    <w:p w14:paraId="71407BC9" w14:textId="77777777" w:rsidR="00D255C1" w:rsidRDefault="00D255C1" w:rsidP="00D255C1"/>
    <w:p w14:paraId="51D9BDD0" w14:textId="77777777" w:rsidR="00D255C1" w:rsidRDefault="00D255C1" w:rsidP="00D255C1"/>
    <w:p w14:paraId="2953AEB4" w14:textId="77777777" w:rsidR="00D255C1" w:rsidRDefault="00D255C1" w:rsidP="00D255C1"/>
    <w:p w14:paraId="0A61F693" w14:textId="77777777" w:rsidR="00D255C1" w:rsidRPr="00D255C1" w:rsidRDefault="00D255C1" w:rsidP="00D255C1">
      <w:pPr>
        <w:pStyle w:val="3"/>
      </w:pPr>
      <w:bookmarkStart w:id="411" w:name="_Toc79526403"/>
      <w:bookmarkStart w:id="412" w:name="_Toc87230717"/>
      <w:bookmarkStart w:id="413" w:name="_Toc112836407"/>
      <w:r w:rsidRPr="00D255C1">
        <w:rPr>
          <w:lang w:val="el-GR"/>
        </w:rPr>
        <w:lastRenderedPageBreak/>
        <w:t>Δ</w:t>
      </w:r>
      <w:r w:rsidRPr="00D255C1">
        <w:t xml:space="preserve">.  </w:t>
      </w:r>
      <w:proofErr w:type="spellStart"/>
      <w:r w:rsidRPr="00D255C1">
        <w:t>Άλλες</w:t>
      </w:r>
      <w:proofErr w:type="spellEnd"/>
      <w:r w:rsidRPr="00D255C1">
        <w:t xml:space="preserve"> δαπ</w:t>
      </w:r>
      <w:proofErr w:type="spellStart"/>
      <w:r w:rsidRPr="00D255C1">
        <w:t>άνες</w:t>
      </w:r>
      <w:bookmarkEnd w:id="411"/>
      <w:bookmarkEnd w:id="412"/>
      <w:bookmarkEnd w:id="413"/>
      <w:proofErr w:type="spellEnd"/>
    </w:p>
    <w:tbl>
      <w:tblPr>
        <w:tblW w:w="97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
        <w:gridCol w:w="3158"/>
        <w:gridCol w:w="1185"/>
        <w:gridCol w:w="1134"/>
        <w:gridCol w:w="1275"/>
        <w:gridCol w:w="1203"/>
        <w:gridCol w:w="1269"/>
      </w:tblGrid>
      <w:tr w:rsidR="00D255C1" w:rsidRPr="001D036D" w14:paraId="55A3D6F2" w14:textId="77777777" w:rsidTr="00234806">
        <w:tc>
          <w:tcPr>
            <w:tcW w:w="506" w:type="dxa"/>
            <w:vMerge w:val="restart"/>
            <w:shd w:val="clear" w:color="auto" w:fill="E6E6E6"/>
            <w:vAlign w:val="center"/>
          </w:tcPr>
          <w:p w14:paraId="6B3D2E4E"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Α/Α</w:t>
            </w:r>
          </w:p>
        </w:tc>
        <w:tc>
          <w:tcPr>
            <w:tcW w:w="3158" w:type="dxa"/>
            <w:vMerge w:val="restart"/>
            <w:shd w:val="clear" w:color="auto" w:fill="E6E6E6"/>
            <w:vAlign w:val="center"/>
          </w:tcPr>
          <w:p w14:paraId="25265C6D"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ΠΕΡΙΓΡΑΦΗ</w:t>
            </w:r>
          </w:p>
        </w:tc>
        <w:tc>
          <w:tcPr>
            <w:tcW w:w="1185" w:type="dxa"/>
            <w:vMerge w:val="restart"/>
            <w:shd w:val="clear" w:color="auto" w:fill="E6E6E6"/>
            <w:vAlign w:val="center"/>
          </w:tcPr>
          <w:p w14:paraId="4BB47F43"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ΠΟΣΟΤΗΤΑ</w:t>
            </w:r>
          </w:p>
        </w:tc>
        <w:tc>
          <w:tcPr>
            <w:tcW w:w="2409" w:type="dxa"/>
            <w:gridSpan w:val="2"/>
            <w:shd w:val="clear" w:color="auto" w:fill="E6E6E6"/>
            <w:vAlign w:val="center"/>
          </w:tcPr>
          <w:p w14:paraId="668319F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ΑΞΙΑ ΧΩΡΙΣ ΦΠΑ [€]</w:t>
            </w:r>
          </w:p>
        </w:tc>
        <w:tc>
          <w:tcPr>
            <w:tcW w:w="1203" w:type="dxa"/>
            <w:vMerge w:val="restart"/>
            <w:shd w:val="clear" w:color="auto" w:fill="E6E6E6"/>
            <w:vAlign w:val="center"/>
          </w:tcPr>
          <w:p w14:paraId="4E88C0EC"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269" w:type="dxa"/>
            <w:vMerge w:val="restart"/>
            <w:shd w:val="clear" w:color="auto" w:fill="E6E6E6"/>
            <w:vAlign w:val="center"/>
          </w:tcPr>
          <w:p w14:paraId="6F5DF88B"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 xml:space="preserve">ΣΥΝΟΛΙΚΗ ΑΞΙΑ </w:t>
            </w:r>
          </w:p>
          <w:p w14:paraId="0314F266"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ΜΕ ΦΠΑ [€]</w:t>
            </w:r>
          </w:p>
        </w:tc>
      </w:tr>
      <w:tr w:rsidR="00D255C1" w:rsidRPr="001D036D" w14:paraId="0051396E" w14:textId="77777777" w:rsidTr="00234806">
        <w:tc>
          <w:tcPr>
            <w:tcW w:w="506" w:type="dxa"/>
            <w:vMerge/>
            <w:shd w:val="clear" w:color="auto" w:fill="E6E6E6"/>
            <w:vAlign w:val="center"/>
          </w:tcPr>
          <w:p w14:paraId="0979DBFC"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3158" w:type="dxa"/>
            <w:vMerge/>
            <w:shd w:val="clear" w:color="auto" w:fill="E6E6E6"/>
            <w:vAlign w:val="center"/>
          </w:tcPr>
          <w:p w14:paraId="22F90367"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185" w:type="dxa"/>
            <w:vMerge/>
            <w:shd w:val="clear" w:color="auto" w:fill="E6E6E6"/>
            <w:vAlign w:val="center"/>
          </w:tcPr>
          <w:p w14:paraId="46044A61"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134" w:type="dxa"/>
            <w:shd w:val="clear" w:color="auto" w:fill="E6E6E6"/>
            <w:vAlign w:val="center"/>
          </w:tcPr>
          <w:p w14:paraId="2DA63B6A" w14:textId="77777777" w:rsidR="00D255C1" w:rsidRPr="00234806" w:rsidRDefault="00D255C1" w:rsidP="00835D3F">
            <w:pPr>
              <w:spacing w:before="60" w:after="60"/>
              <w:jc w:val="center"/>
              <w:rPr>
                <w:sz w:val="18"/>
                <w:szCs w:val="18"/>
                <w:lang w:val="el-GR"/>
              </w:rPr>
            </w:pPr>
            <w:r w:rsidRPr="00234806">
              <w:rPr>
                <w:sz w:val="18"/>
                <w:szCs w:val="18"/>
                <w:lang w:val="el-GR"/>
              </w:rPr>
              <w:t>ΤΙΜΗ ΜΟΝΑΔΑΣ</w:t>
            </w:r>
          </w:p>
        </w:tc>
        <w:tc>
          <w:tcPr>
            <w:tcW w:w="1275" w:type="dxa"/>
            <w:shd w:val="clear" w:color="auto" w:fill="E6E6E6"/>
            <w:vAlign w:val="center"/>
          </w:tcPr>
          <w:p w14:paraId="5D42129E" w14:textId="77777777" w:rsidR="00D255C1" w:rsidRPr="00234806" w:rsidRDefault="00D255C1" w:rsidP="00835D3F">
            <w:pPr>
              <w:spacing w:before="60" w:after="60"/>
              <w:jc w:val="center"/>
              <w:rPr>
                <w:sz w:val="18"/>
                <w:szCs w:val="18"/>
                <w:lang w:val="el-GR"/>
              </w:rPr>
            </w:pPr>
            <w:r w:rsidRPr="00234806">
              <w:rPr>
                <w:sz w:val="18"/>
                <w:szCs w:val="18"/>
                <w:lang w:val="el-GR"/>
              </w:rPr>
              <w:t>ΣΥΝΟΛΟ</w:t>
            </w:r>
          </w:p>
        </w:tc>
        <w:tc>
          <w:tcPr>
            <w:tcW w:w="1203" w:type="dxa"/>
            <w:vMerge/>
            <w:shd w:val="clear" w:color="auto" w:fill="E6E6E6"/>
            <w:vAlign w:val="center"/>
          </w:tcPr>
          <w:p w14:paraId="4AD131AE"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269" w:type="dxa"/>
            <w:vMerge/>
            <w:shd w:val="clear" w:color="auto" w:fill="E6E6E6"/>
            <w:vAlign w:val="center"/>
          </w:tcPr>
          <w:p w14:paraId="566BCAD5" w14:textId="77777777" w:rsidR="00D255C1" w:rsidRPr="00234806"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14:paraId="7183FDA0" w14:textId="77777777" w:rsidTr="00234806">
        <w:trPr>
          <w:trHeight w:val="284"/>
        </w:trPr>
        <w:tc>
          <w:tcPr>
            <w:tcW w:w="506" w:type="dxa"/>
            <w:vAlign w:val="center"/>
          </w:tcPr>
          <w:p w14:paraId="4714E197" w14:textId="77777777" w:rsidR="00D255C1" w:rsidRPr="00F62A73" w:rsidRDefault="00D255C1" w:rsidP="00835D3F">
            <w:pPr>
              <w:spacing w:before="60" w:after="60"/>
              <w:rPr>
                <w:sz w:val="18"/>
                <w:szCs w:val="18"/>
                <w:lang w:val="el-GR"/>
              </w:rPr>
            </w:pPr>
            <w:r>
              <w:rPr>
                <w:sz w:val="18"/>
                <w:szCs w:val="18"/>
                <w:lang w:val="el-GR"/>
              </w:rPr>
              <w:t>1.</w:t>
            </w:r>
          </w:p>
        </w:tc>
        <w:tc>
          <w:tcPr>
            <w:tcW w:w="3158" w:type="dxa"/>
            <w:vAlign w:val="center"/>
          </w:tcPr>
          <w:p w14:paraId="071F3347" w14:textId="38B566EB" w:rsidR="00D255C1" w:rsidRPr="00234806" w:rsidRDefault="00880E10" w:rsidP="00835D3F">
            <w:pPr>
              <w:spacing w:before="60" w:after="60"/>
              <w:rPr>
                <w:sz w:val="18"/>
                <w:szCs w:val="18"/>
                <w:lang w:val="el-GR"/>
              </w:rPr>
            </w:pPr>
            <w:r>
              <w:rPr>
                <w:sz w:val="18"/>
                <w:szCs w:val="18"/>
                <w:lang w:val="el-GR"/>
              </w:rPr>
              <w:t xml:space="preserve">Τηλεπικοινωνιακά και άλλα Κόστη Διασύνδεσης </w:t>
            </w:r>
            <w:r w:rsidR="00C04882">
              <w:rPr>
                <w:sz w:val="18"/>
                <w:szCs w:val="18"/>
                <w:lang w:val="el-GR"/>
              </w:rPr>
              <w:t xml:space="preserve">της </w:t>
            </w:r>
            <w:r w:rsidR="003C6D10">
              <w:rPr>
                <w:sz w:val="18"/>
                <w:szCs w:val="18"/>
                <w:lang w:val="el-GR"/>
              </w:rPr>
              <w:t xml:space="preserve"> </w:t>
            </w:r>
            <w:r w:rsidR="00380B0E">
              <w:rPr>
                <w:sz w:val="18"/>
                <w:szCs w:val="18"/>
                <w:lang w:val="el-GR"/>
              </w:rPr>
              <w:t>Παραγράφου</w:t>
            </w:r>
            <w:r w:rsidR="003C6D10">
              <w:rPr>
                <w:sz w:val="18"/>
                <w:szCs w:val="18"/>
                <w:lang w:val="el-GR"/>
              </w:rPr>
              <w:t xml:space="preserve"> 3.</w:t>
            </w:r>
            <w:r w:rsidR="00DA5592">
              <w:rPr>
                <w:sz w:val="18"/>
                <w:szCs w:val="18"/>
                <w:lang w:val="el-GR"/>
              </w:rPr>
              <w:t>1.1 του Παραρτήματος 1</w:t>
            </w:r>
          </w:p>
        </w:tc>
        <w:tc>
          <w:tcPr>
            <w:tcW w:w="1185" w:type="dxa"/>
            <w:vAlign w:val="center"/>
          </w:tcPr>
          <w:p w14:paraId="52FEEF5A" w14:textId="581A8090" w:rsidR="00D255C1" w:rsidRPr="00234806" w:rsidRDefault="00DF32FA" w:rsidP="00234806">
            <w:pPr>
              <w:spacing w:before="60" w:after="60"/>
              <w:jc w:val="center"/>
              <w:rPr>
                <w:sz w:val="18"/>
                <w:szCs w:val="18"/>
                <w:lang w:val="el-GR"/>
              </w:rPr>
            </w:pPr>
            <w:r>
              <w:rPr>
                <w:sz w:val="18"/>
                <w:szCs w:val="18"/>
                <w:lang w:val="el-GR"/>
              </w:rPr>
              <w:t>2</w:t>
            </w:r>
          </w:p>
        </w:tc>
        <w:tc>
          <w:tcPr>
            <w:tcW w:w="1134" w:type="dxa"/>
            <w:vAlign w:val="center"/>
          </w:tcPr>
          <w:p w14:paraId="19313141" w14:textId="134C3217" w:rsidR="00D255C1" w:rsidRPr="00234806" w:rsidRDefault="00DF32FA" w:rsidP="00835D3F">
            <w:pPr>
              <w:spacing w:before="60" w:after="60"/>
              <w:rPr>
                <w:sz w:val="18"/>
                <w:szCs w:val="18"/>
                <w:lang w:val="el-GR"/>
              </w:rPr>
            </w:pPr>
            <w:r>
              <w:rPr>
                <w:sz w:val="18"/>
                <w:szCs w:val="18"/>
                <w:lang w:val="el-GR"/>
              </w:rPr>
              <w:t>(</w:t>
            </w:r>
            <w:r w:rsidR="00540D8A">
              <w:rPr>
                <w:sz w:val="18"/>
                <w:szCs w:val="18"/>
                <w:lang w:val="el-GR"/>
              </w:rPr>
              <w:t xml:space="preserve">Να </w:t>
            </w:r>
            <w:r w:rsidR="00380B0E">
              <w:rPr>
                <w:sz w:val="18"/>
                <w:szCs w:val="18"/>
                <w:lang w:val="el-GR"/>
              </w:rPr>
              <w:t>αναφερθεί</w:t>
            </w:r>
            <w:r w:rsidR="00540D8A">
              <w:rPr>
                <w:sz w:val="18"/>
                <w:szCs w:val="18"/>
                <w:lang w:val="el-GR"/>
              </w:rPr>
              <w:t xml:space="preserve"> το μ</w:t>
            </w:r>
            <w:r>
              <w:rPr>
                <w:sz w:val="18"/>
                <w:szCs w:val="18"/>
                <w:lang w:val="el-GR"/>
              </w:rPr>
              <w:t xml:space="preserve">ηνιαίο </w:t>
            </w:r>
            <w:r w:rsidR="00540D8A">
              <w:rPr>
                <w:sz w:val="18"/>
                <w:szCs w:val="18"/>
                <w:lang w:val="el-GR"/>
              </w:rPr>
              <w:t>κ</w:t>
            </w:r>
            <w:r>
              <w:rPr>
                <w:sz w:val="18"/>
                <w:szCs w:val="18"/>
                <w:lang w:val="el-GR"/>
              </w:rPr>
              <w:t>όστος)</w:t>
            </w:r>
          </w:p>
        </w:tc>
        <w:tc>
          <w:tcPr>
            <w:tcW w:w="1275" w:type="dxa"/>
            <w:vAlign w:val="center"/>
          </w:tcPr>
          <w:p w14:paraId="0F3B5120" w14:textId="6D2A4BB5" w:rsidR="00D255C1" w:rsidRPr="00234806" w:rsidRDefault="00380B0E" w:rsidP="00234806">
            <w:pPr>
              <w:spacing w:before="60" w:after="60"/>
              <w:jc w:val="left"/>
              <w:rPr>
                <w:sz w:val="18"/>
                <w:szCs w:val="18"/>
                <w:lang w:val="el-GR"/>
              </w:rPr>
            </w:pPr>
            <w:r>
              <w:rPr>
                <w:sz w:val="18"/>
                <w:szCs w:val="18"/>
                <w:lang w:val="el-GR"/>
              </w:rPr>
              <w:t>Αναφέρεται</w:t>
            </w:r>
            <w:r w:rsidR="00540D8A">
              <w:rPr>
                <w:sz w:val="18"/>
                <w:szCs w:val="18"/>
                <w:lang w:val="el-GR"/>
              </w:rPr>
              <w:t xml:space="preserve"> σε </w:t>
            </w:r>
            <w:r w:rsidR="00DF32FA">
              <w:rPr>
                <w:sz w:val="18"/>
                <w:szCs w:val="18"/>
                <w:lang w:val="el-GR"/>
              </w:rPr>
              <w:t>36 μήνες</w:t>
            </w:r>
          </w:p>
        </w:tc>
        <w:tc>
          <w:tcPr>
            <w:tcW w:w="1203" w:type="dxa"/>
            <w:vAlign w:val="center"/>
          </w:tcPr>
          <w:p w14:paraId="71A3E92D" w14:textId="77777777" w:rsidR="00D255C1" w:rsidRDefault="00D255C1" w:rsidP="00835D3F">
            <w:pPr>
              <w:spacing w:before="60" w:after="60"/>
              <w:rPr>
                <w:sz w:val="18"/>
                <w:szCs w:val="18"/>
              </w:rPr>
            </w:pPr>
          </w:p>
        </w:tc>
        <w:tc>
          <w:tcPr>
            <w:tcW w:w="1269" w:type="dxa"/>
            <w:vAlign w:val="center"/>
          </w:tcPr>
          <w:p w14:paraId="38355829" w14:textId="77777777" w:rsidR="00D255C1" w:rsidRDefault="00D255C1" w:rsidP="00835D3F">
            <w:pPr>
              <w:spacing w:before="60" w:after="60"/>
              <w:rPr>
                <w:sz w:val="18"/>
                <w:szCs w:val="18"/>
              </w:rPr>
            </w:pPr>
          </w:p>
        </w:tc>
      </w:tr>
      <w:tr w:rsidR="00D255C1" w14:paraId="73F6E5B4" w14:textId="77777777" w:rsidTr="00234806">
        <w:trPr>
          <w:trHeight w:val="284"/>
        </w:trPr>
        <w:tc>
          <w:tcPr>
            <w:tcW w:w="506" w:type="dxa"/>
            <w:vAlign w:val="center"/>
          </w:tcPr>
          <w:p w14:paraId="6FA5D011" w14:textId="77777777" w:rsidR="00D255C1" w:rsidRPr="00F62A73" w:rsidRDefault="00D255C1" w:rsidP="00835D3F">
            <w:pPr>
              <w:spacing w:before="60" w:after="60"/>
              <w:rPr>
                <w:sz w:val="18"/>
                <w:szCs w:val="18"/>
                <w:lang w:val="el-GR"/>
              </w:rPr>
            </w:pPr>
            <w:r>
              <w:rPr>
                <w:sz w:val="18"/>
                <w:szCs w:val="18"/>
                <w:lang w:val="el-GR"/>
              </w:rPr>
              <w:t>2.</w:t>
            </w:r>
          </w:p>
        </w:tc>
        <w:tc>
          <w:tcPr>
            <w:tcW w:w="3158" w:type="dxa"/>
            <w:vAlign w:val="center"/>
          </w:tcPr>
          <w:p w14:paraId="472C2093" w14:textId="77777777" w:rsidR="00D255C1" w:rsidRDefault="00D255C1" w:rsidP="00835D3F">
            <w:pPr>
              <w:spacing w:before="60" w:after="60"/>
              <w:rPr>
                <w:sz w:val="18"/>
                <w:szCs w:val="18"/>
              </w:rPr>
            </w:pPr>
          </w:p>
        </w:tc>
        <w:tc>
          <w:tcPr>
            <w:tcW w:w="1185" w:type="dxa"/>
            <w:tcBorders>
              <w:bottom w:val="single" w:sz="4" w:space="0" w:color="000000"/>
            </w:tcBorders>
            <w:vAlign w:val="center"/>
          </w:tcPr>
          <w:p w14:paraId="02EA7FBF" w14:textId="77777777" w:rsidR="00D255C1" w:rsidRDefault="00D255C1" w:rsidP="00835D3F">
            <w:pPr>
              <w:spacing w:before="60" w:after="60"/>
              <w:rPr>
                <w:sz w:val="18"/>
                <w:szCs w:val="18"/>
              </w:rPr>
            </w:pPr>
          </w:p>
        </w:tc>
        <w:tc>
          <w:tcPr>
            <w:tcW w:w="1134" w:type="dxa"/>
            <w:tcBorders>
              <w:bottom w:val="single" w:sz="4" w:space="0" w:color="000000"/>
            </w:tcBorders>
            <w:vAlign w:val="center"/>
          </w:tcPr>
          <w:p w14:paraId="79337BC7" w14:textId="77777777" w:rsidR="00D255C1" w:rsidRDefault="00D255C1" w:rsidP="00835D3F">
            <w:pPr>
              <w:spacing w:before="60" w:after="60"/>
              <w:rPr>
                <w:sz w:val="18"/>
                <w:szCs w:val="18"/>
              </w:rPr>
            </w:pPr>
          </w:p>
        </w:tc>
        <w:tc>
          <w:tcPr>
            <w:tcW w:w="1275" w:type="dxa"/>
            <w:vAlign w:val="center"/>
          </w:tcPr>
          <w:p w14:paraId="472086BE" w14:textId="77777777" w:rsidR="00D255C1" w:rsidRDefault="00D255C1" w:rsidP="00835D3F">
            <w:pPr>
              <w:spacing w:before="60" w:after="60"/>
              <w:rPr>
                <w:sz w:val="18"/>
                <w:szCs w:val="18"/>
              </w:rPr>
            </w:pPr>
          </w:p>
        </w:tc>
        <w:tc>
          <w:tcPr>
            <w:tcW w:w="1203" w:type="dxa"/>
            <w:vAlign w:val="center"/>
          </w:tcPr>
          <w:p w14:paraId="45DE04C2" w14:textId="77777777" w:rsidR="00D255C1" w:rsidRDefault="00D255C1" w:rsidP="00835D3F">
            <w:pPr>
              <w:spacing w:before="60" w:after="60"/>
              <w:rPr>
                <w:sz w:val="18"/>
                <w:szCs w:val="18"/>
              </w:rPr>
            </w:pPr>
          </w:p>
        </w:tc>
        <w:tc>
          <w:tcPr>
            <w:tcW w:w="1269" w:type="dxa"/>
            <w:vAlign w:val="center"/>
          </w:tcPr>
          <w:p w14:paraId="7169693B" w14:textId="77777777" w:rsidR="00D255C1" w:rsidRDefault="00D255C1" w:rsidP="00835D3F">
            <w:pPr>
              <w:spacing w:before="60" w:after="60"/>
              <w:rPr>
                <w:sz w:val="18"/>
                <w:szCs w:val="18"/>
              </w:rPr>
            </w:pPr>
          </w:p>
        </w:tc>
      </w:tr>
      <w:tr w:rsidR="00D255C1" w14:paraId="7D9A3E14" w14:textId="77777777" w:rsidTr="00234806">
        <w:trPr>
          <w:trHeight w:val="284"/>
        </w:trPr>
        <w:tc>
          <w:tcPr>
            <w:tcW w:w="506" w:type="dxa"/>
            <w:tcBorders>
              <w:bottom w:val="single" w:sz="4" w:space="0" w:color="000000"/>
            </w:tcBorders>
            <w:vAlign w:val="center"/>
          </w:tcPr>
          <w:p w14:paraId="61D73289" w14:textId="77777777" w:rsidR="00D255C1" w:rsidRDefault="00D255C1" w:rsidP="00835D3F">
            <w:pPr>
              <w:spacing w:before="60" w:after="60"/>
              <w:rPr>
                <w:sz w:val="18"/>
                <w:szCs w:val="18"/>
              </w:rPr>
            </w:pPr>
          </w:p>
        </w:tc>
        <w:tc>
          <w:tcPr>
            <w:tcW w:w="3158" w:type="dxa"/>
            <w:tcBorders>
              <w:bottom w:val="single" w:sz="4" w:space="0" w:color="000000"/>
            </w:tcBorders>
            <w:vAlign w:val="center"/>
          </w:tcPr>
          <w:p w14:paraId="17BA8D42" w14:textId="77777777" w:rsidR="00D255C1" w:rsidRDefault="00D255C1" w:rsidP="00835D3F">
            <w:pPr>
              <w:spacing w:before="60" w:after="60"/>
              <w:rPr>
                <w:sz w:val="18"/>
                <w:szCs w:val="18"/>
              </w:rPr>
            </w:pPr>
          </w:p>
        </w:tc>
        <w:tc>
          <w:tcPr>
            <w:tcW w:w="1185" w:type="dxa"/>
            <w:tcBorders>
              <w:bottom w:val="single" w:sz="4" w:space="0" w:color="000000"/>
            </w:tcBorders>
            <w:vAlign w:val="center"/>
          </w:tcPr>
          <w:p w14:paraId="6AC9EE7F" w14:textId="77777777" w:rsidR="00D255C1" w:rsidRDefault="00D255C1" w:rsidP="00835D3F">
            <w:pPr>
              <w:spacing w:before="60" w:after="60"/>
              <w:rPr>
                <w:sz w:val="18"/>
                <w:szCs w:val="18"/>
              </w:rPr>
            </w:pPr>
          </w:p>
        </w:tc>
        <w:tc>
          <w:tcPr>
            <w:tcW w:w="1134" w:type="dxa"/>
            <w:tcBorders>
              <w:bottom w:val="single" w:sz="4" w:space="0" w:color="000000"/>
            </w:tcBorders>
            <w:vAlign w:val="center"/>
          </w:tcPr>
          <w:p w14:paraId="5FCF6FF4" w14:textId="77777777" w:rsidR="00D255C1" w:rsidRDefault="00D255C1" w:rsidP="00835D3F">
            <w:pPr>
              <w:spacing w:before="60" w:after="60"/>
              <w:rPr>
                <w:sz w:val="18"/>
                <w:szCs w:val="18"/>
              </w:rPr>
            </w:pPr>
          </w:p>
        </w:tc>
        <w:tc>
          <w:tcPr>
            <w:tcW w:w="1275" w:type="dxa"/>
            <w:tcBorders>
              <w:bottom w:val="single" w:sz="4" w:space="0" w:color="000000"/>
            </w:tcBorders>
            <w:vAlign w:val="center"/>
          </w:tcPr>
          <w:p w14:paraId="3406BA2F" w14:textId="77777777" w:rsidR="00D255C1" w:rsidRDefault="00D255C1" w:rsidP="00835D3F">
            <w:pPr>
              <w:spacing w:before="60" w:after="60"/>
              <w:rPr>
                <w:sz w:val="18"/>
                <w:szCs w:val="18"/>
              </w:rPr>
            </w:pPr>
          </w:p>
        </w:tc>
        <w:tc>
          <w:tcPr>
            <w:tcW w:w="1203" w:type="dxa"/>
            <w:vAlign w:val="center"/>
          </w:tcPr>
          <w:p w14:paraId="01216F0D" w14:textId="77777777" w:rsidR="00D255C1" w:rsidRDefault="00D255C1" w:rsidP="00835D3F">
            <w:pPr>
              <w:spacing w:before="60" w:after="60"/>
              <w:rPr>
                <w:sz w:val="18"/>
                <w:szCs w:val="18"/>
              </w:rPr>
            </w:pPr>
          </w:p>
        </w:tc>
        <w:tc>
          <w:tcPr>
            <w:tcW w:w="1269" w:type="dxa"/>
            <w:vAlign w:val="center"/>
          </w:tcPr>
          <w:p w14:paraId="7AADEE41" w14:textId="77777777" w:rsidR="00D255C1" w:rsidRDefault="00D255C1" w:rsidP="00835D3F">
            <w:pPr>
              <w:spacing w:before="60" w:after="60"/>
              <w:rPr>
                <w:sz w:val="18"/>
                <w:szCs w:val="18"/>
              </w:rPr>
            </w:pPr>
          </w:p>
        </w:tc>
      </w:tr>
      <w:tr w:rsidR="00D255C1" w14:paraId="6B0116B3" w14:textId="77777777" w:rsidTr="00234806">
        <w:trPr>
          <w:trHeight w:val="284"/>
        </w:trPr>
        <w:tc>
          <w:tcPr>
            <w:tcW w:w="5983" w:type="dxa"/>
            <w:gridSpan w:val="4"/>
            <w:tcBorders>
              <w:right w:val="single" w:sz="4" w:space="0" w:color="000000"/>
            </w:tcBorders>
            <w:shd w:val="clear" w:color="auto" w:fill="D9D9D9"/>
            <w:vAlign w:val="center"/>
          </w:tcPr>
          <w:p w14:paraId="214C846C" w14:textId="77777777" w:rsidR="00D255C1" w:rsidRPr="00234806" w:rsidRDefault="00D255C1" w:rsidP="00835D3F">
            <w:pPr>
              <w:spacing w:before="60" w:after="60"/>
              <w:jc w:val="center"/>
              <w:rPr>
                <w:sz w:val="18"/>
                <w:szCs w:val="18"/>
                <w:lang w:val="el-GR"/>
              </w:rPr>
            </w:pPr>
            <w:r w:rsidRPr="00234806">
              <w:rPr>
                <w:b/>
                <w:sz w:val="18"/>
                <w:szCs w:val="18"/>
                <w:lang w:val="el-GR"/>
              </w:rPr>
              <w:t>ΣΥΝΟΛΟ</w:t>
            </w:r>
          </w:p>
        </w:tc>
        <w:tc>
          <w:tcPr>
            <w:tcW w:w="1275" w:type="dxa"/>
            <w:tcBorders>
              <w:top w:val="single" w:sz="4" w:space="0" w:color="000000"/>
              <w:left w:val="single" w:sz="4" w:space="0" w:color="000000"/>
              <w:bottom w:val="single" w:sz="4" w:space="0" w:color="000000"/>
            </w:tcBorders>
            <w:shd w:val="clear" w:color="auto" w:fill="FFFFFF"/>
            <w:vAlign w:val="center"/>
          </w:tcPr>
          <w:p w14:paraId="0F80E028" w14:textId="77777777" w:rsidR="00D255C1" w:rsidRDefault="00D255C1" w:rsidP="00835D3F">
            <w:pPr>
              <w:spacing w:before="60" w:after="60"/>
              <w:rPr>
                <w:sz w:val="18"/>
                <w:szCs w:val="18"/>
              </w:rPr>
            </w:pPr>
          </w:p>
        </w:tc>
        <w:tc>
          <w:tcPr>
            <w:tcW w:w="1203" w:type="dxa"/>
            <w:shd w:val="clear" w:color="auto" w:fill="FFFFFF"/>
            <w:vAlign w:val="center"/>
          </w:tcPr>
          <w:p w14:paraId="5E24057E" w14:textId="77777777" w:rsidR="00D255C1" w:rsidRDefault="00D255C1" w:rsidP="00835D3F">
            <w:pPr>
              <w:spacing w:before="60" w:after="60"/>
              <w:rPr>
                <w:sz w:val="18"/>
                <w:szCs w:val="18"/>
              </w:rPr>
            </w:pPr>
          </w:p>
        </w:tc>
        <w:tc>
          <w:tcPr>
            <w:tcW w:w="1269" w:type="dxa"/>
            <w:shd w:val="clear" w:color="auto" w:fill="FFFFFF"/>
            <w:vAlign w:val="center"/>
          </w:tcPr>
          <w:p w14:paraId="26F39DFF" w14:textId="77777777" w:rsidR="00D255C1" w:rsidRDefault="00D255C1" w:rsidP="00835D3F">
            <w:pPr>
              <w:spacing w:before="60" w:after="60"/>
              <w:rPr>
                <w:sz w:val="18"/>
                <w:szCs w:val="18"/>
              </w:rPr>
            </w:pPr>
          </w:p>
        </w:tc>
      </w:tr>
    </w:tbl>
    <w:p w14:paraId="23D0D3C7" w14:textId="77777777" w:rsidR="00D255C1" w:rsidRDefault="00D255C1" w:rsidP="00D255C1"/>
    <w:p w14:paraId="1D5951C9" w14:textId="47309B73" w:rsidR="00D255C1" w:rsidRPr="00D255C1" w:rsidRDefault="00DC7A23" w:rsidP="00D255C1">
      <w:pPr>
        <w:pStyle w:val="3"/>
        <w:rPr>
          <w:lang w:val="el-GR"/>
        </w:rPr>
      </w:pPr>
      <w:bookmarkStart w:id="414" w:name="_Toc87230718"/>
      <w:bookmarkStart w:id="415" w:name="_Ref87465246"/>
      <w:bookmarkStart w:id="416" w:name="_Toc112836408"/>
      <w:r>
        <w:rPr>
          <w:lang w:val="el-GR"/>
        </w:rPr>
        <w:t>‘</w:t>
      </w:r>
      <w:r w:rsidR="00D255C1" w:rsidRPr="00D255C1">
        <w:rPr>
          <w:lang w:val="el-GR"/>
        </w:rPr>
        <w:t>ΣΤ. Συγκεντρωτικός Πίνακας Οικονομικής Προσφοράς</w:t>
      </w:r>
      <w:bookmarkEnd w:id="414"/>
      <w:bookmarkEnd w:id="415"/>
      <w:bookmarkEnd w:id="416"/>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283"/>
        <w:gridCol w:w="1665"/>
        <w:gridCol w:w="1667"/>
        <w:gridCol w:w="1667"/>
      </w:tblGrid>
      <w:tr w:rsidR="00D255C1" w:rsidRPr="001D036D" w14:paraId="0FA69473" w14:textId="77777777" w:rsidTr="00835D3F">
        <w:trPr>
          <w:trHeight w:val="280"/>
        </w:trPr>
        <w:tc>
          <w:tcPr>
            <w:tcW w:w="572" w:type="dxa"/>
            <w:vMerge w:val="restart"/>
            <w:shd w:val="clear" w:color="auto" w:fill="D9D9D9"/>
            <w:vAlign w:val="center"/>
          </w:tcPr>
          <w:p w14:paraId="06A3535B" w14:textId="77777777" w:rsidR="00D255C1" w:rsidRPr="00234806" w:rsidRDefault="00D255C1" w:rsidP="00835D3F">
            <w:pPr>
              <w:keepNext/>
              <w:keepLines/>
              <w:spacing w:before="60" w:after="60"/>
              <w:rPr>
                <w:sz w:val="18"/>
                <w:szCs w:val="18"/>
                <w:lang w:val="el-GR"/>
              </w:rPr>
            </w:pPr>
            <w:r w:rsidRPr="00234806">
              <w:rPr>
                <w:sz w:val="18"/>
                <w:szCs w:val="18"/>
                <w:lang w:val="el-GR"/>
              </w:rPr>
              <w:t>Α/Α</w:t>
            </w:r>
          </w:p>
        </w:tc>
        <w:tc>
          <w:tcPr>
            <w:tcW w:w="4283" w:type="dxa"/>
            <w:vMerge w:val="restart"/>
            <w:shd w:val="clear" w:color="auto" w:fill="D9D9D9"/>
            <w:vAlign w:val="center"/>
          </w:tcPr>
          <w:p w14:paraId="42C17A8A" w14:textId="77777777" w:rsidR="00D255C1" w:rsidRPr="00234806" w:rsidRDefault="00D255C1" w:rsidP="00835D3F">
            <w:pPr>
              <w:keepNext/>
              <w:keepLines/>
              <w:spacing w:before="60" w:after="60"/>
              <w:rPr>
                <w:sz w:val="18"/>
                <w:szCs w:val="18"/>
                <w:lang w:val="el-GR"/>
              </w:rPr>
            </w:pPr>
            <w:r w:rsidRPr="00234806">
              <w:rPr>
                <w:sz w:val="18"/>
                <w:szCs w:val="18"/>
                <w:lang w:val="el-GR"/>
              </w:rPr>
              <w:t>ΠΕΡΙΓΡΑΦΗ</w:t>
            </w:r>
          </w:p>
        </w:tc>
        <w:tc>
          <w:tcPr>
            <w:tcW w:w="1665" w:type="dxa"/>
            <w:vMerge w:val="restart"/>
            <w:shd w:val="clear" w:color="auto" w:fill="D9D9D9"/>
            <w:vAlign w:val="center"/>
          </w:tcPr>
          <w:p w14:paraId="1386C79E"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 xml:space="preserve">ΣΥΝΟΛΙΚΗ ΑΞΙΑ </w:t>
            </w:r>
          </w:p>
          <w:p w14:paraId="34A4B6D1"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ΧΩΡΙΣ ΦΠΑ [€]</w:t>
            </w:r>
          </w:p>
        </w:tc>
        <w:tc>
          <w:tcPr>
            <w:tcW w:w="1667" w:type="dxa"/>
            <w:vMerge w:val="restart"/>
            <w:shd w:val="clear" w:color="auto" w:fill="D9D9D9"/>
            <w:vAlign w:val="center"/>
          </w:tcPr>
          <w:p w14:paraId="2E062F2B" w14:textId="77777777" w:rsidR="00D255C1" w:rsidRPr="00234806" w:rsidRDefault="00D255C1" w:rsidP="00835D3F">
            <w:pPr>
              <w:keepNext/>
              <w:keepLines/>
              <w:spacing w:before="60" w:after="60"/>
              <w:jc w:val="center"/>
              <w:rPr>
                <w:sz w:val="18"/>
                <w:szCs w:val="18"/>
                <w:lang w:val="el-GR"/>
              </w:rPr>
            </w:pPr>
            <w:r w:rsidRPr="00234806">
              <w:rPr>
                <w:sz w:val="18"/>
                <w:szCs w:val="18"/>
                <w:lang w:val="el-GR"/>
              </w:rPr>
              <w:t>ΦΠΑ [€]</w:t>
            </w:r>
          </w:p>
        </w:tc>
        <w:tc>
          <w:tcPr>
            <w:tcW w:w="1667" w:type="dxa"/>
            <w:vMerge w:val="restart"/>
            <w:shd w:val="clear" w:color="auto" w:fill="D9D9D9"/>
            <w:vAlign w:val="center"/>
          </w:tcPr>
          <w:p w14:paraId="3E4C43C9"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 xml:space="preserve">ΣΥΝΟΛΙΚΗ ΑΞΙΑ </w:t>
            </w:r>
          </w:p>
          <w:p w14:paraId="0ED15495" w14:textId="77777777" w:rsidR="00D255C1" w:rsidRPr="00380B0E" w:rsidRDefault="00D255C1" w:rsidP="00835D3F">
            <w:pPr>
              <w:keepNext/>
              <w:keepLines/>
              <w:spacing w:before="60" w:after="60"/>
              <w:jc w:val="center"/>
              <w:rPr>
                <w:sz w:val="18"/>
                <w:szCs w:val="18"/>
                <w:lang w:val="el-GR"/>
              </w:rPr>
            </w:pPr>
            <w:r w:rsidRPr="00380B0E">
              <w:rPr>
                <w:sz w:val="18"/>
                <w:szCs w:val="18"/>
                <w:lang w:val="el-GR"/>
              </w:rPr>
              <w:t>ΜΕ ΦΠΑ [€]</w:t>
            </w:r>
          </w:p>
        </w:tc>
      </w:tr>
      <w:tr w:rsidR="00D255C1" w:rsidRPr="000A183A" w14:paraId="4B9C2C9C" w14:textId="77777777" w:rsidTr="00835D3F">
        <w:trPr>
          <w:trHeight w:val="340"/>
        </w:trPr>
        <w:tc>
          <w:tcPr>
            <w:tcW w:w="572" w:type="dxa"/>
            <w:vMerge/>
            <w:shd w:val="clear" w:color="auto" w:fill="D9D9D9"/>
            <w:vAlign w:val="center"/>
          </w:tcPr>
          <w:p w14:paraId="0499BBB9" w14:textId="77777777" w:rsidR="00D255C1" w:rsidRPr="00611E49"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4283" w:type="dxa"/>
            <w:vMerge/>
            <w:shd w:val="clear" w:color="auto" w:fill="D9D9D9"/>
            <w:vAlign w:val="center"/>
          </w:tcPr>
          <w:p w14:paraId="18C367AD" w14:textId="77777777" w:rsidR="00D255C1" w:rsidRPr="00611E49"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665" w:type="dxa"/>
            <w:vMerge/>
            <w:shd w:val="clear" w:color="auto" w:fill="D9D9D9"/>
            <w:vAlign w:val="center"/>
          </w:tcPr>
          <w:p w14:paraId="1B6D058E" w14:textId="77777777" w:rsidR="00D255C1" w:rsidRPr="00611E49"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667" w:type="dxa"/>
            <w:vMerge/>
            <w:shd w:val="clear" w:color="auto" w:fill="D9D9D9"/>
            <w:vAlign w:val="center"/>
          </w:tcPr>
          <w:p w14:paraId="407AEAC8" w14:textId="77777777" w:rsidR="00D255C1" w:rsidRPr="00611E49" w:rsidRDefault="00D255C1" w:rsidP="00835D3F">
            <w:pPr>
              <w:widowControl w:val="0"/>
              <w:pBdr>
                <w:top w:val="nil"/>
                <w:left w:val="nil"/>
                <w:bottom w:val="nil"/>
                <w:right w:val="nil"/>
                <w:between w:val="nil"/>
              </w:pBdr>
              <w:spacing w:after="0" w:line="276" w:lineRule="auto"/>
              <w:jc w:val="left"/>
              <w:rPr>
                <w:sz w:val="18"/>
                <w:szCs w:val="18"/>
                <w:lang w:val="el-GR"/>
              </w:rPr>
            </w:pPr>
          </w:p>
        </w:tc>
        <w:tc>
          <w:tcPr>
            <w:tcW w:w="1667" w:type="dxa"/>
            <w:vMerge/>
            <w:shd w:val="clear" w:color="auto" w:fill="D9D9D9"/>
            <w:vAlign w:val="center"/>
          </w:tcPr>
          <w:p w14:paraId="468DDE76" w14:textId="77777777" w:rsidR="00D255C1" w:rsidRPr="00611E49" w:rsidRDefault="00D255C1" w:rsidP="00835D3F">
            <w:pPr>
              <w:widowControl w:val="0"/>
              <w:pBdr>
                <w:top w:val="nil"/>
                <w:left w:val="nil"/>
                <w:bottom w:val="nil"/>
                <w:right w:val="nil"/>
                <w:between w:val="nil"/>
              </w:pBdr>
              <w:spacing w:after="0" w:line="276" w:lineRule="auto"/>
              <w:jc w:val="left"/>
              <w:rPr>
                <w:sz w:val="18"/>
                <w:szCs w:val="18"/>
                <w:lang w:val="el-GR"/>
              </w:rPr>
            </w:pPr>
          </w:p>
        </w:tc>
      </w:tr>
      <w:tr w:rsidR="00D255C1" w:rsidRPr="00DC7A23" w14:paraId="7DCD8377" w14:textId="77777777" w:rsidTr="00835D3F">
        <w:trPr>
          <w:trHeight w:val="284"/>
        </w:trPr>
        <w:tc>
          <w:tcPr>
            <w:tcW w:w="572" w:type="dxa"/>
            <w:vAlign w:val="center"/>
          </w:tcPr>
          <w:p w14:paraId="41682B0C" w14:textId="77777777" w:rsidR="00D255C1" w:rsidRDefault="00D255C1" w:rsidP="00835D3F">
            <w:pPr>
              <w:keepNext/>
              <w:keepLines/>
              <w:spacing w:before="60" w:after="60"/>
              <w:rPr>
                <w:sz w:val="18"/>
                <w:szCs w:val="18"/>
              </w:rPr>
            </w:pPr>
            <w:r>
              <w:rPr>
                <w:sz w:val="18"/>
                <w:szCs w:val="18"/>
              </w:rPr>
              <w:t>1</w:t>
            </w:r>
          </w:p>
        </w:tc>
        <w:tc>
          <w:tcPr>
            <w:tcW w:w="4283" w:type="dxa"/>
            <w:vAlign w:val="center"/>
          </w:tcPr>
          <w:p w14:paraId="5448450C" w14:textId="77777777" w:rsidR="00D255C1" w:rsidRPr="007A1221" w:rsidRDefault="00D255C1" w:rsidP="00835D3F">
            <w:pPr>
              <w:keepNext/>
              <w:keepLines/>
              <w:spacing w:before="60" w:after="60"/>
              <w:rPr>
                <w:sz w:val="18"/>
                <w:szCs w:val="18"/>
                <w:lang w:val="el-GR"/>
              </w:rPr>
            </w:pPr>
            <w:r w:rsidRPr="007A6B2A">
              <w:rPr>
                <w:sz w:val="18"/>
                <w:szCs w:val="18"/>
                <w:lang w:val="el-GR"/>
              </w:rPr>
              <w:t xml:space="preserve">Συγκεντρωτικός Προμήθειας αδειών χρήσης </w:t>
            </w:r>
            <w:r>
              <w:rPr>
                <w:sz w:val="18"/>
                <w:szCs w:val="18"/>
              </w:rPr>
              <w:t>Public</w:t>
            </w:r>
            <w:r w:rsidRPr="007A6B2A">
              <w:rPr>
                <w:sz w:val="18"/>
                <w:szCs w:val="18"/>
                <w:lang w:val="el-GR"/>
              </w:rPr>
              <w:t xml:space="preserve"> </w:t>
            </w:r>
            <w:r>
              <w:rPr>
                <w:sz w:val="18"/>
                <w:szCs w:val="18"/>
              </w:rPr>
              <w:t>Cloud</w:t>
            </w:r>
            <w:r w:rsidRPr="007A6B2A">
              <w:rPr>
                <w:sz w:val="18"/>
                <w:szCs w:val="18"/>
                <w:lang w:val="el-GR"/>
              </w:rPr>
              <w:t xml:space="preserve"> Υπηρεσιών (Πίνακας </w:t>
            </w:r>
            <w:r>
              <w:rPr>
                <w:sz w:val="18"/>
                <w:szCs w:val="18"/>
                <w:lang w:val="el-GR"/>
              </w:rPr>
              <w:t xml:space="preserve">A </w:t>
            </w:r>
            <w:r w:rsidRPr="007A6B2A">
              <w:rPr>
                <w:sz w:val="18"/>
                <w:szCs w:val="18"/>
                <w:lang w:val="el-GR"/>
              </w:rPr>
              <w:t>)</w:t>
            </w:r>
          </w:p>
        </w:tc>
        <w:tc>
          <w:tcPr>
            <w:tcW w:w="1665" w:type="dxa"/>
            <w:vAlign w:val="center"/>
          </w:tcPr>
          <w:p w14:paraId="738DC774" w14:textId="77777777" w:rsidR="00D255C1" w:rsidRPr="007A1221" w:rsidRDefault="00D255C1" w:rsidP="00835D3F">
            <w:pPr>
              <w:keepNext/>
              <w:keepLines/>
              <w:spacing w:before="60" w:after="60"/>
              <w:rPr>
                <w:sz w:val="18"/>
                <w:szCs w:val="18"/>
                <w:lang w:val="el-GR"/>
              </w:rPr>
            </w:pPr>
          </w:p>
        </w:tc>
        <w:tc>
          <w:tcPr>
            <w:tcW w:w="1667" w:type="dxa"/>
            <w:vAlign w:val="center"/>
          </w:tcPr>
          <w:p w14:paraId="2129B523" w14:textId="77777777" w:rsidR="00D255C1" w:rsidRPr="007A1221" w:rsidRDefault="00D255C1" w:rsidP="00835D3F">
            <w:pPr>
              <w:keepNext/>
              <w:keepLines/>
              <w:spacing w:before="60" w:after="60"/>
              <w:rPr>
                <w:sz w:val="18"/>
                <w:szCs w:val="18"/>
                <w:lang w:val="el-GR"/>
              </w:rPr>
            </w:pPr>
          </w:p>
        </w:tc>
        <w:tc>
          <w:tcPr>
            <w:tcW w:w="1667" w:type="dxa"/>
            <w:vAlign w:val="center"/>
          </w:tcPr>
          <w:p w14:paraId="5816CD44" w14:textId="77777777" w:rsidR="00D255C1" w:rsidRPr="007A1221" w:rsidRDefault="00D255C1" w:rsidP="00835D3F">
            <w:pPr>
              <w:keepNext/>
              <w:keepLines/>
              <w:spacing w:before="60" w:after="60"/>
              <w:rPr>
                <w:sz w:val="18"/>
                <w:szCs w:val="18"/>
                <w:lang w:val="el-GR"/>
              </w:rPr>
            </w:pPr>
          </w:p>
        </w:tc>
      </w:tr>
      <w:tr w:rsidR="00D255C1" w:rsidRPr="00DC7A23" w14:paraId="1688E80A" w14:textId="77777777" w:rsidTr="00835D3F">
        <w:trPr>
          <w:trHeight w:val="284"/>
        </w:trPr>
        <w:tc>
          <w:tcPr>
            <w:tcW w:w="572" w:type="dxa"/>
            <w:vAlign w:val="center"/>
          </w:tcPr>
          <w:p w14:paraId="50395D4C" w14:textId="77777777" w:rsidR="00D255C1" w:rsidRDefault="00D255C1" w:rsidP="00835D3F">
            <w:pPr>
              <w:keepNext/>
              <w:keepLines/>
              <w:spacing w:before="60" w:after="60"/>
              <w:rPr>
                <w:sz w:val="18"/>
                <w:szCs w:val="18"/>
              </w:rPr>
            </w:pPr>
            <w:r>
              <w:rPr>
                <w:sz w:val="18"/>
                <w:szCs w:val="18"/>
              </w:rPr>
              <w:t>2</w:t>
            </w:r>
          </w:p>
        </w:tc>
        <w:tc>
          <w:tcPr>
            <w:tcW w:w="4283" w:type="dxa"/>
            <w:vAlign w:val="center"/>
          </w:tcPr>
          <w:p w14:paraId="43BD0A32" w14:textId="77777777" w:rsidR="00D255C1" w:rsidRPr="007A6B2A" w:rsidRDefault="00D255C1" w:rsidP="00835D3F">
            <w:pPr>
              <w:keepNext/>
              <w:keepLines/>
              <w:spacing w:before="60" w:after="60"/>
              <w:rPr>
                <w:sz w:val="18"/>
                <w:szCs w:val="18"/>
                <w:lang w:val="el-GR"/>
              </w:rPr>
            </w:pPr>
            <w:r w:rsidRPr="008E0D3C">
              <w:rPr>
                <w:sz w:val="18"/>
                <w:szCs w:val="18"/>
                <w:lang w:val="el-GR"/>
              </w:rPr>
              <w:t xml:space="preserve">Προμήθεια υποδομής </w:t>
            </w:r>
            <w:proofErr w:type="spellStart"/>
            <w:r w:rsidRPr="008E0D3C">
              <w:rPr>
                <w:sz w:val="18"/>
                <w:szCs w:val="18"/>
                <w:lang w:val="el-GR"/>
              </w:rPr>
              <w:t>Hyper-Converged</w:t>
            </w:r>
            <w:proofErr w:type="spellEnd"/>
            <w:r w:rsidRPr="008E0D3C">
              <w:rPr>
                <w:sz w:val="18"/>
                <w:szCs w:val="18"/>
                <w:lang w:val="el-GR"/>
              </w:rPr>
              <w:t xml:space="preserve"> Τοπικής Υποδομής με επέκταση στο υπολογιστικό νέφος</w:t>
            </w:r>
            <w:r>
              <w:rPr>
                <w:sz w:val="18"/>
                <w:szCs w:val="18"/>
                <w:lang w:val="el-GR"/>
              </w:rPr>
              <w:t xml:space="preserve"> (Πίνακας Β)</w:t>
            </w:r>
          </w:p>
        </w:tc>
        <w:tc>
          <w:tcPr>
            <w:tcW w:w="1665" w:type="dxa"/>
            <w:vAlign w:val="center"/>
          </w:tcPr>
          <w:p w14:paraId="463CF4FC" w14:textId="77777777" w:rsidR="00D255C1" w:rsidRPr="007A6B2A" w:rsidRDefault="00D255C1" w:rsidP="00835D3F">
            <w:pPr>
              <w:keepNext/>
              <w:keepLines/>
              <w:spacing w:before="60" w:after="60"/>
              <w:rPr>
                <w:sz w:val="18"/>
                <w:szCs w:val="18"/>
                <w:lang w:val="el-GR"/>
              </w:rPr>
            </w:pPr>
          </w:p>
        </w:tc>
        <w:tc>
          <w:tcPr>
            <w:tcW w:w="1667" w:type="dxa"/>
            <w:vAlign w:val="center"/>
          </w:tcPr>
          <w:p w14:paraId="2B8F32B4" w14:textId="77777777" w:rsidR="00D255C1" w:rsidRPr="007A6B2A" w:rsidRDefault="00D255C1" w:rsidP="00835D3F">
            <w:pPr>
              <w:keepNext/>
              <w:keepLines/>
              <w:spacing w:before="60" w:after="60"/>
              <w:rPr>
                <w:sz w:val="18"/>
                <w:szCs w:val="18"/>
                <w:lang w:val="el-GR"/>
              </w:rPr>
            </w:pPr>
          </w:p>
        </w:tc>
        <w:tc>
          <w:tcPr>
            <w:tcW w:w="1667" w:type="dxa"/>
            <w:vAlign w:val="center"/>
          </w:tcPr>
          <w:p w14:paraId="2F98DDFC" w14:textId="77777777" w:rsidR="00D255C1" w:rsidRPr="007A6B2A" w:rsidRDefault="00D255C1" w:rsidP="00835D3F">
            <w:pPr>
              <w:keepNext/>
              <w:keepLines/>
              <w:spacing w:before="60" w:after="60"/>
              <w:rPr>
                <w:sz w:val="18"/>
                <w:szCs w:val="18"/>
                <w:lang w:val="el-GR"/>
              </w:rPr>
            </w:pPr>
          </w:p>
        </w:tc>
      </w:tr>
      <w:tr w:rsidR="00D255C1" w:rsidRPr="00DC7A23" w14:paraId="43997B50" w14:textId="77777777" w:rsidTr="00835D3F">
        <w:trPr>
          <w:trHeight w:val="284"/>
        </w:trPr>
        <w:tc>
          <w:tcPr>
            <w:tcW w:w="572" w:type="dxa"/>
            <w:vAlign w:val="center"/>
          </w:tcPr>
          <w:p w14:paraId="1D3A72CB" w14:textId="77777777" w:rsidR="00D255C1" w:rsidRDefault="00D255C1" w:rsidP="00835D3F">
            <w:pPr>
              <w:keepNext/>
              <w:keepLines/>
              <w:spacing w:before="60" w:after="60"/>
              <w:rPr>
                <w:sz w:val="18"/>
                <w:szCs w:val="18"/>
              </w:rPr>
            </w:pPr>
            <w:r>
              <w:rPr>
                <w:sz w:val="18"/>
                <w:szCs w:val="18"/>
              </w:rPr>
              <w:t>3</w:t>
            </w:r>
          </w:p>
        </w:tc>
        <w:tc>
          <w:tcPr>
            <w:tcW w:w="4283" w:type="dxa"/>
            <w:vAlign w:val="center"/>
          </w:tcPr>
          <w:p w14:paraId="6652A132" w14:textId="77777777" w:rsidR="00D255C1" w:rsidRPr="007A6B2A" w:rsidRDefault="00D255C1" w:rsidP="00835D3F">
            <w:pPr>
              <w:keepNext/>
              <w:keepLines/>
              <w:spacing w:before="60" w:after="60"/>
              <w:rPr>
                <w:sz w:val="18"/>
                <w:szCs w:val="18"/>
                <w:lang w:val="el-GR"/>
              </w:rPr>
            </w:pPr>
            <w:r>
              <w:rPr>
                <w:sz w:val="18"/>
                <w:szCs w:val="18"/>
                <w:lang w:val="el-GR"/>
              </w:rPr>
              <w:t>Συγκεντρωτικός Πίνακας Κόστους Υπηρεσιών (Πίνακας Γ7)</w:t>
            </w:r>
          </w:p>
        </w:tc>
        <w:tc>
          <w:tcPr>
            <w:tcW w:w="1665" w:type="dxa"/>
            <w:vAlign w:val="center"/>
          </w:tcPr>
          <w:p w14:paraId="0AFEF800" w14:textId="77777777" w:rsidR="00D255C1" w:rsidRPr="007A6B2A" w:rsidRDefault="00D255C1" w:rsidP="00835D3F">
            <w:pPr>
              <w:keepNext/>
              <w:keepLines/>
              <w:spacing w:before="60" w:after="60"/>
              <w:rPr>
                <w:sz w:val="18"/>
                <w:szCs w:val="18"/>
                <w:lang w:val="el-GR"/>
              </w:rPr>
            </w:pPr>
          </w:p>
        </w:tc>
        <w:tc>
          <w:tcPr>
            <w:tcW w:w="1667" w:type="dxa"/>
            <w:vAlign w:val="center"/>
          </w:tcPr>
          <w:p w14:paraId="727CBCA3" w14:textId="77777777" w:rsidR="00D255C1" w:rsidRPr="007A6B2A" w:rsidRDefault="00D255C1" w:rsidP="00835D3F">
            <w:pPr>
              <w:keepNext/>
              <w:keepLines/>
              <w:spacing w:before="60" w:after="60"/>
              <w:rPr>
                <w:sz w:val="18"/>
                <w:szCs w:val="18"/>
                <w:lang w:val="el-GR"/>
              </w:rPr>
            </w:pPr>
          </w:p>
        </w:tc>
        <w:tc>
          <w:tcPr>
            <w:tcW w:w="1667" w:type="dxa"/>
            <w:vAlign w:val="center"/>
          </w:tcPr>
          <w:p w14:paraId="365DB299" w14:textId="77777777" w:rsidR="00D255C1" w:rsidRPr="007A6B2A" w:rsidRDefault="00D255C1" w:rsidP="00835D3F">
            <w:pPr>
              <w:keepNext/>
              <w:keepLines/>
              <w:spacing w:before="60" w:after="60"/>
              <w:rPr>
                <w:sz w:val="18"/>
                <w:szCs w:val="18"/>
                <w:lang w:val="el-GR"/>
              </w:rPr>
            </w:pPr>
          </w:p>
        </w:tc>
      </w:tr>
      <w:tr w:rsidR="00D255C1" w:rsidRPr="00973808" w14:paraId="69124075" w14:textId="77777777" w:rsidTr="00835D3F">
        <w:trPr>
          <w:trHeight w:val="284"/>
        </w:trPr>
        <w:tc>
          <w:tcPr>
            <w:tcW w:w="572" w:type="dxa"/>
            <w:vAlign w:val="center"/>
          </w:tcPr>
          <w:p w14:paraId="721C7CD5" w14:textId="77777777" w:rsidR="00D255C1" w:rsidRPr="00975B79" w:rsidRDefault="00D255C1" w:rsidP="00835D3F">
            <w:pPr>
              <w:keepNext/>
              <w:keepLines/>
              <w:spacing w:before="60" w:after="60"/>
              <w:rPr>
                <w:sz w:val="18"/>
                <w:szCs w:val="18"/>
                <w:lang w:val="el-GR"/>
              </w:rPr>
            </w:pPr>
            <w:r>
              <w:rPr>
                <w:sz w:val="18"/>
                <w:szCs w:val="18"/>
                <w:lang w:val="el-GR"/>
              </w:rPr>
              <w:t>4</w:t>
            </w:r>
          </w:p>
        </w:tc>
        <w:tc>
          <w:tcPr>
            <w:tcW w:w="4283" w:type="dxa"/>
            <w:vAlign w:val="center"/>
          </w:tcPr>
          <w:p w14:paraId="49EDF03D" w14:textId="77777777" w:rsidR="00D255C1" w:rsidRPr="007A6B2A" w:rsidRDefault="00D255C1" w:rsidP="00835D3F">
            <w:pPr>
              <w:keepNext/>
              <w:keepLines/>
              <w:spacing w:before="60" w:after="60"/>
              <w:rPr>
                <w:sz w:val="18"/>
                <w:szCs w:val="18"/>
                <w:lang w:val="el-GR"/>
              </w:rPr>
            </w:pPr>
            <w:r>
              <w:rPr>
                <w:sz w:val="18"/>
                <w:szCs w:val="18"/>
                <w:lang w:val="el-GR"/>
              </w:rPr>
              <w:t>Άλλα Κόστη (Πίνακας Δ)</w:t>
            </w:r>
          </w:p>
        </w:tc>
        <w:tc>
          <w:tcPr>
            <w:tcW w:w="1665" w:type="dxa"/>
            <w:vAlign w:val="center"/>
          </w:tcPr>
          <w:p w14:paraId="48262D8D" w14:textId="77777777" w:rsidR="00D255C1" w:rsidRPr="007A6B2A" w:rsidRDefault="00D255C1" w:rsidP="00835D3F">
            <w:pPr>
              <w:keepNext/>
              <w:keepLines/>
              <w:spacing w:before="60" w:after="60"/>
              <w:rPr>
                <w:sz w:val="18"/>
                <w:szCs w:val="18"/>
                <w:lang w:val="el-GR"/>
              </w:rPr>
            </w:pPr>
          </w:p>
        </w:tc>
        <w:tc>
          <w:tcPr>
            <w:tcW w:w="1667" w:type="dxa"/>
            <w:vAlign w:val="center"/>
          </w:tcPr>
          <w:p w14:paraId="7BAE4872" w14:textId="77777777" w:rsidR="00D255C1" w:rsidRPr="007A6B2A" w:rsidRDefault="00D255C1" w:rsidP="00835D3F">
            <w:pPr>
              <w:keepNext/>
              <w:keepLines/>
              <w:spacing w:before="60" w:after="60"/>
              <w:rPr>
                <w:sz w:val="18"/>
                <w:szCs w:val="18"/>
                <w:lang w:val="el-GR"/>
              </w:rPr>
            </w:pPr>
          </w:p>
        </w:tc>
        <w:tc>
          <w:tcPr>
            <w:tcW w:w="1667" w:type="dxa"/>
            <w:vAlign w:val="center"/>
          </w:tcPr>
          <w:p w14:paraId="681E2F87" w14:textId="77777777" w:rsidR="00D255C1" w:rsidRPr="007A6B2A" w:rsidRDefault="00D255C1" w:rsidP="00835D3F">
            <w:pPr>
              <w:keepNext/>
              <w:keepLines/>
              <w:spacing w:before="60" w:after="60"/>
              <w:rPr>
                <w:sz w:val="18"/>
                <w:szCs w:val="18"/>
                <w:lang w:val="el-GR"/>
              </w:rPr>
            </w:pPr>
          </w:p>
        </w:tc>
      </w:tr>
      <w:tr w:rsidR="00D255C1" w14:paraId="354D102E" w14:textId="77777777" w:rsidTr="00835D3F">
        <w:trPr>
          <w:trHeight w:val="284"/>
        </w:trPr>
        <w:tc>
          <w:tcPr>
            <w:tcW w:w="572" w:type="dxa"/>
            <w:shd w:val="clear" w:color="auto" w:fill="A0A0A0"/>
            <w:vAlign w:val="center"/>
          </w:tcPr>
          <w:p w14:paraId="7C3FB05A" w14:textId="77777777" w:rsidR="00D255C1" w:rsidRPr="007A6B2A" w:rsidRDefault="00D255C1" w:rsidP="00835D3F">
            <w:pPr>
              <w:keepNext/>
              <w:keepLines/>
              <w:spacing w:before="60" w:after="60"/>
              <w:rPr>
                <w:sz w:val="18"/>
                <w:szCs w:val="18"/>
                <w:lang w:val="el-GR"/>
              </w:rPr>
            </w:pPr>
          </w:p>
        </w:tc>
        <w:tc>
          <w:tcPr>
            <w:tcW w:w="4283" w:type="dxa"/>
            <w:shd w:val="clear" w:color="auto" w:fill="A0A0A0"/>
            <w:vAlign w:val="center"/>
          </w:tcPr>
          <w:p w14:paraId="325D6375" w14:textId="77777777" w:rsidR="00D255C1" w:rsidRDefault="00D255C1" w:rsidP="00835D3F">
            <w:pPr>
              <w:keepNext/>
              <w:keepLines/>
              <w:pBdr>
                <w:top w:val="nil"/>
                <w:left w:val="nil"/>
                <w:bottom w:val="nil"/>
                <w:right w:val="nil"/>
                <w:between w:val="nil"/>
              </w:pBdr>
              <w:spacing w:before="60" w:after="60"/>
              <w:rPr>
                <w:b/>
                <w:color w:val="000000"/>
                <w:sz w:val="18"/>
                <w:szCs w:val="18"/>
              </w:rPr>
            </w:pPr>
            <w:r>
              <w:rPr>
                <w:b/>
                <w:color w:val="000000"/>
                <w:sz w:val="18"/>
                <w:szCs w:val="18"/>
              </w:rPr>
              <w:t>ΓΕΝΙΚΟ ΣΥΝΟΛΟ</w:t>
            </w:r>
          </w:p>
        </w:tc>
        <w:tc>
          <w:tcPr>
            <w:tcW w:w="1665" w:type="dxa"/>
            <w:shd w:val="clear" w:color="auto" w:fill="A0A0A0"/>
            <w:vAlign w:val="center"/>
          </w:tcPr>
          <w:p w14:paraId="43BD5599" w14:textId="77777777" w:rsidR="00D255C1" w:rsidRDefault="00D255C1" w:rsidP="00835D3F">
            <w:pPr>
              <w:keepNext/>
              <w:keepLines/>
              <w:spacing w:before="60" w:after="60"/>
              <w:rPr>
                <w:sz w:val="18"/>
                <w:szCs w:val="18"/>
              </w:rPr>
            </w:pPr>
          </w:p>
        </w:tc>
        <w:tc>
          <w:tcPr>
            <w:tcW w:w="1667" w:type="dxa"/>
            <w:shd w:val="clear" w:color="auto" w:fill="A0A0A0"/>
            <w:vAlign w:val="center"/>
          </w:tcPr>
          <w:p w14:paraId="51899D1B" w14:textId="77777777" w:rsidR="00D255C1" w:rsidRDefault="00D255C1" w:rsidP="00835D3F">
            <w:pPr>
              <w:keepNext/>
              <w:keepLines/>
              <w:spacing w:before="60" w:after="60"/>
              <w:rPr>
                <w:sz w:val="18"/>
                <w:szCs w:val="18"/>
              </w:rPr>
            </w:pPr>
          </w:p>
        </w:tc>
        <w:tc>
          <w:tcPr>
            <w:tcW w:w="1667" w:type="dxa"/>
            <w:shd w:val="clear" w:color="auto" w:fill="A0A0A0"/>
            <w:vAlign w:val="center"/>
          </w:tcPr>
          <w:p w14:paraId="275CFC70" w14:textId="77777777" w:rsidR="00D255C1" w:rsidRDefault="00D255C1" w:rsidP="00835D3F">
            <w:pPr>
              <w:keepNext/>
              <w:keepLines/>
              <w:spacing w:before="60" w:after="60"/>
              <w:rPr>
                <w:sz w:val="18"/>
                <w:szCs w:val="18"/>
              </w:rPr>
            </w:pPr>
          </w:p>
        </w:tc>
      </w:tr>
    </w:tbl>
    <w:p w14:paraId="68729717" w14:textId="77777777" w:rsidR="00D255C1" w:rsidRDefault="00D255C1" w:rsidP="00D255C1">
      <w:pPr>
        <w:rPr>
          <w:b/>
        </w:rPr>
      </w:pPr>
    </w:p>
    <w:p w14:paraId="0F1B3A28" w14:textId="24C1E738" w:rsidR="00D255C1" w:rsidRPr="00D255C1" w:rsidRDefault="00D255C1" w:rsidP="00D255C1">
      <w:pPr>
        <w:pStyle w:val="3"/>
        <w:rPr>
          <w:lang w:val="el-GR"/>
        </w:rPr>
      </w:pPr>
      <w:bookmarkStart w:id="417" w:name="_Toc112836409"/>
      <w:r w:rsidRPr="00D255C1">
        <w:rPr>
          <w:lang w:val="el-GR"/>
        </w:rPr>
        <w:t xml:space="preserve">Z. Επισυναπτόμενος τιμοκατάλογος σε μορφή Excel των Υπηρεσιών </w:t>
      </w:r>
      <w:proofErr w:type="spellStart"/>
      <w:r w:rsidRPr="00D255C1">
        <w:rPr>
          <w:lang w:val="el-GR"/>
        </w:rPr>
        <w:t>Public</w:t>
      </w:r>
      <w:proofErr w:type="spellEnd"/>
      <w:r w:rsidRPr="00D255C1">
        <w:rPr>
          <w:lang w:val="el-GR"/>
        </w:rPr>
        <w:t xml:space="preserve"> </w:t>
      </w:r>
      <w:proofErr w:type="spellStart"/>
      <w:r w:rsidRPr="00D255C1">
        <w:rPr>
          <w:lang w:val="el-GR"/>
        </w:rPr>
        <w:t>Cloud</w:t>
      </w:r>
      <w:proofErr w:type="spellEnd"/>
      <w:r w:rsidRPr="00D255C1">
        <w:rPr>
          <w:lang w:val="el-GR"/>
        </w:rPr>
        <w:t xml:space="preserve"> του </w:t>
      </w:r>
      <w:proofErr w:type="spellStart"/>
      <w:r w:rsidRPr="00D255C1">
        <w:rPr>
          <w:lang w:val="el-GR"/>
        </w:rPr>
        <w:t>Παρόχου</w:t>
      </w:r>
      <w:proofErr w:type="spellEnd"/>
      <w:r w:rsidRPr="00D255C1">
        <w:rPr>
          <w:lang w:val="el-GR"/>
        </w:rPr>
        <w:t xml:space="preserve"> Υπηρεσιών Υπολογιστικού Νέφους</w:t>
      </w:r>
      <w:bookmarkEnd w:id="417"/>
      <w:r w:rsidRPr="00D255C1">
        <w:rPr>
          <w:lang w:val="el-GR"/>
        </w:rPr>
        <w:t xml:space="preserve"> </w:t>
      </w:r>
    </w:p>
    <w:p w14:paraId="6784A461" w14:textId="77777777" w:rsidR="00623457" w:rsidRPr="00603221" w:rsidRDefault="00623457" w:rsidP="00D255C1">
      <w:pPr>
        <w:pStyle w:val="3"/>
        <w:rPr>
          <w:lang w:val="el-GR"/>
        </w:rPr>
        <w:sectPr w:rsidR="00623457" w:rsidRPr="00603221" w:rsidSect="00DF02B0">
          <w:headerReference w:type="first" r:id="rId39"/>
          <w:pgSz w:w="11906" w:h="16838"/>
          <w:pgMar w:top="1134" w:right="1134" w:bottom="1134" w:left="1134" w:header="720" w:footer="709" w:gutter="0"/>
          <w:cols w:space="720"/>
          <w:titlePg/>
          <w:docGrid w:linePitch="360"/>
        </w:sectPr>
      </w:pPr>
    </w:p>
    <w:p w14:paraId="66A30802" w14:textId="77777777" w:rsidR="008338F0" w:rsidRPr="00603221" w:rsidRDefault="003355E7" w:rsidP="003329FF">
      <w:pPr>
        <w:pStyle w:val="2"/>
        <w:numPr>
          <w:ilvl w:val="0"/>
          <w:numId w:val="0"/>
        </w:numPr>
        <w:ind w:left="576" w:hanging="576"/>
        <w:rPr>
          <w:rFonts w:cs="Tahoma"/>
          <w:lang w:val="el-GR"/>
        </w:rPr>
      </w:pPr>
      <w:bookmarkStart w:id="418" w:name="_Ref494118533"/>
      <w:bookmarkStart w:id="419" w:name="_Ref40984039"/>
      <w:bookmarkStart w:id="420" w:name="_Toc112836410"/>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418"/>
      <w:bookmarkEnd w:id="419"/>
      <w:bookmarkEnd w:id="420"/>
      <w:r w:rsidR="00E1337D" w:rsidRPr="00603221">
        <w:rPr>
          <w:rFonts w:cs="Tahoma"/>
          <w:lang w:val="el-GR"/>
        </w:rPr>
        <w:t xml:space="preserve"> </w:t>
      </w:r>
    </w:p>
    <w:p w14:paraId="17772EB6" w14:textId="35F1DACA" w:rsidR="008338F0" w:rsidRPr="00603221" w:rsidRDefault="00DA1F04">
      <w:pPr>
        <w:rPr>
          <w:lang w:val="el-GR"/>
        </w:rPr>
      </w:pPr>
      <w:r>
        <w:rPr>
          <w:lang w:val="el-GR"/>
        </w:rPr>
        <w:t>Δεν υπάρχουν.</w:t>
      </w:r>
    </w:p>
    <w:p w14:paraId="5247CADE" w14:textId="77777777" w:rsidR="008338F0" w:rsidRPr="003329FF" w:rsidRDefault="003355E7" w:rsidP="003329FF">
      <w:pPr>
        <w:pStyle w:val="2"/>
        <w:numPr>
          <w:ilvl w:val="0"/>
          <w:numId w:val="0"/>
        </w:numPr>
        <w:ind w:left="576" w:hanging="576"/>
        <w:rPr>
          <w:rFonts w:cs="Tahoma"/>
          <w:lang w:val="el-GR"/>
        </w:rPr>
      </w:pPr>
      <w:bookmarkStart w:id="421" w:name="_Ref496623895"/>
      <w:bookmarkStart w:id="422" w:name="_Ref496624676"/>
      <w:bookmarkStart w:id="423" w:name="_Ref496625135"/>
      <w:bookmarkStart w:id="424" w:name="_Toc112836411"/>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421"/>
      <w:bookmarkEnd w:id="422"/>
      <w:bookmarkEnd w:id="423"/>
      <w:bookmarkEnd w:id="424"/>
      <w:r w:rsidRPr="003329FF">
        <w:rPr>
          <w:rFonts w:cs="Tahoma"/>
          <w:lang w:val="el-GR"/>
        </w:rPr>
        <w:t xml:space="preserve"> </w:t>
      </w:r>
    </w:p>
    <w:p w14:paraId="273E7CD1" w14:textId="77777777" w:rsidR="009B6AAD" w:rsidRPr="00603221" w:rsidRDefault="009B6AAD" w:rsidP="003E46EC">
      <w:pPr>
        <w:pStyle w:val="3"/>
        <w:numPr>
          <w:ilvl w:val="0"/>
          <w:numId w:val="8"/>
        </w:numPr>
        <w:rPr>
          <w:rFonts w:cs="Tahoma"/>
          <w:szCs w:val="22"/>
          <w:u w:val="single"/>
          <w:lang w:val="el-GR"/>
        </w:rPr>
      </w:pPr>
      <w:bookmarkStart w:id="425" w:name="_Toc43634808"/>
      <w:bookmarkStart w:id="426" w:name="_Toc44821188"/>
      <w:bookmarkStart w:id="427" w:name="_Toc48552980"/>
      <w:bookmarkStart w:id="428" w:name="_Toc49073807"/>
      <w:bookmarkStart w:id="429" w:name="_Toc62559079"/>
      <w:bookmarkStart w:id="430" w:name="_Toc487799701"/>
      <w:bookmarkStart w:id="431" w:name="_Toc112836412"/>
      <w:r w:rsidRPr="00603221">
        <w:rPr>
          <w:rFonts w:cs="Tahoma"/>
          <w:szCs w:val="22"/>
          <w:u w:val="single"/>
          <w:lang w:val="el-GR"/>
        </w:rPr>
        <w:t>Εγγυητική Επιστολή Συμμετοχής</w:t>
      </w:r>
      <w:bookmarkEnd w:id="425"/>
      <w:bookmarkEnd w:id="426"/>
      <w:bookmarkEnd w:id="427"/>
      <w:bookmarkEnd w:id="428"/>
      <w:bookmarkEnd w:id="429"/>
      <w:bookmarkEnd w:id="430"/>
      <w:bookmarkEnd w:id="43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77777777" w:rsidR="009B6AAD" w:rsidRPr="00603221" w:rsidRDefault="009B6AAD" w:rsidP="009B6AAD">
      <w:pPr>
        <w:rPr>
          <w:lang w:val="el-GR" w:eastAsia="el-GR"/>
        </w:rPr>
      </w:pPr>
      <w:r w:rsidRPr="00603221">
        <w:rPr>
          <w:lang w:val="el-GR" w:eastAsia="el-GR"/>
        </w:rPr>
        <w:t>Προς: Την Κοινωνία της Πληροφορίας ΑΕ</w:t>
      </w:r>
    </w:p>
    <w:p w14:paraId="4EFAC62F" w14:textId="522D7BEC" w:rsidR="009B6AAD" w:rsidRPr="00603221" w:rsidRDefault="00192781" w:rsidP="009B6AAD">
      <w:pPr>
        <w:rPr>
          <w:lang w:val="el-GR" w:eastAsia="el-GR"/>
        </w:rPr>
      </w:pPr>
      <w:proofErr w:type="spellStart"/>
      <w:r w:rsidRPr="00F13AA0">
        <w:rPr>
          <w:lang w:val="el-GR" w:eastAsia="el-GR"/>
        </w:rPr>
        <w:t>Λεωφ</w:t>
      </w:r>
      <w:proofErr w:type="spellEnd"/>
      <w:r w:rsidRPr="00F13AA0">
        <w:rPr>
          <w:lang w:val="el-GR" w:eastAsia="el-GR"/>
        </w:rPr>
        <w:t>. Συγγρού 194, ΤΚ 17671 Καλλιθέα (Αττική)</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5157CC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32"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25790C">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432"/>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lastRenderedPageBreak/>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3E46EC">
      <w:pPr>
        <w:pStyle w:val="3"/>
        <w:numPr>
          <w:ilvl w:val="0"/>
          <w:numId w:val="8"/>
        </w:numPr>
        <w:rPr>
          <w:rFonts w:cs="Tahoma"/>
          <w:szCs w:val="22"/>
          <w:u w:val="single"/>
          <w:lang w:val="el-GR"/>
        </w:rPr>
      </w:pPr>
      <w:bookmarkStart w:id="433" w:name="_Toc112836413"/>
      <w:r w:rsidRPr="00603221">
        <w:rPr>
          <w:rFonts w:cs="Tahoma"/>
          <w:szCs w:val="22"/>
          <w:u w:val="single"/>
          <w:lang w:val="el-GR"/>
        </w:rPr>
        <w:t>Εγγυητική Επιστολή Καλής Εκτέλεσης</w:t>
      </w:r>
      <w:bookmarkEnd w:id="433"/>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434" w:name="_Toc336420407"/>
      <w:r w:rsidRPr="00603221">
        <w:rPr>
          <w:lang w:val="el-GR"/>
        </w:rPr>
        <w:t>ΕΚΔΟΤΗΣ (Πλήρης επωνυμία).......................................................................</w:t>
      </w:r>
      <w:bookmarkEnd w:id="434"/>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77777777" w:rsidR="007A7DCA" w:rsidRPr="00603221" w:rsidRDefault="007A7DCA" w:rsidP="007A7DCA">
      <w:pPr>
        <w:rPr>
          <w:lang w:val="el-GR"/>
        </w:rPr>
      </w:pPr>
      <w:r w:rsidRPr="00603221">
        <w:rPr>
          <w:lang w:val="el-GR"/>
        </w:rPr>
        <w:t>Προς: Την Κοινωνία της Πληροφορίας ΑΕ</w:t>
      </w:r>
    </w:p>
    <w:p w14:paraId="1E815C5B" w14:textId="01C2CDAD" w:rsidR="007A7DCA" w:rsidRPr="00603221" w:rsidRDefault="001016B2" w:rsidP="007A7DCA">
      <w:pPr>
        <w:rPr>
          <w:lang w:val="el-GR" w:eastAsia="el-GR"/>
        </w:rPr>
      </w:pPr>
      <w:proofErr w:type="spellStart"/>
      <w:r w:rsidRPr="00F13AA0">
        <w:rPr>
          <w:lang w:val="el-GR" w:eastAsia="el-GR"/>
        </w:rPr>
        <w:t>Λεωφ</w:t>
      </w:r>
      <w:proofErr w:type="spellEnd"/>
      <w:r w:rsidRPr="00F13AA0">
        <w:rPr>
          <w:lang w:val="el-GR" w:eastAsia="el-GR"/>
        </w:rPr>
        <w:t>. Συγγρού 194, ΤΚ 17671 Καλλιθέα (Αττική)</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7FA3D70" w:rsidR="007A7DCA" w:rsidRPr="00603221" w:rsidRDefault="007A7DCA" w:rsidP="007A7DCA">
      <w:pPr>
        <w:rPr>
          <w:lang w:val="el-GR"/>
        </w:rPr>
      </w:pPr>
      <w:r w:rsidRPr="00603221">
        <w:rPr>
          <w:lang w:val="el-GR"/>
        </w:rPr>
        <w:t xml:space="preserve">Η παρούσα ισχύει μέχρι και την ............... </w:t>
      </w:r>
      <w:bookmarkStart w:id="435"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5790C">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435"/>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234806" w:rsidRDefault="007A7DCA" w:rsidP="007A7DCA">
      <w:pPr>
        <w:jc w:val="right"/>
        <w:rPr>
          <w:lang w:val="el-GR"/>
        </w:rPr>
      </w:pPr>
      <w:r w:rsidRPr="0023480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3E46EC">
      <w:pPr>
        <w:pStyle w:val="3"/>
        <w:numPr>
          <w:ilvl w:val="0"/>
          <w:numId w:val="8"/>
        </w:numPr>
        <w:rPr>
          <w:rFonts w:cs="Tahoma"/>
          <w:szCs w:val="22"/>
          <w:lang w:val="el-GR" w:eastAsia="el-GR"/>
        </w:rPr>
      </w:pPr>
      <w:bookmarkStart w:id="436" w:name="_Toc112836414"/>
      <w:bookmarkStart w:id="437" w:name="_Hlk67672044"/>
      <w:r w:rsidRPr="00603221">
        <w:rPr>
          <w:rFonts w:cs="Tahoma"/>
          <w:szCs w:val="22"/>
          <w:lang w:val="el-GR" w:eastAsia="el-GR"/>
        </w:rPr>
        <w:lastRenderedPageBreak/>
        <w:t>Εγγυητική Επιστολή Προκαταβολής</w:t>
      </w:r>
      <w:bookmarkEnd w:id="436"/>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438"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7777777" w:rsidR="007E000B" w:rsidRPr="00603221" w:rsidRDefault="007E000B" w:rsidP="007E000B">
      <w:pPr>
        <w:spacing w:line="276" w:lineRule="auto"/>
        <w:rPr>
          <w:lang w:val="el-GR" w:eastAsia="el-GR"/>
        </w:rPr>
      </w:pPr>
      <w:r w:rsidRPr="00603221">
        <w:rPr>
          <w:lang w:val="el-GR" w:eastAsia="el-GR"/>
        </w:rPr>
        <w:t>Κοινωνία της Πληροφορίας Α.Ε.</w:t>
      </w:r>
    </w:p>
    <w:p w14:paraId="08EFD714" w14:textId="1D685782" w:rsidR="007E000B" w:rsidRPr="00603221" w:rsidRDefault="00F13AA0" w:rsidP="007E000B">
      <w:pPr>
        <w:spacing w:line="276" w:lineRule="auto"/>
        <w:rPr>
          <w:lang w:val="el-GR" w:eastAsia="el-GR"/>
        </w:rPr>
      </w:pPr>
      <w:proofErr w:type="spellStart"/>
      <w:r w:rsidRPr="00F13AA0">
        <w:rPr>
          <w:lang w:val="el-GR" w:eastAsia="el-GR"/>
        </w:rPr>
        <w:t>Λεωφ</w:t>
      </w:r>
      <w:proofErr w:type="spellEnd"/>
      <w:r w:rsidRPr="00F13AA0">
        <w:rPr>
          <w:lang w:val="el-GR" w:eastAsia="el-GR"/>
        </w:rPr>
        <w:t>. Συγγρού 194</w:t>
      </w:r>
      <w:r w:rsidR="007E000B" w:rsidRPr="00F13AA0">
        <w:rPr>
          <w:lang w:val="el-GR" w:eastAsia="el-GR"/>
        </w:rPr>
        <w:t xml:space="preserve">, ΤΚ </w:t>
      </w:r>
      <w:r w:rsidRPr="00F13AA0">
        <w:rPr>
          <w:lang w:val="el-GR" w:eastAsia="el-GR"/>
        </w:rPr>
        <w:t>17671</w:t>
      </w:r>
      <w:r w:rsidR="007E000B" w:rsidRPr="00F13AA0">
        <w:rPr>
          <w:lang w:val="el-GR" w:eastAsia="el-GR"/>
        </w:rPr>
        <w:t xml:space="preserve"> </w:t>
      </w:r>
      <w:r w:rsidRPr="00F13AA0">
        <w:rPr>
          <w:lang w:val="el-GR" w:eastAsia="el-GR"/>
        </w:rPr>
        <w:t>Καλλιθέα (Αττική)</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216A9886"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5790C">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234806" w:rsidRDefault="007E000B" w:rsidP="007E000B">
      <w:pPr>
        <w:spacing w:line="276" w:lineRule="auto"/>
        <w:jc w:val="right"/>
        <w:rPr>
          <w:lang w:val="el-GR"/>
        </w:rPr>
      </w:pPr>
      <w:r w:rsidRPr="00234806">
        <w:rPr>
          <w:lang w:val="el-GR"/>
        </w:rPr>
        <w:t>(Εξουσιοδοτημένη υπογραφή)</w:t>
      </w:r>
    </w:p>
    <w:p w14:paraId="0A7F47D6" w14:textId="77777777" w:rsidR="00A84DDC" w:rsidRPr="00603221" w:rsidRDefault="007E000B" w:rsidP="003E46EC">
      <w:pPr>
        <w:pStyle w:val="3"/>
        <w:numPr>
          <w:ilvl w:val="0"/>
          <w:numId w:val="8"/>
        </w:numPr>
        <w:rPr>
          <w:rFonts w:cs="Tahoma"/>
          <w:szCs w:val="22"/>
          <w:lang w:val="el-GR" w:eastAsia="el-GR"/>
        </w:rPr>
      </w:pPr>
      <w:bookmarkStart w:id="439" w:name="_Toc87434905"/>
      <w:bookmarkEnd w:id="439"/>
      <w:r w:rsidRPr="003329FF">
        <w:rPr>
          <w:lang w:eastAsia="el-GR"/>
        </w:rPr>
        <w:br w:type="page"/>
      </w:r>
      <w:bookmarkStart w:id="440" w:name="_Toc112836415"/>
      <w:bookmarkEnd w:id="437"/>
      <w:r w:rsidR="00A84DDC" w:rsidRPr="00603221">
        <w:rPr>
          <w:rFonts w:cs="Tahoma"/>
          <w:szCs w:val="22"/>
          <w:lang w:val="el-GR" w:eastAsia="el-GR"/>
        </w:rPr>
        <w:lastRenderedPageBreak/>
        <w:t>Εγγυητική Επιστολή Καλής Λειτουργίας</w:t>
      </w:r>
      <w:bookmarkEnd w:id="440"/>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94A8351" w:rsidR="00DA360B" w:rsidRDefault="00DA360B" w:rsidP="00B048E7">
      <w:pPr>
        <w:rPr>
          <w:lang w:val="el-GR" w:eastAsia="el-GR"/>
        </w:rPr>
      </w:pPr>
      <w:r>
        <w:rPr>
          <w:lang w:val="el-GR" w:eastAsia="el-GR"/>
        </w:rPr>
        <w:t xml:space="preserve">Κύριο του Έργου </w:t>
      </w:r>
    </w:p>
    <w:p w14:paraId="50FB5247" w14:textId="705ACF49" w:rsidR="00B048E7" w:rsidRPr="00603221" w:rsidRDefault="00B048E7" w:rsidP="00B048E7">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549059C4"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438"/>
    </w:p>
    <w:p w14:paraId="33999DB5" w14:textId="77777777" w:rsidR="00E75240" w:rsidRDefault="00E75240">
      <w:pPr>
        <w:suppressAutoHyphens w:val="0"/>
        <w:spacing w:after="0"/>
        <w:jc w:val="left"/>
        <w:rPr>
          <w:lang w:val="el-GR"/>
        </w:rPr>
      </w:pPr>
      <w:r>
        <w:rPr>
          <w:lang w:val="el-GR"/>
        </w:rPr>
        <w:br w:type="page"/>
      </w:r>
    </w:p>
    <w:p w14:paraId="6F01CDCA" w14:textId="5F5A8400" w:rsidR="009460AC" w:rsidRPr="003329FF" w:rsidRDefault="009460AC" w:rsidP="009460AC">
      <w:pPr>
        <w:pStyle w:val="2"/>
        <w:numPr>
          <w:ilvl w:val="0"/>
          <w:numId w:val="0"/>
        </w:numPr>
        <w:ind w:left="576" w:hanging="576"/>
        <w:rPr>
          <w:rFonts w:cs="Tahoma"/>
          <w:lang w:val="el-GR"/>
        </w:rPr>
      </w:pPr>
      <w:bookmarkStart w:id="441" w:name="_Toc112836416"/>
      <w:r w:rsidRPr="003329FF">
        <w:rPr>
          <w:rFonts w:cs="Tahoma"/>
          <w:lang w:val="el-GR"/>
        </w:rPr>
        <w:lastRenderedPageBreak/>
        <w:t xml:space="preserve">ΠΑΡΑΡΤΗΜΑ </w:t>
      </w:r>
      <w:r w:rsidRPr="00603221">
        <w:rPr>
          <w:rFonts w:cs="Tahoma"/>
        </w:rPr>
        <w:t>I</w:t>
      </w:r>
      <w:r>
        <w:rPr>
          <w:rFonts w:cs="Tahoma"/>
          <w:lang w:val="el-GR"/>
        </w:rPr>
        <w:t>Χ</w:t>
      </w:r>
      <w:r w:rsidRPr="003329FF">
        <w:rPr>
          <w:rFonts w:cs="Tahoma"/>
          <w:lang w:val="el-GR"/>
        </w:rPr>
        <w:t xml:space="preserve"> – </w:t>
      </w:r>
      <w:r w:rsidRPr="009460AC">
        <w:rPr>
          <w:rFonts w:cs="Tahoma"/>
          <w:lang w:val="el-GR"/>
        </w:rPr>
        <w:t>ΕΝΗΜΕΡΩΣΗ ΓΙΑ ΤΗΝ ΕΠΕΞΕΡΓΑΣΙΑ ΠΡΟΣΩΠΙΚΩΝ ΔΕΔΟΜΕΝΩΝ</w:t>
      </w:r>
      <w:bookmarkEnd w:id="441"/>
      <w:r w:rsidRPr="003329FF">
        <w:rPr>
          <w:rFonts w:cs="Tahoma"/>
          <w:lang w:val="el-GR"/>
        </w:rPr>
        <w:t xml:space="preserve"> </w:t>
      </w:r>
    </w:p>
    <w:p w14:paraId="705339BE" w14:textId="77777777" w:rsidR="009460AC" w:rsidRDefault="009460AC" w:rsidP="00AF47C5">
      <w:pPr>
        <w:rPr>
          <w:lang w:val="el-GR" w:eastAsia="el-GR"/>
        </w:rPr>
      </w:pP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7ADB86F" w14:textId="77777777" w:rsidR="00E75240" w:rsidRPr="00821852" w:rsidRDefault="00E75240"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E894973" w14:textId="77777777" w:rsidR="00E75240" w:rsidRPr="00821852" w:rsidRDefault="00E75240" w:rsidP="00E75240">
      <w:pPr>
        <w:rPr>
          <w:lang w:val="el-GR"/>
        </w:rPr>
      </w:pPr>
    </w:p>
    <w:p w14:paraId="13D3936D" w14:textId="77777777" w:rsidR="00882E44" w:rsidRPr="00603221" w:rsidRDefault="00882E44" w:rsidP="00821852">
      <w:pPr>
        <w:jc w:val="left"/>
        <w:rPr>
          <w:lang w:val="el-GR"/>
        </w:rPr>
      </w:pP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3BFC6" w14:textId="77777777" w:rsidR="00472B03" w:rsidRDefault="00472B03">
      <w:pPr>
        <w:spacing w:after="0"/>
      </w:pPr>
      <w:r>
        <w:separator/>
      </w:r>
    </w:p>
  </w:endnote>
  <w:endnote w:type="continuationSeparator" w:id="0">
    <w:p w14:paraId="43DEF642" w14:textId="77777777" w:rsidR="00472B03" w:rsidRDefault="00472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145B" w14:textId="5DAD0656" w:rsidR="0021647B" w:rsidRDefault="0021647B">
    <w:pPr>
      <w:pStyle w:val="af2"/>
    </w:pPr>
    <w:r>
      <w:t xml:space="preserve">                               </w:t>
    </w:r>
    <w:r>
      <w:rPr>
        <w:noProof/>
        <w:lang w:val="el-GR" w:eastAsia="el-GR"/>
      </w:rPr>
      <w:drawing>
        <wp:inline distT="0" distB="0" distL="0" distR="0" wp14:anchorId="3968D895" wp14:editId="0649A0F4">
          <wp:extent cx="3381621" cy="415925"/>
          <wp:effectExtent l="0" t="0" r="9525" b="3175"/>
          <wp:docPr id="3" name="Εικόνα 1" descr="cid:image001.png@01D7CF3A.4F56F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id:image001.png@01D7CF3A.4F56F2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35789" cy="422587"/>
                  </a:xfrm>
                  <a:prstGeom prst="rect">
                    <a:avLst/>
                  </a:prstGeom>
                  <a:noFill/>
                  <a:ln>
                    <a:noFill/>
                  </a:ln>
                </pic:spPr>
              </pic:pic>
            </a:graphicData>
          </a:graphic>
        </wp:inline>
      </w:drawing>
    </w:r>
    <w:r>
      <w:ptab w:relativeTo="margin" w:alignment="right" w:leader="none"/>
    </w:r>
    <w:r w:rsidRPr="001E54F6">
      <w:rPr>
        <w:rStyle w:val="a3"/>
        <w:rFonts w:cs="Tahoma"/>
        <w:sz w:val="20"/>
      </w:rPr>
      <w:fldChar w:fldCharType="begin"/>
    </w:r>
    <w:r w:rsidRPr="0079247D">
      <w:rPr>
        <w:rStyle w:val="a3"/>
        <w:rFonts w:cs="Tahoma"/>
        <w:sz w:val="20"/>
        <w:lang w:val="el-GR"/>
      </w:rPr>
      <w:instrText xml:space="preserve"> </w:instrText>
    </w:r>
    <w:r w:rsidRPr="001E54F6">
      <w:rPr>
        <w:rStyle w:val="a3"/>
        <w:rFonts w:cs="Tahoma"/>
        <w:sz w:val="20"/>
      </w:rPr>
      <w:instrText>PAGE</w:instrText>
    </w:r>
    <w:r w:rsidRPr="0079247D">
      <w:rPr>
        <w:rStyle w:val="a3"/>
        <w:rFonts w:cs="Tahoma"/>
        <w:sz w:val="20"/>
        <w:lang w:val="el-GR"/>
      </w:rPr>
      <w:instrText xml:space="preserve"> </w:instrText>
    </w:r>
    <w:r w:rsidRPr="001E54F6">
      <w:rPr>
        <w:rStyle w:val="a3"/>
        <w:rFonts w:cs="Tahoma"/>
        <w:sz w:val="20"/>
      </w:rPr>
      <w:fldChar w:fldCharType="separate"/>
    </w:r>
    <w:r w:rsidR="006D66A2">
      <w:rPr>
        <w:rStyle w:val="a3"/>
        <w:rFonts w:cs="Tahoma"/>
        <w:noProof/>
        <w:sz w:val="20"/>
      </w:rPr>
      <w:t>118</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6D66A2">
      <w:rPr>
        <w:rStyle w:val="a3"/>
        <w:rFonts w:cs="Tahoma"/>
        <w:noProof/>
        <w:sz w:val="20"/>
      </w:rPr>
      <w:t>172</w:t>
    </w:r>
    <w:r w:rsidRPr="001E54F6">
      <w:rPr>
        <w:rStyle w:val="a3"/>
        <w:rFonts w:cs="Tahom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9F85" w14:textId="4F879824" w:rsidR="0021647B" w:rsidRDefault="0021647B" w:rsidP="00ED7506">
    <w:pPr>
      <w:pStyle w:val="af2"/>
      <w:jc w:val="left"/>
    </w:pPr>
    <w:r w:rsidRPr="00ED7506">
      <w:rPr>
        <w:rStyle w:val="a3"/>
        <w:rFonts w:cs="Tahoma"/>
        <w:sz w:val="16"/>
        <w:szCs w:val="16"/>
        <w:lang w:val="el-GR"/>
      </w:rPr>
      <w:t xml:space="preserve">      </w:t>
    </w:r>
    <w:r>
      <w:ptab w:relativeTo="margin" w:alignment="center" w:leader="none"/>
    </w:r>
    <w:r>
      <w:rPr>
        <w:noProof/>
        <w:lang w:val="el-GR" w:eastAsia="el-GR"/>
      </w:rPr>
      <w:drawing>
        <wp:inline distT="0" distB="0" distL="0" distR="0" wp14:anchorId="4F361CA5" wp14:editId="44A93E25">
          <wp:extent cx="3381621" cy="415925"/>
          <wp:effectExtent l="0" t="0" r="9525" b="3175"/>
          <wp:docPr id="1" name="Εικόνα 1" descr="cid:image001.png@01D7CF3A.4F56F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id:image001.png@01D7CF3A.4F56F2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35789" cy="422587"/>
                  </a:xfrm>
                  <a:prstGeom prst="rect">
                    <a:avLst/>
                  </a:prstGeom>
                  <a:noFill/>
                  <a:ln>
                    <a:noFill/>
                  </a:ln>
                </pic:spPr>
              </pic:pic>
            </a:graphicData>
          </a:graphic>
        </wp:inline>
      </w:drawing>
    </w:r>
    <w:r>
      <w:ptab w:relativeTo="margin" w:alignment="right" w:leader="none"/>
    </w:r>
    <w:r w:rsidRPr="001E54F6">
      <w:rPr>
        <w:rStyle w:val="a3"/>
        <w:rFonts w:cs="Tahoma"/>
        <w:sz w:val="20"/>
      </w:rPr>
      <w:fldChar w:fldCharType="begin"/>
    </w:r>
    <w:r w:rsidRPr="0079247D">
      <w:rPr>
        <w:rStyle w:val="a3"/>
        <w:rFonts w:cs="Tahoma"/>
        <w:sz w:val="20"/>
        <w:lang w:val="el-GR"/>
      </w:rPr>
      <w:instrText xml:space="preserve"> </w:instrText>
    </w:r>
    <w:r w:rsidRPr="001E54F6">
      <w:rPr>
        <w:rStyle w:val="a3"/>
        <w:rFonts w:cs="Tahoma"/>
        <w:sz w:val="20"/>
      </w:rPr>
      <w:instrText>PAGE</w:instrText>
    </w:r>
    <w:r w:rsidRPr="0079247D">
      <w:rPr>
        <w:rStyle w:val="a3"/>
        <w:rFonts w:cs="Tahoma"/>
        <w:sz w:val="20"/>
        <w:lang w:val="el-GR"/>
      </w:rPr>
      <w:instrText xml:space="preserve"> </w:instrText>
    </w:r>
    <w:r w:rsidRPr="001E54F6">
      <w:rPr>
        <w:rStyle w:val="a3"/>
        <w:rFonts w:cs="Tahoma"/>
        <w:sz w:val="20"/>
      </w:rPr>
      <w:fldChar w:fldCharType="separate"/>
    </w:r>
    <w:r w:rsidR="006D66A2">
      <w:rPr>
        <w:rStyle w:val="a3"/>
        <w:rFonts w:cs="Tahoma"/>
        <w:noProof/>
        <w:sz w:val="20"/>
      </w:rPr>
      <w:t>115</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6D66A2">
      <w:rPr>
        <w:rStyle w:val="a3"/>
        <w:rFonts w:cs="Tahoma"/>
        <w:noProof/>
        <w:sz w:val="20"/>
      </w:rPr>
      <w:t>172</w:t>
    </w:r>
    <w:r w:rsidRPr="001E54F6">
      <w:rPr>
        <w:rStyle w:val="a3"/>
        <w:rFonts w:cs="Tahom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1FDA" w14:textId="77777777" w:rsidR="0021647B" w:rsidRPr="00B44C67" w:rsidRDefault="0021647B" w:rsidP="00B44C6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8333F" w14:textId="77777777" w:rsidR="00472B03" w:rsidRDefault="00472B03">
      <w:pPr>
        <w:spacing w:after="0"/>
      </w:pPr>
      <w:r>
        <w:separator/>
      </w:r>
    </w:p>
  </w:footnote>
  <w:footnote w:type="continuationSeparator" w:id="0">
    <w:p w14:paraId="57356116" w14:textId="77777777" w:rsidR="00472B03" w:rsidRDefault="00472B03">
      <w:pPr>
        <w:spacing w:after="0"/>
      </w:pPr>
      <w:r>
        <w:continuationSeparator/>
      </w:r>
    </w:p>
  </w:footnote>
  <w:footnote w:id="1">
    <w:p w14:paraId="1ABB79D0" w14:textId="77777777" w:rsidR="0021647B" w:rsidRPr="00175691" w:rsidRDefault="0021647B"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21647B" w:rsidRPr="00BD65F6" w:rsidRDefault="0021647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21647B" w:rsidRPr="006B2C94" w:rsidRDefault="0021647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21647B" w:rsidRPr="006B2C94" w:rsidRDefault="0021647B" w:rsidP="00E87EA9">
      <w:pPr>
        <w:pStyle w:val="af4"/>
        <w:rPr>
          <w:lang w:val="el-GR"/>
        </w:rPr>
      </w:pPr>
    </w:p>
  </w:footnote>
  <w:footnote w:id="4">
    <w:p w14:paraId="5708749A" w14:textId="77777777" w:rsidR="0021647B" w:rsidRPr="00BD65F6" w:rsidRDefault="0021647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7A6E2BEE" w14:textId="77777777" w:rsidR="0021647B" w:rsidRPr="0029307B" w:rsidRDefault="0021647B" w:rsidP="00C0210C">
      <w:pPr>
        <w:pStyle w:val="af4"/>
        <w:rPr>
          <w:lang w:val="el-GR"/>
        </w:rPr>
      </w:pPr>
      <w:r>
        <w:rPr>
          <w:rStyle w:val="ab"/>
        </w:rPr>
        <w:footnoteRef/>
      </w:r>
      <w:r w:rsidRPr="0029307B">
        <w:rPr>
          <w:lang w:val="el-GR"/>
        </w:rPr>
        <w:t xml:space="preserve"> </w:t>
      </w:r>
      <w:r>
        <w:rPr>
          <w:lang w:val="el-GR"/>
        </w:rPr>
        <w:tab/>
      </w:r>
      <w:r w:rsidRPr="006F67CF">
        <w:rPr>
          <w:lang w:val="el-GR"/>
        </w:rPr>
        <w:t xml:space="preserve">Για τον χρόνο έκδοσης και ισχύος των αποδεικτικών μέσων, </w:t>
      </w:r>
      <w:r w:rsidRPr="006F67CF">
        <w:rPr>
          <w:lang w:val="el-GR"/>
        </w:rPr>
        <w:t xml:space="preserve">πρβλ και το με αρ πρωτ 2210/19-04-2019 (ΑΔΑ : 66ΓΠΟΞΤΒ-Ζ9Κ) έγγραφο της ΕΑΑΔΗΣΥ. </w:t>
      </w:r>
    </w:p>
  </w:footnote>
  <w:footnote w:id="6">
    <w:p w14:paraId="6F98508E" w14:textId="77777777" w:rsidR="0021647B" w:rsidRPr="005B2FD1" w:rsidRDefault="0021647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4DAA325A" w14:textId="77777777" w:rsidR="0021647B" w:rsidRPr="001036EA" w:rsidRDefault="0021647B" w:rsidP="00130942">
      <w:pPr>
        <w:pStyle w:val="af4"/>
        <w:ind w:left="426" w:hanging="426"/>
        <w:rPr>
          <w:lang w:val="el-GR"/>
        </w:rPr>
      </w:pPr>
      <w:r>
        <w:rPr>
          <w:rStyle w:val="a8"/>
        </w:rPr>
        <w:footnoteRef/>
      </w:r>
      <w:r>
        <w:rPr>
          <w:lang w:val="el-GR"/>
        </w:rPr>
        <w:tab/>
        <w:t>Άρθρο 90 παρ. 2 και 4 του ν. 4412/2016.</w:t>
      </w:r>
    </w:p>
  </w:footnote>
  <w:footnote w:id="8">
    <w:p w14:paraId="4737E955" w14:textId="77777777" w:rsidR="0021647B" w:rsidRDefault="0021647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9">
    <w:p w14:paraId="47BFBDBB" w14:textId="77777777" w:rsidR="0021647B" w:rsidRPr="00D52587" w:rsidRDefault="0021647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0">
    <w:p w14:paraId="21DE9AFB" w14:textId="77777777" w:rsidR="0021647B" w:rsidRPr="00827575" w:rsidRDefault="0021647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1">
    <w:p w14:paraId="73EC662C" w14:textId="77777777" w:rsidR="0021647B" w:rsidRPr="004072A5" w:rsidRDefault="0021647B"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12">
    <w:p w14:paraId="7F02B8BC" w14:textId="77777777" w:rsidR="0021647B" w:rsidRPr="007C4E1D" w:rsidRDefault="0021647B" w:rsidP="00072601">
      <w:pPr>
        <w:pStyle w:val="af4"/>
        <w:rPr>
          <w:lang w:val="el-GR"/>
        </w:rPr>
      </w:pPr>
      <w:r>
        <w:rPr>
          <w:rStyle w:val="ab"/>
        </w:rPr>
        <w:footnoteRef/>
      </w:r>
      <w:r w:rsidRPr="007C4E1D">
        <w:rPr>
          <w:lang w:val="el-GR"/>
        </w:rPr>
        <w:t xml:space="preserve"> </w:t>
      </w:r>
      <w:r w:rsidRPr="007C4E1D">
        <w:rPr>
          <w:lang w:val="el-GR"/>
        </w:rPr>
        <w:t>Πρβλ. άρθρο 372 παρ. 1 και 2 Ν. 4412/2016</w:t>
      </w:r>
      <w:r>
        <w:rPr>
          <w:lang w:val="el-GR"/>
        </w:rPr>
        <w:t>.</w:t>
      </w:r>
    </w:p>
  </w:footnote>
  <w:footnote w:id="13">
    <w:p w14:paraId="26761104" w14:textId="77777777" w:rsidR="0021647B" w:rsidRPr="00F40EF3" w:rsidRDefault="0021647B" w:rsidP="00072601">
      <w:pPr>
        <w:pStyle w:val="af4"/>
        <w:rPr>
          <w:lang w:val="el-GR"/>
        </w:rPr>
      </w:pPr>
      <w:r>
        <w:rPr>
          <w:rStyle w:val="ab"/>
        </w:rPr>
        <w:footnoteRef/>
      </w:r>
      <w:r w:rsidRPr="00F40EF3">
        <w:rPr>
          <w:lang w:val="el-GR"/>
        </w:rPr>
        <w:t xml:space="preserve"> </w:t>
      </w:r>
      <w:r w:rsidRPr="00F40EF3">
        <w:rPr>
          <w:lang w:val="el-GR"/>
        </w:rPr>
        <w:t>Πρβλ. άρθρο 372 παρ. 4 του ν. 4412/2016</w:t>
      </w:r>
      <w:r>
        <w:rPr>
          <w:lang w:val="el-GR"/>
        </w:rPr>
        <w:t>.</w:t>
      </w:r>
    </w:p>
  </w:footnote>
  <w:footnote w:id="14">
    <w:p w14:paraId="754568DA" w14:textId="77777777" w:rsidR="0021647B" w:rsidRPr="00F40EF3" w:rsidRDefault="0021647B" w:rsidP="00160FCE">
      <w:pPr>
        <w:pStyle w:val="af4"/>
        <w:rPr>
          <w:lang w:val="el-GR"/>
        </w:rPr>
      </w:pPr>
      <w:r>
        <w:rPr>
          <w:rStyle w:val="ab"/>
        </w:rPr>
        <w:footnoteRef/>
      </w:r>
      <w:r w:rsidRPr="006A44BE">
        <w:rPr>
          <w:lang w:val="el-GR"/>
        </w:rPr>
        <w:t xml:space="preserve"> </w:t>
      </w:r>
      <w:r w:rsidRPr="006A44BE">
        <w:rPr>
          <w:lang w:val="el-GR"/>
        </w:rPr>
        <w:t>Πρβλ άρθρο 372 παρ. 6 του ν. 4412/2016.</w:t>
      </w:r>
    </w:p>
  </w:footnote>
  <w:footnote w:id="15">
    <w:p w14:paraId="02D477BF" w14:textId="77777777" w:rsidR="0021647B" w:rsidRPr="00FF4138" w:rsidRDefault="0021647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6">
    <w:p w14:paraId="2C029A4D" w14:textId="77777777" w:rsidR="0021647B" w:rsidRPr="001F7E31" w:rsidRDefault="0021647B" w:rsidP="003F0D9A">
      <w:pPr>
        <w:pStyle w:val="af4"/>
        <w:rPr>
          <w:lang w:val="el-GR"/>
        </w:rPr>
      </w:pPr>
      <w:r>
        <w:rPr>
          <w:rStyle w:val="ab"/>
        </w:rPr>
        <w:footnoteRef/>
      </w:r>
      <w:r w:rsidRPr="001F7E31">
        <w:rPr>
          <w:lang w:val="el-GR"/>
        </w:rPr>
        <w:t xml:space="preserve"> </w:t>
      </w:r>
      <w:r>
        <w:rPr>
          <w:lang w:val="el-GR"/>
        </w:rPr>
        <w:tab/>
      </w:r>
      <w:r>
        <w:rPr>
          <w:lang w:val="el-GR"/>
        </w:rPr>
        <w:t xml:space="preserve">Πρβλ. άρθρο 218 του ν.4412/2016, όπως τροποποιήθηκε με το άρθρο 43 παρ. 25, υποπαρ. α του ν. 4605/2019. </w:t>
      </w:r>
    </w:p>
  </w:footnote>
  <w:footnote w:id="17">
    <w:p w14:paraId="7AE6537D" w14:textId="77777777" w:rsidR="0021647B" w:rsidRPr="00812021" w:rsidRDefault="0021647B" w:rsidP="005052FB">
      <w:pPr>
        <w:pStyle w:val="af4"/>
        <w:rPr>
          <w:ins w:id="252" w:author="Συντάκτης"/>
          <w:del w:id="253" w:author="Συντάκτης"/>
          <w:lang w:val="en-US"/>
          <w:rPrChange w:id="254" w:author="Συντάκτης">
            <w:rPr>
              <w:ins w:id="255" w:author="Συντάκτης"/>
              <w:del w:id="256" w:author="Συντάκτης"/>
              <w:lang w:val="el-GR"/>
            </w:rPr>
          </w:rPrChange>
        </w:rPr>
      </w:pPr>
      <w:r w:rsidRPr="00022C43">
        <w:rPr>
          <w:rStyle w:val="0"/>
        </w:rPr>
        <w:footnoteRef/>
      </w:r>
      <w:r w:rsidRPr="00EC4D5E">
        <w:rPr>
          <w:lang w:val="en-US"/>
        </w:rPr>
        <w:t xml:space="preserve">  </w:t>
      </w:r>
      <w:r w:rsidRPr="00EC4D5E">
        <w:rPr>
          <w:lang w:val="en-US"/>
        </w:rPr>
        <w:tab/>
      </w:r>
      <w:r>
        <w:rPr>
          <w:lang w:val="el-GR"/>
        </w:rPr>
        <w:t>Ά</w:t>
      </w:r>
      <w:r w:rsidRPr="00022C43">
        <w:rPr>
          <w:lang w:val="el-GR"/>
        </w:rPr>
        <w:t>ρθρο</w:t>
      </w:r>
      <w:r w:rsidRPr="00EC4D5E">
        <w:rPr>
          <w:lang w:val="en-US"/>
        </w:rPr>
        <w:t xml:space="preserve"> 205</w:t>
      </w:r>
      <w:r w:rsidRPr="00022C43">
        <w:rPr>
          <w:lang w:val="el-GR"/>
        </w:rPr>
        <w:t>Α</w:t>
      </w:r>
      <w:r w:rsidRPr="00EC4D5E">
        <w:rPr>
          <w:lang w:val="en-US"/>
        </w:rPr>
        <w:t xml:space="preserve"> </w:t>
      </w:r>
      <w:r w:rsidRPr="00022C43">
        <w:rPr>
          <w:lang w:val="el-GR"/>
        </w:rPr>
        <w:t>του</w:t>
      </w:r>
      <w:r w:rsidRPr="00EC4D5E">
        <w:rPr>
          <w:lang w:val="en-US"/>
        </w:rPr>
        <w:t xml:space="preserve"> </w:t>
      </w:r>
      <w:r w:rsidRPr="00022C43">
        <w:rPr>
          <w:lang w:val="el-GR"/>
        </w:rPr>
        <w:t>ν</w:t>
      </w:r>
      <w:r w:rsidRPr="00EC4D5E">
        <w:rPr>
          <w:lang w:val="en-US"/>
        </w:rPr>
        <w:t>. 4412/2016</w:t>
      </w:r>
    </w:p>
  </w:footnote>
  <w:footnote w:id="18">
    <w:p w14:paraId="711DD93E" w14:textId="77777777" w:rsidR="0021647B" w:rsidRPr="00EC4D5E" w:rsidRDefault="0021647B" w:rsidP="006E4901">
      <w:pPr>
        <w:pStyle w:val="af4"/>
        <w:rPr>
          <w:lang w:val="en-US"/>
        </w:rPr>
      </w:pPr>
      <w:r>
        <w:rPr>
          <w:rStyle w:val="ab"/>
        </w:rPr>
        <w:footnoteRef/>
      </w:r>
      <w:r w:rsidRPr="00EC4D5E">
        <w:rPr>
          <w:lang w:val="en-US"/>
        </w:rPr>
        <w:t xml:space="preserve"> </w:t>
      </w:r>
      <w:r w:rsidRPr="00603221">
        <w:rPr>
          <w:lang w:val="el-GR"/>
        </w:rPr>
        <w:t>Ως</w:t>
      </w:r>
      <w:r w:rsidRPr="00EC4D5E">
        <w:rPr>
          <w:lang w:val="en-US"/>
        </w:rPr>
        <w:t xml:space="preserve"> </w:t>
      </w:r>
      <w:r w:rsidRPr="00603221">
        <w:rPr>
          <w:lang w:val="el-GR"/>
        </w:rPr>
        <w:t>ΘΕΣΕΙΣ</w:t>
      </w:r>
      <w:r w:rsidRPr="00EC4D5E">
        <w:rPr>
          <w:lang w:val="en-US"/>
        </w:rPr>
        <w:t xml:space="preserve"> </w:t>
      </w:r>
      <w:r w:rsidRPr="00603221">
        <w:rPr>
          <w:lang w:val="el-GR"/>
        </w:rPr>
        <w:t>ενδεικτικά</w:t>
      </w:r>
      <w:r w:rsidRPr="00EC4D5E">
        <w:rPr>
          <w:lang w:val="en-US"/>
        </w:rPr>
        <w:t xml:space="preserve"> </w:t>
      </w:r>
      <w:r w:rsidRPr="00603221">
        <w:rPr>
          <w:lang w:val="el-GR"/>
        </w:rPr>
        <w:t>αναφέρονται</w:t>
      </w:r>
      <w:r w:rsidRPr="00EC4D5E">
        <w:rPr>
          <w:lang w:val="en-US"/>
        </w:rPr>
        <w:t xml:space="preserve"> : </w:t>
      </w:r>
      <w:r>
        <w:rPr>
          <w:lang w:val="en-GB"/>
        </w:rPr>
        <w:t>m</w:t>
      </w:r>
      <w:r>
        <w:rPr>
          <w:lang w:val="en-US"/>
        </w:rPr>
        <w:t>anager</w:t>
      </w:r>
      <w:r w:rsidRPr="00EC4D5E">
        <w:rPr>
          <w:lang w:val="en-US"/>
        </w:rPr>
        <w:t xml:space="preserve">, </w:t>
      </w:r>
      <w:r>
        <w:rPr>
          <w:lang w:val="en-US"/>
        </w:rPr>
        <w:t>senior</w:t>
      </w:r>
      <w:r w:rsidRPr="00EC4D5E">
        <w:rPr>
          <w:lang w:val="en-US"/>
        </w:rPr>
        <w:t xml:space="preserve"> </w:t>
      </w:r>
      <w:r>
        <w:rPr>
          <w:lang w:val="en-US"/>
        </w:rPr>
        <w:t>consultant</w:t>
      </w:r>
      <w:r w:rsidRPr="00EC4D5E">
        <w:rPr>
          <w:lang w:val="en-US"/>
        </w:rPr>
        <w:t xml:space="preserve">, </w:t>
      </w:r>
      <w:r>
        <w:rPr>
          <w:lang w:val="en-US"/>
        </w:rPr>
        <w:t>consultant</w:t>
      </w:r>
      <w:r w:rsidRPr="00EC4D5E">
        <w:rPr>
          <w:lang w:val="en-US"/>
        </w:rPr>
        <w:t xml:space="preserve">, </w:t>
      </w:r>
      <w:r>
        <w:rPr>
          <w:lang w:val="en-US"/>
        </w:rPr>
        <w:t>business</w:t>
      </w:r>
      <w:r w:rsidRPr="00EC4D5E">
        <w:rPr>
          <w:lang w:val="en-US"/>
        </w:rPr>
        <w:t xml:space="preserve"> </w:t>
      </w:r>
      <w:r>
        <w:rPr>
          <w:lang w:val="en-US"/>
        </w:rPr>
        <w:t>expert</w:t>
      </w:r>
      <w:r w:rsidRPr="00EC4D5E">
        <w:rPr>
          <w:lang w:val="en-US"/>
        </w:rPr>
        <w:t xml:space="preserve"> </w:t>
      </w:r>
      <w:r w:rsidRPr="00603221">
        <w:rPr>
          <w:lang w:val="el-GR"/>
        </w:rPr>
        <w:t>κλπ</w:t>
      </w:r>
      <w:r w:rsidRPr="00EC4D5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D0640" w14:textId="702EC2C2" w:rsidR="0021647B" w:rsidRDefault="0021647B">
    <w:pPr>
      <w:pStyle w:val="af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9"/>
      <w:gridCol w:w="6523"/>
    </w:tblGrid>
    <w:tr w:rsidR="0021647B" w:rsidRPr="006F43A4" w14:paraId="3956734A" w14:textId="77777777" w:rsidTr="0021647B">
      <w:trPr>
        <w:trHeight w:val="389"/>
      </w:trPr>
      <w:tc>
        <w:tcPr>
          <w:tcW w:w="2809" w:type="dxa"/>
          <w:vMerge w:val="restart"/>
          <w:tcBorders>
            <w:top w:val="nil"/>
            <w:left w:val="nil"/>
            <w:bottom w:val="nil"/>
            <w:right w:val="nil"/>
          </w:tcBorders>
          <w:shd w:val="clear" w:color="auto" w:fill="auto"/>
        </w:tcPr>
        <w:p w14:paraId="7EA5AC93" w14:textId="77777777" w:rsidR="0021647B" w:rsidRPr="00FC0EB4" w:rsidRDefault="0021647B" w:rsidP="00ED7506">
          <w:pPr>
            <w:spacing w:after="0"/>
            <w:ind w:right="-442"/>
            <w:jc w:val="left"/>
            <w:rPr>
              <w:b/>
              <w:lang w:val="en-US"/>
            </w:rPr>
          </w:pPr>
          <w:r>
            <w:rPr>
              <w:noProof/>
              <w:lang w:val="el-GR" w:eastAsia="el-GR"/>
            </w:rPr>
            <w:drawing>
              <wp:inline distT="0" distB="0" distL="0" distR="0" wp14:anchorId="2C13A0D9" wp14:editId="080E5DB5">
                <wp:extent cx="1719072" cy="490119"/>
                <wp:effectExtent l="0" t="0" r="0" b="5715"/>
                <wp:docPr id="2"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22074" cy="490975"/>
                        </a:xfrm>
                        <a:prstGeom prst="rect">
                          <a:avLst/>
                        </a:prstGeom>
                        <a:noFill/>
                        <a:ln>
                          <a:noFill/>
                          <a:prstDash/>
                        </a:ln>
                      </pic:spPr>
                    </pic:pic>
                  </a:graphicData>
                </a:graphic>
              </wp:inline>
            </w:drawing>
          </w:r>
        </w:p>
      </w:tc>
      <w:tc>
        <w:tcPr>
          <w:tcW w:w="6523" w:type="dxa"/>
          <w:tcBorders>
            <w:top w:val="nil"/>
            <w:left w:val="nil"/>
            <w:bottom w:val="single" w:sz="4" w:space="0" w:color="auto"/>
            <w:right w:val="nil"/>
          </w:tcBorders>
          <w:shd w:val="clear" w:color="auto" w:fill="auto"/>
          <w:vAlign w:val="center"/>
        </w:tcPr>
        <w:p w14:paraId="34DA6FC0" w14:textId="77777777" w:rsidR="0021647B" w:rsidRDefault="0021647B" w:rsidP="00ED7506">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p>
        <w:p w14:paraId="3AFDE567" w14:textId="77777777" w:rsidR="0021647B" w:rsidRPr="00C82832" w:rsidRDefault="0021647B" w:rsidP="00ED7506">
          <w:pPr>
            <w:tabs>
              <w:tab w:val="right" w:pos="8306"/>
            </w:tabs>
            <w:spacing w:after="0"/>
            <w:ind w:right="-102"/>
            <w:jc w:val="center"/>
            <w:rPr>
              <w:sz w:val="16"/>
              <w:szCs w:val="16"/>
              <w:lang w:val="el-GR"/>
            </w:rPr>
          </w:pPr>
          <w:r w:rsidRPr="00FC0EB4">
            <w:rPr>
              <w:sz w:val="16"/>
              <w:szCs w:val="16"/>
            </w:rPr>
            <w:t>Fax</w:t>
          </w:r>
          <w:r w:rsidRPr="00C82832">
            <w:rPr>
              <w:sz w:val="16"/>
              <w:szCs w:val="16"/>
              <w:lang w:val="el-GR"/>
            </w:rPr>
            <w:t>: 213 1300 800-1</w:t>
          </w:r>
        </w:p>
      </w:tc>
    </w:tr>
    <w:tr w:rsidR="0021647B" w:rsidRPr="00D21DDC" w14:paraId="2E0E0C09" w14:textId="77777777" w:rsidTr="0021647B">
      <w:trPr>
        <w:trHeight w:val="193"/>
      </w:trPr>
      <w:tc>
        <w:tcPr>
          <w:tcW w:w="2809" w:type="dxa"/>
          <w:vMerge/>
          <w:tcBorders>
            <w:left w:val="nil"/>
            <w:bottom w:val="nil"/>
            <w:right w:val="nil"/>
          </w:tcBorders>
          <w:shd w:val="clear" w:color="auto" w:fill="auto"/>
        </w:tcPr>
        <w:p w14:paraId="4491B3AD" w14:textId="77777777" w:rsidR="0021647B" w:rsidRPr="00C82832" w:rsidRDefault="0021647B" w:rsidP="00ED7506">
          <w:pPr>
            <w:spacing w:after="0"/>
            <w:ind w:right="-442"/>
            <w:jc w:val="left"/>
            <w:rPr>
              <w:b/>
              <w:lang w:val="el-GR"/>
            </w:rPr>
          </w:pPr>
        </w:p>
      </w:tc>
      <w:tc>
        <w:tcPr>
          <w:tcW w:w="6523" w:type="dxa"/>
          <w:tcBorders>
            <w:left w:val="nil"/>
            <w:bottom w:val="nil"/>
            <w:right w:val="nil"/>
          </w:tcBorders>
          <w:shd w:val="clear" w:color="auto" w:fill="auto"/>
          <w:vAlign w:val="center"/>
        </w:tcPr>
        <w:p w14:paraId="24A6CCDD" w14:textId="77777777" w:rsidR="0021647B" w:rsidRPr="0029319A" w:rsidRDefault="0021647B" w:rsidP="00ED7506">
          <w:pPr>
            <w:tabs>
              <w:tab w:val="center" w:pos="4153"/>
              <w:tab w:val="right" w:pos="8306"/>
            </w:tabs>
            <w:spacing w:after="0"/>
            <w:ind w:right="-261"/>
            <w:jc w:val="center"/>
            <w:rPr>
              <w:noProof/>
              <w:sz w:val="16"/>
              <w:szCs w:val="16"/>
              <w:lang w:val="pt-PT"/>
            </w:rPr>
          </w:pPr>
          <w:r w:rsidRPr="0029319A">
            <w:rPr>
              <w:noProof/>
              <w:sz w:val="16"/>
              <w:szCs w:val="16"/>
              <w:lang w:val="pt-PT"/>
            </w:rPr>
            <w:t xml:space="preserve">http://www.ktpae.gr </w:t>
          </w:r>
          <w:r w:rsidRPr="00FC0EB4">
            <w:rPr>
              <w:noProof/>
              <w:sz w:val="16"/>
              <w:szCs w:val="16"/>
            </w:rPr>
            <w:sym w:font="Symbol" w:char="00B7"/>
          </w:r>
          <w:r w:rsidRPr="0029319A">
            <w:rPr>
              <w:noProof/>
              <w:sz w:val="16"/>
              <w:szCs w:val="16"/>
              <w:lang w:val="pt-PT"/>
            </w:rPr>
            <w:t xml:space="preserve"> e-mail: </w:t>
          </w:r>
          <w:hyperlink r:id="rId2" w:history="1">
            <w:r w:rsidRPr="0029319A">
              <w:rPr>
                <w:noProof/>
                <w:color w:val="0000FF"/>
                <w:sz w:val="16"/>
                <w:szCs w:val="16"/>
                <w:u w:val="single"/>
                <w:lang w:val="pt-PT"/>
              </w:rPr>
              <w:t>info@ktpae.gr</w:t>
            </w:r>
          </w:hyperlink>
        </w:p>
      </w:tc>
    </w:tr>
    <w:tr w:rsidR="0021647B" w:rsidRPr="00DC7A23" w14:paraId="6E5ACA66" w14:textId="77777777" w:rsidTr="0021647B">
      <w:trPr>
        <w:trHeight w:val="54"/>
      </w:trPr>
      <w:tc>
        <w:tcPr>
          <w:tcW w:w="2809" w:type="dxa"/>
          <w:vMerge/>
          <w:tcBorders>
            <w:left w:val="nil"/>
            <w:bottom w:val="nil"/>
            <w:right w:val="nil"/>
          </w:tcBorders>
          <w:shd w:val="clear" w:color="auto" w:fill="auto"/>
        </w:tcPr>
        <w:p w14:paraId="6BF06F43" w14:textId="77777777" w:rsidR="0021647B" w:rsidRPr="0029319A" w:rsidRDefault="0021647B" w:rsidP="00ED7506">
          <w:pPr>
            <w:spacing w:after="0"/>
            <w:ind w:right="-442"/>
            <w:jc w:val="left"/>
            <w:rPr>
              <w:b/>
              <w:lang w:val="pt-PT"/>
            </w:rPr>
          </w:pPr>
        </w:p>
      </w:tc>
      <w:tc>
        <w:tcPr>
          <w:tcW w:w="6523" w:type="dxa"/>
          <w:tcBorders>
            <w:top w:val="nil"/>
            <w:left w:val="nil"/>
            <w:bottom w:val="nil"/>
            <w:right w:val="nil"/>
          </w:tcBorders>
          <w:shd w:val="clear" w:color="auto" w:fill="auto"/>
        </w:tcPr>
        <w:p w14:paraId="01E94DD0" w14:textId="77777777" w:rsidR="0021647B" w:rsidRPr="00C82832" w:rsidRDefault="0021647B" w:rsidP="00ED7506">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4BAD9136" w14:textId="77777777" w:rsidR="0021647B" w:rsidRPr="00ED7506" w:rsidRDefault="0021647B">
    <w:pPr>
      <w:pStyle w:val="af3"/>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99B37" w14:textId="3B29E331" w:rsidR="0021647B" w:rsidRDefault="0021647B">
    <w:pPr>
      <w:pStyle w:val="af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9"/>
      <w:gridCol w:w="6523"/>
    </w:tblGrid>
    <w:tr w:rsidR="0021647B" w:rsidRPr="006F43A4" w14:paraId="56CCD73F" w14:textId="77777777" w:rsidTr="0021647B">
      <w:trPr>
        <w:trHeight w:val="389"/>
      </w:trPr>
      <w:tc>
        <w:tcPr>
          <w:tcW w:w="2809" w:type="dxa"/>
          <w:vMerge w:val="restart"/>
          <w:tcBorders>
            <w:top w:val="nil"/>
            <w:left w:val="nil"/>
            <w:bottom w:val="nil"/>
            <w:right w:val="nil"/>
          </w:tcBorders>
          <w:shd w:val="clear" w:color="auto" w:fill="auto"/>
        </w:tcPr>
        <w:p w14:paraId="68142F38" w14:textId="77777777" w:rsidR="0021647B" w:rsidRPr="00FC0EB4" w:rsidRDefault="0021647B" w:rsidP="0079247D">
          <w:pPr>
            <w:spacing w:after="0"/>
            <w:ind w:right="-442"/>
            <w:jc w:val="left"/>
            <w:rPr>
              <w:b/>
              <w:lang w:val="en-US"/>
            </w:rPr>
          </w:pPr>
          <w:r>
            <w:rPr>
              <w:noProof/>
              <w:lang w:val="el-GR" w:eastAsia="el-GR"/>
            </w:rPr>
            <w:drawing>
              <wp:inline distT="0" distB="0" distL="0" distR="0" wp14:anchorId="5303A631" wp14:editId="4E0B94C5">
                <wp:extent cx="1719072" cy="490119"/>
                <wp:effectExtent l="0" t="0" r="0" b="5715"/>
                <wp:docPr id="2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22074" cy="490975"/>
                        </a:xfrm>
                        <a:prstGeom prst="rect">
                          <a:avLst/>
                        </a:prstGeom>
                        <a:noFill/>
                        <a:ln>
                          <a:noFill/>
                          <a:prstDash/>
                        </a:ln>
                      </pic:spPr>
                    </pic:pic>
                  </a:graphicData>
                </a:graphic>
              </wp:inline>
            </w:drawing>
          </w:r>
        </w:p>
      </w:tc>
      <w:tc>
        <w:tcPr>
          <w:tcW w:w="6523" w:type="dxa"/>
          <w:tcBorders>
            <w:top w:val="nil"/>
            <w:left w:val="nil"/>
            <w:bottom w:val="single" w:sz="4" w:space="0" w:color="auto"/>
            <w:right w:val="nil"/>
          </w:tcBorders>
          <w:shd w:val="clear" w:color="auto" w:fill="auto"/>
          <w:vAlign w:val="center"/>
        </w:tcPr>
        <w:p w14:paraId="696477EB" w14:textId="77777777" w:rsidR="0021647B" w:rsidRDefault="0021647B" w:rsidP="0079247D">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p>
        <w:p w14:paraId="4E5966E2" w14:textId="77777777" w:rsidR="0021647B" w:rsidRPr="00C82832" w:rsidRDefault="0021647B" w:rsidP="0079247D">
          <w:pPr>
            <w:tabs>
              <w:tab w:val="right" w:pos="8306"/>
            </w:tabs>
            <w:spacing w:after="0"/>
            <w:ind w:right="-102"/>
            <w:jc w:val="center"/>
            <w:rPr>
              <w:sz w:val="16"/>
              <w:szCs w:val="16"/>
              <w:lang w:val="el-GR"/>
            </w:rPr>
          </w:pPr>
          <w:r w:rsidRPr="00FC0EB4">
            <w:rPr>
              <w:sz w:val="16"/>
              <w:szCs w:val="16"/>
            </w:rPr>
            <w:t>Fax</w:t>
          </w:r>
          <w:r w:rsidRPr="00C82832">
            <w:rPr>
              <w:sz w:val="16"/>
              <w:szCs w:val="16"/>
              <w:lang w:val="el-GR"/>
            </w:rPr>
            <w:t>: 213 1300 800-1</w:t>
          </w:r>
        </w:p>
      </w:tc>
    </w:tr>
    <w:tr w:rsidR="0021647B" w:rsidRPr="00D21DDC" w14:paraId="6E50C025" w14:textId="77777777" w:rsidTr="0021647B">
      <w:trPr>
        <w:trHeight w:val="193"/>
      </w:trPr>
      <w:tc>
        <w:tcPr>
          <w:tcW w:w="2809" w:type="dxa"/>
          <w:vMerge/>
          <w:tcBorders>
            <w:left w:val="nil"/>
            <w:bottom w:val="nil"/>
            <w:right w:val="nil"/>
          </w:tcBorders>
          <w:shd w:val="clear" w:color="auto" w:fill="auto"/>
        </w:tcPr>
        <w:p w14:paraId="0B6A825A" w14:textId="77777777" w:rsidR="0021647B" w:rsidRPr="00C82832" w:rsidRDefault="0021647B" w:rsidP="0079247D">
          <w:pPr>
            <w:spacing w:after="0"/>
            <w:ind w:right="-442"/>
            <w:jc w:val="left"/>
            <w:rPr>
              <w:b/>
              <w:lang w:val="el-GR"/>
            </w:rPr>
          </w:pPr>
        </w:p>
      </w:tc>
      <w:tc>
        <w:tcPr>
          <w:tcW w:w="6523" w:type="dxa"/>
          <w:tcBorders>
            <w:left w:val="nil"/>
            <w:bottom w:val="nil"/>
            <w:right w:val="nil"/>
          </w:tcBorders>
          <w:shd w:val="clear" w:color="auto" w:fill="auto"/>
          <w:vAlign w:val="center"/>
        </w:tcPr>
        <w:p w14:paraId="101770D8" w14:textId="77777777" w:rsidR="0021647B" w:rsidRPr="0029319A" w:rsidRDefault="0021647B" w:rsidP="0079247D">
          <w:pPr>
            <w:tabs>
              <w:tab w:val="center" w:pos="4153"/>
              <w:tab w:val="right" w:pos="8306"/>
            </w:tabs>
            <w:spacing w:after="0"/>
            <w:ind w:right="-261"/>
            <w:jc w:val="center"/>
            <w:rPr>
              <w:noProof/>
              <w:sz w:val="16"/>
              <w:szCs w:val="16"/>
              <w:lang w:val="pt-PT"/>
            </w:rPr>
          </w:pPr>
          <w:r w:rsidRPr="0029319A">
            <w:rPr>
              <w:noProof/>
              <w:sz w:val="16"/>
              <w:szCs w:val="16"/>
              <w:lang w:val="pt-PT"/>
            </w:rPr>
            <w:t xml:space="preserve">http://www.ktpae.gr </w:t>
          </w:r>
          <w:r w:rsidRPr="00FC0EB4">
            <w:rPr>
              <w:noProof/>
              <w:sz w:val="16"/>
              <w:szCs w:val="16"/>
            </w:rPr>
            <w:sym w:font="Symbol" w:char="00B7"/>
          </w:r>
          <w:r w:rsidRPr="0029319A">
            <w:rPr>
              <w:noProof/>
              <w:sz w:val="16"/>
              <w:szCs w:val="16"/>
              <w:lang w:val="pt-PT"/>
            </w:rPr>
            <w:t xml:space="preserve"> e-mail: </w:t>
          </w:r>
          <w:hyperlink r:id="rId2" w:history="1">
            <w:r w:rsidRPr="0029319A">
              <w:rPr>
                <w:noProof/>
                <w:color w:val="0000FF"/>
                <w:sz w:val="16"/>
                <w:szCs w:val="16"/>
                <w:u w:val="single"/>
                <w:lang w:val="pt-PT"/>
              </w:rPr>
              <w:t>info@ktpae.gr</w:t>
            </w:r>
          </w:hyperlink>
        </w:p>
      </w:tc>
    </w:tr>
    <w:tr w:rsidR="0021647B" w:rsidRPr="00DC7A23" w14:paraId="789A5033" w14:textId="77777777" w:rsidTr="0021647B">
      <w:trPr>
        <w:trHeight w:val="54"/>
      </w:trPr>
      <w:tc>
        <w:tcPr>
          <w:tcW w:w="2809" w:type="dxa"/>
          <w:vMerge/>
          <w:tcBorders>
            <w:left w:val="nil"/>
            <w:bottom w:val="nil"/>
            <w:right w:val="nil"/>
          </w:tcBorders>
          <w:shd w:val="clear" w:color="auto" w:fill="auto"/>
        </w:tcPr>
        <w:p w14:paraId="2AE835B1" w14:textId="77777777" w:rsidR="0021647B" w:rsidRPr="0029319A" w:rsidRDefault="0021647B" w:rsidP="0079247D">
          <w:pPr>
            <w:spacing w:after="0"/>
            <w:ind w:right="-442"/>
            <w:jc w:val="left"/>
            <w:rPr>
              <w:b/>
              <w:lang w:val="pt-PT"/>
            </w:rPr>
          </w:pPr>
        </w:p>
      </w:tc>
      <w:tc>
        <w:tcPr>
          <w:tcW w:w="6523" w:type="dxa"/>
          <w:tcBorders>
            <w:top w:val="nil"/>
            <w:left w:val="nil"/>
            <w:bottom w:val="nil"/>
            <w:right w:val="nil"/>
          </w:tcBorders>
          <w:shd w:val="clear" w:color="auto" w:fill="auto"/>
        </w:tcPr>
        <w:p w14:paraId="296090A8" w14:textId="77777777" w:rsidR="0021647B" w:rsidRPr="00C82832" w:rsidRDefault="0021647B" w:rsidP="0079247D">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128C5687" w14:textId="77777777" w:rsidR="0021647B" w:rsidRPr="0079247D" w:rsidRDefault="0021647B">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5533" w14:textId="5C53ACFA" w:rsidR="0021647B" w:rsidRPr="00B44C67" w:rsidRDefault="0021647B" w:rsidP="00B44C67">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10903" w14:textId="77777777" w:rsidR="0021647B" w:rsidRPr="00B44C67" w:rsidRDefault="0021647B" w:rsidP="00B44C67">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778DCE71" w:rsidR="0021647B" w:rsidRPr="00B44C67" w:rsidRDefault="0021647B" w:rsidP="00B44C6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33ACCBE0"/>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18F6889"/>
    <w:multiLevelType w:val="multilevel"/>
    <w:tmpl w:val="3DE880C8"/>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0C037469"/>
    <w:multiLevelType w:val="multilevel"/>
    <w:tmpl w:val="C7CC60FA"/>
    <w:lvl w:ilvl="0">
      <w:start w:val="1"/>
      <w:numFmt w:val="decimal"/>
      <w:lvlText w:val="%1)"/>
      <w:lvlJc w:val="left"/>
      <w:pPr>
        <w:ind w:left="360" w:hanging="360"/>
      </w:pPr>
      <w:rPr>
        <w:lang w:val="en-G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E005AA1"/>
    <w:multiLevelType w:val="multilevel"/>
    <w:tmpl w:val="3DE880C8"/>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172FBB"/>
    <w:multiLevelType w:val="multilevel"/>
    <w:tmpl w:val="2DB021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694665"/>
    <w:multiLevelType w:val="hybridMultilevel"/>
    <w:tmpl w:val="8F4E06FC"/>
    <w:lvl w:ilvl="0" w:tplc="1000001B">
      <w:start w:val="1"/>
      <w:numFmt w:val="lowerRoman"/>
      <w:lvlText w:val="%1."/>
      <w:lvlJc w:val="righ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14DF7555"/>
    <w:multiLevelType w:val="multilevel"/>
    <w:tmpl w:val="2CD8B6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65564F3"/>
    <w:multiLevelType w:val="hybridMultilevel"/>
    <w:tmpl w:val="EFC287D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076F57"/>
    <w:multiLevelType w:val="multilevel"/>
    <w:tmpl w:val="37A88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8563DB5"/>
    <w:multiLevelType w:val="hybridMultilevel"/>
    <w:tmpl w:val="27963306"/>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4" w15:restartNumberingAfterBreak="0">
    <w:nsid w:val="18616FCB"/>
    <w:multiLevelType w:val="multilevel"/>
    <w:tmpl w:val="31D2BE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2160" w:hanging="720"/>
      </w:pPr>
      <w:rPr>
        <w:rFonts w:ascii="Calibri" w:eastAsia="Calibri" w:hAnsi="Calibri" w:cs="Calibri"/>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18A81B2E"/>
    <w:multiLevelType w:val="hybridMultilevel"/>
    <w:tmpl w:val="FA705A5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19CE38D5"/>
    <w:multiLevelType w:val="hybridMultilevel"/>
    <w:tmpl w:val="042EC9F0"/>
    <w:lvl w:ilvl="0" w:tplc="9C84040C">
      <w:start w:val="3"/>
      <w:numFmt w:val="bullet"/>
      <w:lvlText w:val="-"/>
      <w:lvlJc w:val="left"/>
      <w:pPr>
        <w:ind w:left="1080" w:hanging="360"/>
      </w:pPr>
      <w:rPr>
        <w:rFonts w:ascii="Calibri" w:eastAsia="Times New Roman"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7" w15:restartNumberingAfterBreak="0">
    <w:nsid w:val="1A237706"/>
    <w:multiLevelType w:val="multilevel"/>
    <w:tmpl w:val="DBB8C7C6"/>
    <w:lvl w:ilvl="0">
      <w:start w:val="1"/>
      <w:numFmt w:val="decimal"/>
      <w:lvlText w:val="%1)"/>
      <w:lvlJc w:val="left"/>
      <w:pPr>
        <w:ind w:left="360" w:hanging="360"/>
      </w:pPr>
      <w:rPr>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F814C60"/>
    <w:multiLevelType w:val="multilevel"/>
    <w:tmpl w:val="9870AE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1241DF3"/>
    <w:multiLevelType w:val="multilevel"/>
    <w:tmpl w:val="CB527E4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28004D92"/>
    <w:multiLevelType w:val="multilevel"/>
    <w:tmpl w:val="6F4E73C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34" w15:restartNumberingAfterBreak="0">
    <w:nsid w:val="2AF12A28"/>
    <w:multiLevelType w:val="multilevel"/>
    <w:tmpl w:val="D3D051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2CD3595E"/>
    <w:multiLevelType w:val="multilevel"/>
    <w:tmpl w:val="F8A45FB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7" w15:restartNumberingAfterBreak="0">
    <w:nsid w:val="2D317CE0"/>
    <w:multiLevelType w:val="hybridMultilevel"/>
    <w:tmpl w:val="108C0700"/>
    <w:numStyleLink w:val="27"/>
  </w:abstractNum>
  <w:abstractNum w:abstractNumId="38" w15:restartNumberingAfterBreak="0">
    <w:nsid w:val="31D02865"/>
    <w:multiLevelType w:val="hybridMultilevel"/>
    <w:tmpl w:val="18560AF0"/>
    <w:lvl w:ilvl="0" w:tplc="FFFFFFFF">
      <w:start w:val="1"/>
      <w:numFmt w:val="decimal"/>
      <w:lvlText w:val="%1."/>
      <w:lvlJc w:val="left"/>
      <w:pPr>
        <w:ind w:left="1353"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7561B0D"/>
    <w:multiLevelType w:val="multilevel"/>
    <w:tmpl w:val="E676D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C195E54"/>
    <w:multiLevelType w:val="hybridMultilevel"/>
    <w:tmpl w:val="0F92A6E0"/>
    <w:lvl w:ilvl="0" w:tplc="8C9E0078">
      <w:start w:val="1"/>
      <w:numFmt w:val="decimal"/>
      <w:lvlText w:val="%1)"/>
      <w:lvlJc w:val="left"/>
      <w:pPr>
        <w:ind w:left="360" w:hanging="360"/>
      </w:pPr>
      <w:rPr>
        <w:rFonts w:hint="default"/>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15:restartNumberingAfterBreak="0">
    <w:nsid w:val="3DE06AC3"/>
    <w:multiLevelType w:val="multilevel"/>
    <w:tmpl w:val="01929BD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3E88182A"/>
    <w:multiLevelType w:val="multilevel"/>
    <w:tmpl w:val="82B6F3F8"/>
    <w:lvl w:ilvl="0">
      <w:start w:val="1"/>
      <w:numFmt w:val="decimal"/>
      <w:lvlText w:val="%1."/>
      <w:lvlJc w:val="left"/>
      <w:pPr>
        <w:ind w:left="510" w:hanging="397"/>
      </w:pPr>
      <w:rPr>
        <w:rFonts w:ascii="Tahoma" w:eastAsia="Tahoma" w:hAnsi="Tahoma" w:cs="Tahoma"/>
        <w:b/>
        <w:i w:val="0"/>
        <w:color w:val="000000"/>
        <w:sz w:val="20"/>
        <w:szCs w:val="20"/>
        <w:u w:val="none"/>
      </w:rPr>
    </w:lvl>
    <w:lvl w:ilvl="1">
      <w:start w:val="1"/>
      <w:numFmt w:val="bullet"/>
      <w:lvlText w:val="●"/>
      <w:lvlJc w:val="left"/>
      <w:pPr>
        <w:ind w:left="1553" w:hanging="360"/>
      </w:pPr>
      <w:rPr>
        <w:rFonts w:ascii="Noto Sans Symbols" w:eastAsia="Noto Sans Symbols" w:hAnsi="Noto Sans Symbols" w:cs="Noto Sans Symbols"/>
      </w:r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5" w15:restartNumberingAfterBreak="0">
    <w:nsid w:val="42125DCE"/>
    <w:multiLevelType w:val="multilevel"/>
    <w:tmpl w:val="6CC09EE6"/>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438215C4"/>
    <w:multiLevelType w:val="hybridMultilevel"/>
    <w:tmpl w:val="4FAE21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8"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4A543E42"/>
    <w:multiLevelType w:val="hybridMultilevel"/>
    <w:tmpl w:val="45D6B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5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3CD38EA"/>
    <w:multiLevelType w:val="multilevel"/>
    <w:tmpl w:val="53A2D9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550E3567"/>
    <w:multiLevelType w:val="hybridMultilevel"/>
    <w:tmpl w:val="18560AF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6141437"/>
    <w:multiLevelType w:val="hybridMultilevel"/>
    <w:tmpl w:val="AA3C692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9" w15:restartNumberingAfterBreak="0">
    <w:nsid w:val="56861C5D"/>
    <w:multiLevelType w:val="multilevel"/>
    <w:tmpl w:val="A178DF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58AD3736"/>
    <w:multiLevelType w:val="hybridMultilevel"/>
    <w:tmpl w:val="89A63188"/>
    <w:lvl w:ilvl="0" w:tplc="1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1" w15:restartNumberingAfterBreak="0">
    <w:nsid w:val="59875CAD"/>
    <w:multiLevelType w:val="multilevel"/>
    <w:tmpl w:val="40EA9E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5BC43BE1"/>
    <w:multiLevelType w:val="hybridMultilevel"/>
    <w:tmpl w:val="B0C4F116"/>
    <w:lvl w:ilvl="0" w:tplc="10000001">
      <w:start w:val="1"/>
      <w:numFmt w:val="bullet"/>
      <w:lvlText w:val=""/>
      <w:lvlJc w:val="left"/>
      <w:pPr>
        <w:ind w:left="720" w:hanging="360"/>
      </w:pPr>
      <w:rPr>
        <w:rFonts w:ascii="Symbol" w:hAnsi="Symbol" w:hint="default"/>
      </w:rPr>
    </w:lvl>
    <w:lvl w:ilvl="1" w:tplc="7B669EEE">
      <w:numFmt w:val="bullet"/>
      <w:lvlText w:val="•"/>
      <w:lvlJc w:val="left"/>
      <w:pPr>
        <w:ind w:left="1080" w:firstLine="0"/>
      </w:pPr>
      <w:rPr>
        <w:rFonts w:ascii="Tahoma" w:eastAsia="Tahoma" w:hAnsi="Tahoma" w:cs="Tahoma"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3"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F0E7858"/>
    <w:multiLevelType w:val="multilevel"/>
    <w:tmpl w:val="379A6CD0"/>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60211548"/>
    <w:multiLevelType w:val="hybridMultilevel"/>
    <w:tmpl w:val="486E34E4"/>
    <w:lvl w:ilvl="0" w:tplc="1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6" w15:restartNumberingAfterBreak="0">
    <w:nsid w:val="62A77B0A"/>
    <w:multiLevelType w:val="multilevel"/>
    <w:tmpl w:val="0486F3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2AD6059"/>
    <w:multiLevelType w:val="hybridMultilevel"/>
    <w:tmpl w:val="1B2CD9D8"/>
    <w:lvl w:ilvl="0" w:tplc="20000001">
      <w:start w:val="1"/>
      <w:numFmt w:val="bullet"/>
      <w:lvlText w:val=""/>
      <w:lvlJc w:val="left"/>
      <w:pPr>
        <w:ind w:left="0" w:hanging="360"/>
      </w:pPr>
      <w:rPr>
        <w:rFonts w:ascii="Symbol" w:hAnsi="Symbol" w:hint="default"/>
      </w:rPr>
    </w:lvl>
    <w:lvl w:ilvl="1" w:tplc="20000003" w:tentative="1">
      <w:start w:val="1"/>
      <w:numFmt w:val="bullet"/>
      <w:lvlText w:val="o"/>
      <w:lvlJc w:val="left"/>
      <w:pPr>
        <w:ind w:left="720" w:hanging="360"/>
      </w:pPr>
      <w:rPr>
        <w:rFonts w:ascii="Courier New" w:hAnsi="Courier New" w:cs="Courier New" w:hint="default"/>
      </w:rPr>
    </w:lvl>
    <w:lvl w:ilvl="2" w:tplc="20000005" w:tentative="1">
      <w:start w:val="1"/>
      <w:numFmt w:val="bullet"/>
      <w:lvlText w:val=""/>
      <w:lvlJc w:val="left"/>
      <w:pPr>
        <w:ind w:left="1440" w:hanging="360"/>
      </w:pPr>
      <w:rPr>
        <w:rFonts w:ascii="Wingdings" w:hAnsi="Wingdings" w:hint="default"/>
      </w:rPr>
    </w:lvl>
    <w:lvl w:ilvl="3" w:tplc="20000001" w:tentative="1">
      <w:start w:val="1"/>
      <w:numFmt w:val="bullet"/>
      <w:lvlText w:val=""/>
      <w:lvlJc w:val="left"/>
      <w:pPr>
        <w:ind w:left="2160" w:hanging="360"/>
      </w:pPr>
      <w:rPr>
        <w:rFonts w:ascii="Symbol" w:hAnsi="Symbol" w:hint="default"/>
      </w:rPr>
    </w:lvl>
    <w:lvl w:ilvl="4" w:tplc="20000003" w:tentative="1">
      <w:start w:val="1"/>
      <w:numFmt w:val="bullet"/>
      <w:lvlText w:val="o"/>
      <w:lvlJc w:val="left"/>
      <w:pPr>
        <w:ind w:left="2880" w:hanging="360"/>
      </w:pPr>
      <w:rPr>
        <w:rFonts w:ascii="Courier New" w:hAnsi="Courier New" w:cs="Courier New" w:hint="default"/>
      </w:rPr>
    </w:lvl>
    <w:lvl w:ilvl="5" w:tplc="20000005" w:tentative="1">
      <w:start w:val="1"/>
      <w:numFmt w:val="bullet"/>
      <w:lvlText w:val=""/>
      <w:lvlJc w:val="left"/>
      <w:pPr>
        <w:ind w:left="3600" w:hanging="360"/>
      </w:pPr>
      <w:rPr>
        <w:rFonts w:ascii="Wingdings" w:hAnsi="Wingdings" w:hint="default"/>
      </w:rPr>
    </w:lvl>
    <w:lvl w:ilvl="6" w:tplc="20000001" w:tentative="1">
      <w:start w:val="1"/>
      <w:numFmt w:val="bullet"/>
      <w:lvlText w:val=""/>
      <w:lvlJc w:val="left"/>
      <w:pPr>
        <w:ind w:left="4320" w:hanging="360"/>
      </w:pPr>
      <w:rPr>
        <w:rFonts w:ascii="Symbol" w:hAnsi="Symbol" w:hint="default"/>
      </w:rPr>
    </w:lvl>
    <w:lvl w:ilvl="7" w:tplc="20000003" w:tentative="1">
      <w:start w:val="1"/>
      <w:numFmt w:val="bullet"/>
      <w:lvlText w:val="o"/>
      <w:lvlJc w:val="left"/>
      <w:pPr>
        <w:ind w:left="5040" w:hanging="360"/>
      </w:pPr>
      <w:rPr>
        <w:rFonts w:ascii="Courier New" w:hAnsi="Courier New" w:cs="Courier New" w:hint="default"/>
      </w:rPr>
    </w:lvl>
    <w:lvl w:ilvl="8" w:tplc="20000005" w:tentative="1">
      <w:start w:val="1"/>
      <w:numFmt w:val="bullet"/>
      <w:lvlText w:val=""/>
      <w:lvlJc w:val="left"/>
      <w:pPr>
        <w:ind w:left="5760" w:hanging="360"/>
      </w:pPr>
      <w:rPr>
        <w:rFonts w:ascii="Wingdings" w:hAnsi="Wingdings" w:hint="default"/>
      </w:rPr>
    </w:lvl>
  </w:abstractNum>
  <w:abstractNum w:abstractNumId="68" w15:restartNumberingAfterBreak="0">
    <w:nsid w:val="66E247DE"/>
    <w:multiLevelType w:val="hybridMultilevel"/>
    <w:tmpl w:val="8612E960"/>
    <w:lvl w:ilvl="0" w:tplc="1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9" w15:restartNumberingAfterBreak="0">
    <w:nsid w:val="66FE6353"/>
    <w:multiLevelType w:val="multilevel"/>
    <w:tmpl w:val="6F50BA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1"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2" w15:restartNumberingAfterBreak="0">
    <w:nsid w:val="6C984300"/>
    <w:multiLevelType w:val="multilevel"/>
    <w:tmpl w:val="BA4EF34C"/>
    <w:lvl w:ilvl="0">
      <w:start w:val="1"/>
      <w:numFmt w:val="lowerRoman"/>
      <w:lvlText w:val="%1."/>
      <w:lvlJc w:val="right"/>
      <w:pPr>
        <w:ind w:left="720" w:hanging="180"/>
      </w:pPr>
    </w:lvl>
    <w:lvl w:ilvl="1">
      <w:start w:val="4"/>
      <w:numFmt w:val="decimal"/>
      <w:lvlText w:val="%1.%2."/>
      <w:lvlJc w:val="left"/>
      <w:pPr>
        <w:ind w:left="1275" w:hanging="735"/>
      </w:pPr>
      <w:rPr>
        <w:color w:val="000000"/>
      </w:rPr>
    </w:lvl>
    <w:lvl w:ilvl="2">
      <w:start w:val="2"/>
      <w:numFmt w:val="decimal"/>
      <w:lvlText w:val="%1.%2.%3."/>
      <w:lvlJc w:val="left"/>
      <w:pPr>
        <w:ind w:left="1275" w:hanging="735"/>
      </w:pPr>
      <w:rPr>
        <w:color w:val="000000"/>
      </w:rPr>
    </w:lvl>
    <w:lvl w:ilvl="3">
      <w:start w:val="1"/>
      <w:numFmt w:val="decimal"/>
      <w:lvlText w:val="%1.%2.%3.%4."/>
      <w:lvlJc w:val="left"/>
      <w:pPr>
        <w:ind w:left="1275" w:hanging="735"/>
      </w:pPr>
    </w:lvl>
    <w:lvl w:ilvl="4">
      <w:start w:val="1"/>
      <w:numFmt w:val="decimal"/>
      <w:lvlText w:val="%1.%2.%3.%4.%5."/>
      <w:lvlJc w:val="left"/>
      <w:pPr>
        <w:ind w:left="1620" w:hanging="1080"/>
      </w:pPr>
      <w:rPr>
        <w:color w:val="000000"/>
      </w:rPr>
    </w:lvl>
    <w:lvl w:ilvl="5">
      <w:start w:val="1"/>
      <w:numFmt w:val="decimal"/>
      <w:lvlText w:val="%1.%2.%3.%4.%5.%6."/>
      <w:lvlJc w:val="left"/>
      <w:pPr>
        <w:ind w:left="1620" w:hanging="1080"/>
      </w:pPr>
      <w:rPr>
        <w:color w:val="000000"/>
      </w:rPr>
    </w:lvl>
    <w:lvl w:ilvl="6">
      <w:start w:val="1"/>
      <w:numFmt w:val="decimal"/>
      <w:lvlText w:val="%1.%2.%3.%4.%5.%6.%7."/>
      <w:lvlJc w:val="left"/>
      <w:pPr>
        <w:ind w:left="1980" w:hanging="1440"/>
      </w:pPr>
      <w:rPr>
        <w:color w:val="000000"/>
      </w:rPr>
    </w:lvl>
    <w:lvl w:ilvl="7">
      <w:start w:val="1"/>
      <w:numFmt w:val="decimal"/>
      <w:lvlText w:val="%1.%2.%3.%4.%5.%6.%7.%8."/>
      <w:lvlJc w:val="left"/>
      <w:pPr>
        <w:ind w:left="1980" w:hanging="1440"/>
      </w:pPr>
      <w:rPr>
        <w:color w:val="000000"/>
      </w:rPr>
    </w:lvl>
    <w:lvl w:ilvl="8">
      <w:start w:val="1"/>
      <w:numFmt w:val="decimal"/>
      <w:lvlText w:val="%1.%2.%3.%4.%5.%6.%7.%8.%9."/>
      <w:lvlJc w:val="left"/>
      <w:pPr>
        <w:ind w:left="2340" w:hanging="1800"/>
      </w:pPr>
      <w:rPr>
        <w:color w:val="000000"/>
      </w:rPr>
    </w:lvl>
  </w:abstractNum>
  <w:abstractNum w:abstractNumId="73"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07A438B"/>
    <w:multiLevelType w:val="multilevel"/>
    <w:tmpl w:val="DC48443A"/>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6" w15:restartNumberingAfterBreak="0">
    <w:nsid w:val="707A4A04"/>
    <w:multiLevelType w:val="multilevel"/>
    <w:tmpl w:val="A1CEFE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70C44F71"/>
    <w:multiLevelType w:val="hybridMultilevel"/>
    <w:tmpl w:val="82F0A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72C70EDE"/>
    <w:multiLevelType w:val="multilevel"/>
    <w:tmpl w:val="F7E804BA"/>
    <w:lvl w:ilvl="0">
      <w:start w:val="56"/>
      <w:numFmt w:val="bullet"/>
      <w:lvlText w:val="-"/>
      <w:lvlJc w:val="left"/>
      <w:pPr>
        <w:ind w:left="720" w:hanging="360"/>
      </w:pPr>
      <w:rPr>
        <w:rFonts w:ascii="Tahoma" w:eastAsia="Tahoma" w:hAnsi="Tahoma" w:cs="Tahoma"/>
        <w:b w:val="0"/>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74E25296"/>
    <w:multiLevelType w:val="multilevel"/>
    <w:tmpl w:val="0FF6AF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77497C72"/>
    <w:multiLevelType w:val="hybridMultilevel"/>
    <w:tmpl w:val="4590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80B1E9B"/>
    <w:multiLevelType w:val="multilevel"/>
    <w:tmpl w:val="A4E430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783D1A5E"/>
    <w:multiLevelType w:val="multilevel"/>
    <w:tmpl w:val="65DC27A2"/>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789F3597"/>
    <w:multiLevelType w:val="hybridMultilevel"/>
    <w:tmpl w:val="39643ECE"/>
    <w:lvl w:ilvl="0" w:tplc="1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4"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7DFE5D21"/>
    <w:multiLevelType w:val="multilevel"/>
    <w:tmpl w:val="06F89E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F1F2C8B"/>
    <w:multiLevelType w:val="hybridMultilevel"/>
    <w:tmpl w:val="2514BDA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442413792">
    <w:abstractNumId w:val="1"/>
  </w:num>
  <w:num w:numId="2" w16cid:durableId="275647273">
    <w:abstractNumId w:val="3"/>
  </w:num>
  <w:num w:numId="3" w16cid:durableId="1754622421">
    <w:abstractNumId w:val="4"/>
  </w:num>
  <w:num w:numId="4" w16cid:durableId="829062497">
    <w:abstractNumId w:val="8"/>
  </w:num>
  <w:num w:numId="5" w16cid:durableId="1113746455">
    <w:abstractNumId w:val="9"/>
  </w:num>
  <w:num w:numId="6" w16cid:durableId="1909420839">
    <w:abstractNumId w:val="77"/>
  </w:num>
  <w:num w:numId="7" w16cid:durableId="59793282">
    <w:abstractNumId w:val="85"/>
  </w:num>
  <w:num w:numId="8" w16cid:durableId="731468643">
    <w:abstractNumId w:val="28"/>
  </w:num>
  <w:num w:numId="9" w16cid:durableId="210386577">
    <w:abstractNumId w:val="55"/>
  </w:num>
  <w:num w:numId="10" w16cid:durableId="1166239835">
    <w:abstractNumId w:val="36"/>
  </w:num>
  <w:num w:numId="11" w16cid:durableId="377627711">
    <w:abstractNumId w:val="17"/>
  </w:num>
  <w:num w:numId="12" w16cid:durableId="1096560373">
    <w:abstractNumId w:val="74"/>
  </w:num>
  <w:num w:numId="13" w16cid:durableId="1599872097">
    <w:abstractNumId w:val="89"/>
  </w:num>
  <w:num w:numId="14" w16cid:durableId="943539574">
    <w:abstractNumId w:val="51"/>
  </w:num>
  <w:num w:numId="15" w16cid:durableId="1335717422">
    <w:abstractNumId w:val="54"/>
  </w:num>
  <w:num w:numId="16" w16cid:durableId="261039309">
    <w:abstractNumId w:val="21"/>
  </w:num>
  <w:num w:numId="17" w16cid:durableId="718751674">
    <w:abstractNumId w:val="11"/>
  </w:num>
  <w:num w:numId="18" w16cid:durableId="797408413">
    <w:abstractNumId w:val="40"/>
  </w:num>
  <w:num w:numId="19" w16cid:durableId="264196534">
    <w:abstractNumId w:val="16"/>
  </w:num>
  <w:num w:numId="20" w16cid:durableId="162780780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776849">
    <w:abstractNumId w:val="50"/>
  </w:num>
  <w:num w:numId="22" w16cid:durableId="402141585">
    <w:abstractNumId w:val="71"/>
  </w:num>
  <w:num w:numId="23" w16cid:durableId="173964209">
    <w:abstractNumId w:val="52"/>
  </w:num>
  <w:num w:numId="24" w16cid:durableId="1790272641">
    <w:abstractNumId w:val="48"/>
  </w:num>
  <w:num w:numId="25" w16cid:durableId="1207989338">
    <w:abstractNumId w:val="33"/>
  </w:num>
  <w:num w:numId="26" w16cid:durableId="7340125">
    <w:abstractNumId w:val="53"/>
  </w:num>
  <w:num w:numId="27" w16cid:durableId="964584297">
    <w:abstractNumId w:val="84"/>
  </w:num>
  <w:num w:numId="28" w16cid:durableId="798063602">
    <w:abstractNumId w:val="87"/>
  </w:num>
  <w:num w:numId="29" w16cid:durableId="194195160">
    <w:abstractNumId w:val="70"/>
  </w:num>
  <w:num w:numId="30" w16cid:durableId="973484299">
    <w:abstractNumId w:val="86"/>
  </w:num>
  <w:num w:numId="31" w16cid:durableId="993607681">
    <w:abstractNumId w:val="37"/>
  </w:num>
  <w:num w:numId="32" w16cid:durableId="2067408017">
    <w:abstractNumId w:val="63"/>
  </w:num>
  <w:num w:numId="33" w16cid:durableId="970402180">
    <w:abstractNumId w:val="35"/>
  </w:num>
  <w:num w:numId="34" w16cid:durableId="304548059">
    <w:abstractNumId w:val="78"/>
  </w:num>
  <w:num w:numId="35" w16cid:durableId="241642318">
    <w:abstractNumId w:val="62"/>
  </w:num>
  <w:num w:numId="36" w16cid:durableId="1150709652">
    <w:abstractNumId w:val="26"/>
  </w:num>
  <w:num w:numId="37" w16cid:durableId="75711507">
    <w:abstractNumId w:val="68"/>
  </w:num>
  <w:num w:numId="38" w16cid:durableId="438525583">
    <w:abstractNumId w:val="25"/>
  </w:num>
  <w:num w:numId="39" w16cid:durableId="87775123">
    <w:abstractNumId w:val="90"/>
  </w:num>
  <w:num w:numId="40" w16cid:durableId="333606721">
    <w:abstractNumId w:val="15"/>
  </w:num>
  <w:num w:numId="41" w16cid:durableId="293945034">
    <w:abstractNumId w:val="49"/>
  </w:num>
  <w:num w:numId="42" w16cid:durableId="61607666">
    <w:abstractNumId w:val="44"/>
  </w:num>
  <w:num w:numId="43" w16cid:durableId="156380914">
    <w:abstractNumId w:val="18"/>
  </w:num>
  <w:num w:numId="44" w16cid:durableId="170801324">
    <w:abstractNumId w:val="65"/>
  </w:num>
  <w:num w:numId="45" w16cid:durableId="1625230571">
    <w:abstractNumId w:val="83"/>
  </w:num>
  <w:num w:numId="46" w16cid:durableId="604507994">
    <w:abstractNumId w:val="88"/>
  </w:num>
  <w:num w:numId="47" w16cid:durableId="762839546">
    <w:abstractNumId w:val="59"/>
  </w:num>
  <w:num w:numId="48" w16cid:durableId="569733882">
    <w:abstractNumId w:val="41"/>
  </w:num>
  <w:num w:numId="49" w16cid:durableId="223378242">
    <w:abstractNumId w:val="64"/>
  </w:num>
  <w:num w:numId="50" w16cid:durableId="1801998957">
    <w:abstractNumId w:val="72"/>
  </w:num>
  <w:num w:numId="51" w16cid:durableId="539897849">
    <w:abstractNumId w:val="60"/>
  </w:num>
  <w:num w:numId="52" w16cid:durableId="2104909572">
    <w:abstractNumId w:val="69"/>
  </w:num>
  <w:num w:numId="53" w16cid:durableId="1121998154">
    <w:abstractNumId w:val="12"/>
  </w:num>
  <w:num w:numId="54" w16cid:durableId="1960214414">
    <w:abstractNumId w:val="66"/>
  </w:num>
  <w:num w:numId="55" w16cid:durableId="1941907083">
    <w:abstractNumId w:val="43"/>
  </w:num>
  <w:num w:numId="56" w16cid:durableId="364790173">
    <w:abstractNumId w:val="31"/>
  </w:num>
  <w:num w:numId="57" w16cid:durableId="1534879740">
    <w:abstractNumId w:val="30"/>
  </w:num>
  <w:num w:numId="58" w16cid:durableId="217938302">
    <w:abstractNumId w:val="42"/>
  </w:num>
  <w:num w:numId="59" w16cid:durableId="778988587">
    <w:abstractNumId w:val="58"/>
  </w:num>
  <w:num w:numId="60" w16cid:durableId="1726874123">
    <w:abstractNumId w:val="81"/>
  </w:num>
  <w:num w:numId="61" w16cid:durableId="1737628692">
    <w:abstractNumId w:val="22"/>
  </w:num>
  <w:num w:numId="62" w16cid:durableId="1156799002">
    <w:abstractNumId w:val="24"/>
  </w:num>
  <w:num w:numId="63" w16cid:durableId="587928179">
    <w:abstractNumId w:val="29"/>
  </w:num>
  <w:num w:numId="64" w16cid:durableId="465590250">
    <w:abstractNumId w:val="79"/>
  </w:num>
  <w:num w:numId="65" w16cid:durableId="1838694897">
    <w:abstractNumId w:val="56"/>
  </w:num>
  <w:num w:numId="66" w16cid:durableId="1603957800">
    <w:abstractNumId w:val="39"/>
  </w:num>
  <w:num w:numId="67" w16cid:durableId="1657562953">
    <w:abstractNumId w:val="73"/>
  </w:num>
  <w:num w:numId="68" w16cid:durableId="833423816">
    <w:abstractNumId w:val="82"/>
  </w:num>
  <w:num w:numId="69" w16cid:durableId="1473908081">
    <w:abstractNumId w:val="34"/>
  </w:num>
  <w:num w:numId="70" w16cid:durableId="838618841">
    <w:abstractNumId w:val="61"/>
  </w:num>
  <w:num w:numId="71" w16cid:durableId="1480808086">
    <w:abstractNumId w:val="76"/>
  </w:num>
  <w:num w:numId="72" w16cid:durableId="107741870">
    <w:abstractNumId w:val="27"/>
  </w:num>
  <w:num w:numId="73" w16cid:durableId="1485901422">
    <w:abstractNumId w:val="67"/>
  </w:num>
  <w:num w:numId="74" w16cid:durableId="993413449">
    <w:abstractNumId w:val="47"/>
  </w:num>
  <w:num w:numId="75" w16cid:durableId="82921539">
    <w:abstractNumId w:val="23"/>
  </w:num>
  <w:num w:numId="76" w16cid:durableId="1939747982">
    <w:abstractNumId w:val="14"/>
  </w:num>
  <w:num w:numId="77" w16cid:durableId="2114665987">
    <w:abstractNumId w:val="32"/>
  </w:num>
  <w:num w:numId="78" w16cid:durableId="256522206">
    <w:abstractNumId w:val="75"/>
  </w:num>
  <w:num w:numId="79" w16cid:durableId="1483036700">
    <w:abstractNumId w:val="10"/>
  </w:num>
  <w:num w:numId="80" w16cid:durableId="703140769">
    <w:abstractNumId w:val="13"/>
  </w:num>
  <w:num w:numId="81" w16cid:durableId="136605977">
    <w:abstractNumId w:val="45"/>
  </w:num>
  <w:num w:numId="82" w16cid:durableId="1769353732">
    <w:abstractNumId w:val="19"/>
  </w:num>
  <w:num w:numId="83" w16cid:durableId="2122651110">
    <w:abstractNumId w:val="20"/>
  </w:num>
  <w:num w:numId="84" w16cid:durableId="424155024">
    <w:abstractNumId w:val="57"/>
  </w:num>
  <w:num w:numId="85" w16cid:durableId="1468743047">
    <w:abstractNumId w:val="46"/>
  </w:num>
  <w:num w:numId="86" w16cid:durableId="1135833419">
    <w:abstractNumId w:val="80"/>
  </w:num>
  <w:num w:numId="87" w16cid:durableId="1732146293">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35C"/>
    <w:rsid w:val="00005F5C"/>
    <w:rsid w:val="00006180"/>
    <w:rsid w:val="000062FA"/>
    <w:rsid w:val="0000716D"/>
    <w:rsid w:val="0001217D"/>
    <w:rsid w:val="0001375B"/>
    <w:rsid w:val="0001399E"/>
    <w:rsid w:val="00013A52"/>
    <w:rsid w:val="00014410"/>
    <w:rsid w:val="00014561"/>
    <w:rsid w:val="00014F48"/>
    <w:rsid w:val="00014F82"/>
    <w:rsid w:val="00015953"/>
    <w:rsid w:val="00015A9D"/>
    <w:rsid w:val="00015D0A"/>
    <w:rsid w:val="00015F06"/>
    <w:rsid w:val="00021E17"/>
    <w:rsid w:val="00022569"/>
    <w:rsid w:val="000244B8"/>
    <w:rsid w:val="00025B9C"/>
    <w:rsid w:val="00025CD5"/>
    <w:rsid w:val="00026667"/>
    <w:rsid w:val="0002765E"/>
    <w:rsid w:val="000303BF"/>
    <w:rsid w:val="000309DB"/>
    <w:rsid w:val="00031FE6"/>
    <w:rsid w:val="000326F6"/>
    <w:rsid w:val="00032A9F"/>
    <w:rsid w:val="00032BBA"/>
    <w:rsid w:val="0003389C"/>
    <w:rsid w:val="00033BA0"/>
    <w:rsid w:val="00034677"/>
    <w:rsid w:val="00034E19"/>
    <w:rsid w:val="00034FF1"/>
    <w:rsid w:val="00035295"/>
    <w:rsid w:val="00035C19"/>
    <w:rsid w:val="00036CBD"/>
    <w:rsid w:val="00037B97"/>
    <w:rsid w:val="00040605"/>
    <w:rsid w:val="000413E7"/>
    <w:rsid w:val="00041AAC"/>
    <w:rsid w:val="00042DB8"/>
    <w:rsid w:val="00043D44"/>
    <w:rsid w:val="00043F27"/>
    <w:rsid w:val="00046044"/>
    <w:rsid w:val="00046293"/>
    <w:rsid w:val="0004724C"/>
    <w:rsid w:val="00051AA3"/>
    <w:rsid w:val="000527FB"/>
    <w:rsid w:val="0005488E"/>
    <w:rsid w:val="00055804"/>
    <w:rsid w:val="0005617B"/>
    <w:rsid w:val="00057BBA"/>
    <w:rsid w:val="00057F4A"/>
    <w:rsid w:val="000610D4"/>
    <w:rsid w:val="00061ADD"/>
    <w:rsid w:val="00061C5A"/>
    <w:rsid w:val="00061DF4"/>
    <w:rsid w:val="00061F21"/>
    <w:rsid w:val="00064E01"/>
    <w:rsid w:val="000650A9"/>
    <w:rsid w:val="000653F1"/>
    <w:rsid w:val="00066DBD"/>
    <w:rsid w:val="00067067"/>
    <w:rsid w:val="000674D2"/>
    <w:rsid w:val="0006771D"/>
    <w:rsid w:val="00067FAF"/>
    <w:rsid w:val="000705D7"/>
    <w:rsid w:val="000706B1"/>
    <w:rsid w:val="00070731"/>
    <w:rsid w:val="00071276"/>
    <w:rsid w:val="00072601"/>
    <w:rsid w:val="000738BC"/>
    <w:rsid w:val="0008087C"/>
    <w:rsid w:val="00084257"/>
    <w:rsid w:val="00084419"/>
    <w:rsid w:val="00084F64"/>
    <w:rsid w:val="0008521E"/>
    <w:rsid w:val="0008632B"/>
    <w:rsid w:val="00087FEA"/>
    <w:rsid w:val="00092ADB"/>
    <w:rsid w:val="000936DD"/>
    <w:rsid w:val="00094D2D"/>
    <w:rsid w:val="00095840"/>
    <w:rsid w:val="0009738D"/>
    <w:rsid w:val="000A2824"/>
    <w:rsid w:val="000A4A55"/>
    <w:rsid w:val="000A60A0"/>
    <w:rsid w:val="000A7747"/>
    <w:rsid w:val="000B1279"/>
    <w:rsid w:val="000B187C"/>
    <w:rsid w:val="000B236D"/>
    <w:rsid w:val="000B30D7"/>
    <w:rsid w:val="000B6AB2"/>
    <w:rsid w:val="000B7FA2"/>
    <w:rsid w:val="000C04E3"/>
    <w:rsid w:val="000C3DFE"/>
    <w:rsid w:val="000C4B25"/>
    <w:rsid w:val="000C4EE6"/>
    <w:rsid w:val="000C59AD"/>
    <w:rsid w:val="000C5D2B"/>
    <w:rsid w:val="000C6D3B"/>
    <w:rsid w:val="000D2ED0"/>
    <w:rsid w:val="000D502A"/>
    <w:rsid w:val="000D5FB8"/>
    <w:rsid w:val="000D6805"/>
    <w:rsid w:val="000D6DFD"/>
    <w:rsid w:val="000D6E10"/>
    <w:rsid w:val="000E04A1"/>
    <w:rsid w:val="000E0B6C"/>
    <w:rsid w:val="000E12F1"/>
    <w:rsid w:val="000E178C"/>
    <w:rsid w:val="000E1C5E"/>
    <w:rsid w:val="000E2020"/>
    <w:rsid w:val="000E2462"/>
    <w:rsid w:val="000E27C3"/>
    <w:rsid w:val="000E4A12"/>
    <w:rsid w:val="000E6673"/>
    <w:rsid w:val="000E6B11"/>
    <w:rsid w:val="000E6DC6"/>
    <w:rsid w:val="000F2CA7"/>
    <w:rsid w:val="000F2EED"/>
    <w:rsid w:val="000F62F0"/>
    <w:rsid w:val="000F6FD9"/>
    <w:rsid w:val="000F7119"/>
    <w:rsid w:val="000F7CF2"/>
    <w:rsid w:val="00100156"/>
    <w:rsid w:val="001016B2"/>
    <w:rsid w:val="00101CA0"/>
    <w:rsid w:val="00103061"/>
    <w:rsid w:val="00105242"/>
    <w:rsid w:val="00105367"/>
    <w:rsid w:val="00105680"/>
    <w:rsid w:val="00105FBE"/>
    <w:rsid w:val="001061A0"/>
    <w:rsid w:val="001065E8"/>
    <w:rsid w:val="00110764"/>
    <w:rsid w:val="00111D5A"/>
    <w:rsid w:val="0011307E"/>
    <w:rsid w:val="00114833"/>
    <w:rsid w:val="00115643"/>
    <w:rsid w:val="001201B6"/>
    <w:rsid w:val="001202D5"/>
    <w:rsid w:val="00122891"/>
    <w:rsid w:val="001253B5"/>
    <w:rsid w:val="00125526"/>
    <w:rsid w:val="00125BF8"/>
    <w:rsid w:val="001308CC"/>
    <w:rsid w:val="00130942"/>
    <w:rsid w:val="001312AF"/>
    <w:rsid w:val="00132E70"/>
    <w:rsid w:val="0013350B"/>
    <w:rsid w:val="00133E0F"/>
    <w:rsid w:val="00135A3A"/>
    <w:rsid w:val="00137A93"/>
    <w:rsid w:val="00137DAA"/>
    <w:rsid w:val="00140CA7"/>
    <w:rsid w:val="00140E42"/>
    <w:rsid w:val="001412A7"/>
    <w:rsid w:val="00141E27"/>
    <w:rsid w:val="00141F4A"/>
    <w:rsid w:val="00143040"/>
    <w:rsid w:val="00143160"/>
    <w:rsid w:val="001452C0"/>
    <w:rsid w:val="00146631"/>
    <w:rsid w:val="00147AA3"/>
    <w:rsid w:val="00147B71"/>
    <w:rsid w:val="001507AE"/>
    <w:rsid w:val="00151DC8"/>
    <w:rsid w:val="00153F0B"/>
    <w:rsid w:val="00154368"/>
    <w:rsid w:val="00154623"/>
    <w:rsid w:val="0015499C"/>
    <w:rsid w:val="00155375"/>
    <w:rsid w:val="0015675F"/>
    <w:rsid w:val="001606C3"/>
    <w:rsid w:val="00160FCE"/>
    <w:rsid w:val="00163311"/>
    <w:rsid w:val="00163845"/>
    <w:rsid w:val="001649E0"/>
    <w:rsid w:val="00164F93"/>
    <w:rsid w:val="001652F4"/>
    <w:rsid w:val="0016530B"/>
    <w:rsid w:val="00166662"/>
    <w:rsid w:val="00167F10"/>
    <w:rsid w:val="00170183"/>
    <w:rsid w:val="00170CA8"/>
    <w:rsid w:val="001725ED"/>
    <w:rsid w:val="001732D9"/>
    <w:rsid w:val="00175FFA"/>
    <w:rsid w:val="001761DE"/>
    <w:rsid w:val="0017736B"/>
    <w:rsid w:val="00177F66"/>
    <w:rsid w:val="00180E80"/>
    <w:rsid w:val="001811C1"/>
    <w:rsid w:val="00181C40"/>
    <w:rsid w:val="001840AC"/>
    <w:rsid w:val="00184FFC"/>
    <w:rsid w:val="001852F3"/>
    <w:rsid w:val="001859FA"/>
    <w:rsid w:val="001867FF"/>
    <w:rsid w:val="001869A5"/>
    <w:rsid w:val="00186BF5"/>
    <w:rsid w:val="00187D66"/>
    <w:rsid w:val="00192781"/>
    <w:rsid w:val="00194C49"/>
    <w:rsid w:val="00195A7F"/>
    <w:rsid w:val="00196E2A"/>
    <w:rsid w:val="001971AE"/>
    <w:rsid w:val="00197834"/>
    <w:rsid w:val="001A317F"/>
    <w:rsid w:val="001A61D3"/>
    <w:rsid w:val="001A6CEB"/>
    <w:rsid w:val="001B0443"/>
    <w:rsid w:val="001B235A"/>
    <w:rsid w:val="001B2758"/>
    <w:rsid w:val="001B4C6D"/>
    <w:rsid w:val="001B55ED"/>
    <w:rsid w:val="001B56F1"/>
    <w:rsid w:val="001B585C"/>
    <w:rsid w:val="001B5981"/>
    <w:rsid w:val="001B5CA2"/>
    <w:rsid w:val="001C3012"/>
    <w:rsid w:val="001C4403"/>
    <w:rsid w:val="001C44A3"/>
    <w:rsid w:val="001C6408"/>
    <w:rsid w:val="001C673F"/>
    <w:rsid w:val="001D036D"/>
    <w:rsid w:val="001D05FE"/>
    <w:rsid w:val="001D06AA"/>
    <w:rsid w:val="001D0C1B"/>
    <w:rsid w:val="001D0D7B"/>
    <w:rsid w:val="001D161F"/>
    <w:rsid w:val="001D4DBB"/>
    <w:rsid w:val="001E0711"/>
    <w:rsid w:val="001E11F9"/>
    <w:rsid w:val="001E3108"/>
    <w:rsid w:val="001E3278"/>
    <w:rsid w:val="001E3887"/>
    <w:rsid w:val="001E38A4"/>
    <w:rsid w:val="001E3C20"/>
    <w:rsid w:val="001E4E76"/>
    <w:rsid w:val="001E54F6"/>
    <w:rsid w:val="001E5DE0"/>
    <w:rsid w:val="001E6103"/>
    <w:rsid w:val="001E64FE"/>
    <w:rsid w:val="001E76E9"/>
    <w:rsid w:val="001F11F8"/>
    <w:rsid w:val="001F18AB"/>
    <w:rsid w:val="001F2CD7"/>
    <w:rsid w:val="001F40A2"/>
    <w:rsid w:val="001F4428"/>
    <w:rsid w:val="001F500A"/>
    <w:rsid w:val="001F5F4A"/>
    <w:rsid w:val="001F6E2F"/>
    <w:rsid w:val="001F78BE"/>
    <w:rsid w:val="00200224"/>
    <w:rsid w:val="002003CF"/>
    <w:rsid w:val="00201A77"/>
    <w:rsid w:val="00201E03"/>
    <w:rsid w:val="00203117"/>
    <w:rsid w:val="00203D78"/>
    <w:rsid w:val="00205C8E"/>
    <w:rsid w:val="00207A57"/>
    <w:rsid w:val="00210E77"/>
    <w:rsid w:val="002124D4"/>
    <w:rsid w:val="00212A3B"/>
    <w:rsid w:val="0021350B"/>
    <w:rsid w:val="00213B08"/>
    <w:rsid w:val="002145A1"/>
    <w:rsid w:val="00215C1A"/>
    <w:rsid w:val="00215DE9"/>
    <w:rsid w:val="0021647B"/>
    <w:rsid w:val="002165C3"/>
    <w:rsid w:val="00220C6B"/>
    <w:rsid w:val="00221291"/>
    <w:rsid w:val="00222610"/>
    <w:rsid w:val="0022772A"/>
    <w:rsid w:val="00231358"/>
    <w:rsid w:val="002333E4"/>
    <w:rsid w:val="00234599"/>
    <w:rsid w:val="00234806"/>
    <w:rsid w:val="0023731E"/>
    <w:rsid w:val="002373E7"/>
    <w:rsid w:val="0023758D"/>
    <w:rsid w:val="00240449"/>
    <w:rsid w:val="00241A2D"/>
    <w:rsid w:val="0024279E"/>
    <w:rsid w:val="00242A4F"/>
    <w:rsid w:val="00243C69"/>
    <w:rsid w:val="00243F84"/>
    <w:rsid w:val="0024503F"/>
    <w:rsid w:val="00245754"/>
    <w:rsid w:val="00246172"/>
    <w:rsid w:val="00246973"/>
    <w:rsid w:val="00250252"/>
    <w:rsid w:val="00250B80"/>
    <w:rsid w:val="00252398"/>
    <w:rsid w:val="00253F52"/>
    <w:rsid w:val="002554B6"/>
    <w:rsid w:val="00255A81"/>
    <w:rsid w:val="00255B36"/>
    <w:rsid w:val="00255F74"/>
    <w:rsid w:val="0025704F"/>
    <w:rsid w:val="002572CD"/>
    <w:rsid w:val="0025790C"/>
    <w:rsid w:val="002604B4"/>
    <w:rsid w:val="002616A3"/>
    <w:rsid w:val="00261A61"/>
    <w:rsid w:val="00262372"/>
    <w:rsid w:val="00263C2C"/>
    <w:rsid w:val="00263FBB"/>
    <w:rsid w:val="00264B84"/>
    <w:rsid w:val="002654F7"/>
    <w:rsid w:val="00265688"/>
    <w:rsid w:val="00270326"/>
    <w:rsid w:val="00272B7A"/>
    <w:rsid w:val="00272F1F"/>
    <w:rsid w:val="00277F8F"/>
    <w:rsid w:val="00280B8B"/>
    <w:rsid w:val="00281D93"/>
    <w:rsid w:val="00281EC3"/>
    <w:rsid w:val="00282306"/>
    <w:rsid w:val="0028299A"/>
    <w:rsid w:val="002858E5"/>
    <w:rsid w:val="00286B99"/>
    <w:rsid w:val="0028724A"/>
    <w:rsid w:val="00290B29"/>
    <w:rsid w:val="00291872"/>
    <w:rsid w:val="0029319A"/>
    <w:rsid w:val="00293545"/>
    <w:rsid w:val="00294393"/>
    <w:rsid w:val="00294794"/>
    <w:rsid w:val="0029545C"/>
    <w:rsid w:val="00295FEE"/>
    <w:rsid w:val="0029613C"/>
    <w:rsid w:val="00296F4A"/>
    <w:rsid w:val="002A0196"/>
    <w:rsid w:val="002A070E"/>
    <w:rsid w:val="002A1F3E"/>
    <w:rsid w:val="002A308D"/>
    <w:rsid w:val="002A332A"/>
    <w:rsid w:val="002A3476"/>
    <w:rsid w:val="002A37B5"/>
    <w:rsid w:val="002A5438"/>
    <w:rsid w:val="002A5C71"/>
    <w:rsid w:val="002A65B3"/>
    <w:rsid w:val="002A69CA"/>
    <w:rsid w:val="002A7C7B"/>
    <w:rsid w:val="002B04BB"/>
    <w:rsid w:val="002B2EA7"/>
    <w:rsid w:val="002B2F6A"/>
    <w:rsid w:val="002B33C9"/>
    <w:rsid w:val="002B3698"/>
    <w:rsid w:val="002B7D7E"/>
    <w:rsid w:val="002C263A"/>
    <w:rsid w:val="002C42F5"/>
    <w:rsid w:val="002C4383"/>
    <w:rsid w:val="002C50EB"/>
    <w:rsid w:val="002C7E9A"/>
    <w:rsid w:val="002D0C4C"/>
    <w:rsid w:val="002D0CD6"/>
    <w:rsid w:val="002D0D70"/>
    <w:rsid w:val="002D0F59"/>
    <w:rsid w:val="002D1817"/>
    <w:rsid w:val="002D1A70"/>
    <w:rsid w:val="002D20D2"/>
    <w:rsid w:val="002D24F8"/>
    <w:rsid w:val="002D2A70"/>
    <w:rsid w:val="002D4295"/>
    <w:rsid w:val="002D42B9"/>
    <w:rsid w:val="002D63D3"/>
    <w:rsid w:val="002D6EE8"/>
    <w:rsid w:val="002E0E09"/>
    <w:rsid w:val="002E1FDE"/>
    <w:rsid w:val="002E219D"/>
    <w:rsid w:val="002E3CAD"/>
    <w:rsid w:val="002E5664"/>
    <w:rsid w:val="002E6472"/>
    <w:rsid w:val="002E6C04"/>
    <w:rsid w:val="002F15FA"/>
    <w:rsid w:val="002F2E92"/>
    <w:rsid w:val="002F337B"/>
    <w:rsid w:val="002F345D"/>
    <w:rsid w:val="002F5250"/>
    <w:rsid w:val="002F5759"/>
    <w:rsid w:val="002F59FE"/>
    <w:rsid w:val="002F6676"/>
    <w:rsid w:val="002F718F"/>
    <w:rsid w:val="00300B1D"/>
    <w:rsid w:val="003061E3"/>
    <w:rsid w:val="0030791E"/>
    <w:rsid w:val="003103DA"/>
    <w:rsid w:val="00310A95"/>
    <w:rsid w:val="0031166C"/>
    <w:rsid w:val="0031232C"/>
    <w:rsid w:val="00312B1D"/>
    <w:rsid w:val="00312F18"/>
    <w:rsid w:val="00313D72"/>
    <w:rsid w:val="00313E31"/>
    <w:rsid w:val="00314687"/>
    <w:rsid w:val="00314AB5"/>
    <w:rsid w:val="00314EA4"/>
    <w:rsid w:val="0031527A"/>
    <w:rsid w:val="003153CD"/>
    <w:rsid w:val="0031590C"/>
    <w:rsid w:val="00317788"/>
    <w:rsid w:val="00320205"/>
    <w:rsid w:val="003204E3"/>
    <w:rsid w:val="0032146B"/>
    <w:rsid w:val="003217E7"/>
    <w:rsid w:val="003218ED"/>
    <w:rsid w:val="00322BC3"/>
    <w:rsid w:val="00323F05"/>
    <w:rsid w:val="00324713"/>
    <w:rsid w:val="0032474D"/>
    <w:rsid w:val="00325734"/>
    <w:rsid w:val="00325C93"/>
    <w:rsid w:val="003260E1"/>
    <w:rsid w:val="003273B6"/>
    <w:rsid w:val="00331981"/>
    <w:rsid w:val="00332192"/>
    <w:rsid w:val="00332259"/>
    <w:rsid w:val="003329FF"/>
    <w:rsid w:val="00333F96"/>
    <w:rsid w:val="0033462B"/>
    <w:rsid w:val="00334AD6"/>
    <w:rsid w:val="003355E7"/>
    <w:rsid w:val="00335FD5"/>
    <w:rsid w:val="003366E9"/>
    <w:rsid w:val="00336E40"/>
    <w:rsid w:val="00337A69"/>
    <w:rsid w:val="00341581"/>
    <w:rsid w:val="0034186C"/>
    <w:rsid w:val="00341F6A"/>
    <w:rsid w:val="003423F4"/>
    <w:rsid w:val="00343BB2"/>
    <w:rsid w:val="0034471C"/>
    <w:rsid w:val="00344FB9"/>
    <w:rsid w:val="0034647E"/>
    <w:rsid w:val="00346BDB"/>
    <w:rsid w:val="00346EFF"/>
    <w:rsid w:val="00347430"/>
    <w:rsid w:val="003476F0"/>
    <w:rsid w:val="0035018D"/>
    <w:rsid w:val="00350767"/>
    <w:rsid w:val="00352231"/>
    <w:rsid w:val="003528AF"/>
    <w:rsid w:val="0035303F"/>
    <w:rsid w:val="00353A6B"/>
    <w:rsid w:val="00354859"/>
    <w:rsid w:val="003549AE"/>
    <w:rsid w:val="0035781F"/>
    <w:rsid w:val="00357CEB"/>
    <w:rsid w:val="00363799"/>
    <w:rsid w:val="00365129"/>
    <w:rsid w:val="0036512D"/>
    <w:rsid w:val="003656D3"/>
    <w:rsid w:val="00366319"/>
    <w:rsid w:val="0036645B"/>
    <w:rsid w:val="003676FC"/>
    <w:rsid w:val="00367AD5"/>
    <w:rsid w:val="00370EB2"/>
    <w:rsid w:val="00371877"/>
    <w:rsid w:val="00373B83"/>
    <w:rsid w:val="00373C80"/>
    <w:rsid w:val="003744A8"/>
    <w:rsid w:val="003745CA"/>
    <w:rsid w:val="003747CB"/>
    <w:rsid w:val="00375FD8"/>
    <w:rsid w:val="00376A3A"/>
    <w:rsid w:val="00376DEB"/>
    <w:rsid w:val="003779F6"/>
    <w:rsid w:val="00377A13"/>
    <w:rsid w:val="00377D9F"/>
    <w:rsid w:val="00380B0E"/>
    <w:rsid w:val="00380F25"/>
    <w:rsid w:val="003822A5"/>
    <w:rsid w:val="003823CC"/>
    <w:rsid w:val="003844DC"/>
    <w:rsid w:val="003848B0"/>
    <w:rsid w:val="00385477"/>
    <w:rsid w:val="003859F5"/>
    <w:rsid w:val="00387954"/>
    <w:rsid w:val="00390733"/>
    <w:rsid w:val="0039187D"/>
    <w:rsid w:val="00393DA3"/>
    <w:rsid w:val="00395680"/>
    <w:rsid w:val="00395A63"/>
    <w:rsid w:val="00395B4A"/>
    <w:rsid w:val="00396A8C"/>
    <w:rsid w:val="003A041A"/>
    <w:rsid w:val="003A109E"/>
    <w:rsid w:val="003A206A"/>
    <w:rsid w:val="003A2DF4"/>
    <w:rsid w:val="003A4033"/>
    <w:rsid w:val="003A48CA"/>
    <w:rsid w:val="003A58A3"/>
    <w:rsid w:val="003A5AAC"/>
    <w:rsid w:val="003B046E"/>
    <w:rsid w:val="003B04C4"/>
    <w:rsid w:val="003B0E89"/>
    <w:rsid w:val="003B13AE"/>
    <w:rsid w:val="003B211F"/>
    <w:rsid w:val="003B2688"/>
    <w:rsid w:val="003B3131"/>
    <w:rsid w:val="003B4D3A"/>
    <w:rsid w:val="003B51C3"/>
    <w:rsid w:val="003B5439"/>
    <w:rsid w:val="003B7A01"/>
    <w:rsid w:val="003C0732"/>
    <w:rsid w:val="003C0ACD"/>
    <w:rsid w:val="003C1691"/>
    <w:rsid w:val="003C2BEF"/>
    <w:rsid w:val="003C6D10"/>
    <w:rsid w:val="003C75AF"/>
    <w:rsid w:val="003D0035"/>
    <w:rsid w:val="003D0692"/>
    <w:rsid w:val="003D154A"/>
    <w:rsid w:val="003D1750"/>
    <w:rsid w:val="003D21DA"/>
    <w:rsid w:val="003D5F3C"/>
    <w:rsid w:val="003D60E4"/>
    <w:rsid w:val="003D7A40"/>
    <w:rsid w:val="003E1DB4"/>
    <w:rsid w:val="003E2335"/>
    <w:rsid w:val="003E289C"/>
    <w:rsid w:val="003E3336"/>
    <w:rsid w:val="003E34BF"/>
    <w:rsid w:val="003E366C"/>
    <w:rsid w:val="003E3977"/>
    <w:rsid w:val="003E4177"/>
    <w:rsid w:val="003E46EC"/>
    <w:rsid w:val="003E4A7B"/>
    <w:rsid w:val="003E509E"/>
    <w:rsid w:val="003E5239"/>
    <w:rsid w:val="003F02EE"/>
    <w:rsid w:val="003F0D9A"/>
    <w:rsid w:val="003F199F"/>
    <w:rsid w:val="003F212C"/>
    <w:rsid w:val="003F29C4"/>
    <w:rsid w:val="003F3008"/>
    <w:rsid w:val="003F44F3"/>
    <w:rsid w:val="003F6F09"/>
    <w:rsid w:val="003F7D30"/>
    <w:rsid w:val="00400357"/>
    <w:rsid w:val="004004AE"/>
    <w:rsid w:val="00401C3F"/>
    <w:rsid w:val="00402160"/>
    <w:rsid w:val="004025E6"/>
    <w:rsid w:val="00402DA7"/>
    <w:rsid w:val="0040438A"/>
    <w:rsid w:val="00404D82"/>
    <w:rsid w:val="00405F8E"/>
    <w:rsid w:val="00407351"/>
    <w:rsid w:val="004076A7"/>
    <w:rsid w:val="004104A6"/>
    <w:rsid w:val="004119B6"/>
    <w:rsid w:val="0041248A"/>
    <w:rsid w:val="00413294"/>
    <w:rsid w:val="00413CF0"/>
    <w:rsid w:val="00414212"/>
    <w:rsid w:val="004143A0"/>
    <w:rsid w:val="004143F5"/>
    <w:rsid w:val="00414507"/>
    <w:rsid w:val="00414B41"/>
    <w:rsid w:val="00415CD0"/>
    <w:rsid w:val="0041770C"/>
    <w:rsid w:val="00417984"/>
    <w:rsid w:val="00417A19"/>
    <w:rsid w:val="00421C3D"/>
    <w:rsid w:val="00422D27"/>
    <w:rsid w:val="00423C09"/>
    <w:rsid w:val="004251B0"/>
    <w:rsid w:val="004314DF"/>
    <w:rsid w:val="004337F3"/>
    <w:rsid w:val="00433D32"/>
    <w:rsid w:val="00433E35"/>
    <w:rsid w:val="004355E9"/>
    <w:rsid w:val="0043603A"/>
    <w:rsid w:val="00437CE2"/>
    <w:rsid w:val="004415F3"/>
    <w:rsid w:val="00441D66"/>
    <w:rsid w:val="004443B1"/>
    <w:rsid w:val="00445490"/>
    <w:rsid w:val="0044721E"/>
    <w:rsid w:val="00447C10"/>
    <w:rsid w:val="004505A2"/>
    <w:rsid w:val="004510A8"/>
    <w:rsid w:val="004543E8"/>
    <w:rsid w:val="004552CB"/>
    <w:rsid w:val="00456381"/>
    <w:rsid w:val="00457061"/>
    <w:rsid w:val="004574D6"/>
    <w:rsid w:val="00457DC9"/>
    <w:rsid w:val="00460746"/>
    <w:rsid w:val="00461CF6"/>
    <w:rsid w:val="004629AE"/>
    <w:rsid w:val="0046383D"/>
    <w:rsid w:val="00465DC2"/>
    <w:rsid w:val="00466B58"/>
    <w:rsid w:val="004670FE"/>
    <w:rsid w:val="004717A5"/>
    <w:rsid w:val="0047223E"/>
    <w:rsid w:val="0047274B"/>
    <w:rsid w:val="00472B03"/>
    <w:rsid w:val="0047394F"/>
    <w:rsid w:val="004754F1"/>
    <w:rsid w:val="004819F3"/>
    <w:rsid w:val="00482B15"/>
    <w:rsid w:val="00482D88"/>
    <w:rsid w:val="00483340"/>
    <w:rsid w:val="00485456"/>
    <w:rsid w:val="0048569A"/>
    <w:rsid w:val="00485A0C"/>
    <w:rsid w:val="00485DD7"/>
    <w:rsid w:val="00486D17"/>
    <w:rsid w:val="00486E56"/>
    <w:rsid w:val="00487094"/>
    <w:rsid w:val="00487668"/>
    <w:rsid w:val="00487AA2"/>
    <w:rsid w:val="00487AA3"/>
    <w:rsid w:val="00490EA5"/>
    <w:rsid w:val="00492B9D"/>
    <w:rsid w:val="00493846"/>
    <w:rsid w:val="0049631E"/>
    <w:rsid w:val="004963E3"/>
    <w:rsid w:val="00497512"/>
    <w:rsid w:val="00497D35"/>
    <w:rsid w:val="00497D93"/>
    <w:rsid w:val="004A1634"/>
    <w:rsid w:val="004A20BF"/>
    <w:rsid w:val="004A23B9"/>
    <w:rsid w:val="004A2FA1"/>
    <w:rsid w:val="004A3382"/>
    <w:rsid w:val="004A4560"/>
    <w:rsid w:val="004A52C8"/>
    <w:rsid w:val="004A52DB"/>
    <w:rsid w:val="004A5344"/>
    <w:rsid w:val="004A6155"/>
    <w:rsid w:val="004A7BC0"/>
    <w:rsid w:val="004B0FCE"/>
    <w:rsid w:val="004B162A"/>
    <w:rsid w:val="004B2183"/>
    <w:rsid w:val="004B29C9"/>
    <w:rsid w:val="004B37AE"/>
    <w:rsid w:val="004B44F4"/>
    <w:rsid w:val="004B5E49"/>
    <w:rsid w:val="004B6D02"/>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291A"/>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78B"/>
    <w:rsid w:val="004F7C52"/>
    <w:rsid w:val="00501A34"/>
    <w:rsid w:val="00501C7A"/>
    <w:rsid w:val="0050219F"/>
    <w:rsid w:val="00503A5D"/>
    <w:rsid w:val="00504020"/>
    <w:rsid w:val="00505022"/>
    <w:rsid w:val="005052DB"/>
    <w:rsid w:val="005052FB"/>
    <w:rsid w:val="00505BF7"/>
    <w:rsid w:val="00507584"/>
    <w:rsid w:val="00510D76"/>
    <w:rsid w:val="0051172E"/>
    <w:rsid w:val="005117CA"/>
    <w:rsid w:val="00512083"/>
    <w:rsid w:val="00514DAC"/>
    <w:rsid w:val="005158F1"/>
    <w:rsid w:val="0051599E"/>
    <w:rsid w:val="00515CB7"/>
    <w:rsid w:val="005162E8"/>
    <w:rsid w:val="00516769"/>
    <w:rsid w:val="005215BC"/>
    <w:rsid w:val="00523863"/>
    <w:rsid w:val="00523EEE"/>
    <w:rsid w:val="00523F26"/>
    <w:rsid w:val="00524DFC"/>
    <w:rsid w:val="005252D6"/>
    <w:rsid w:val="00525C5E"/>
    <w:rsid w:val="00527018"/>
    <w:rsid w:val="00527ABB"/>
    <w:rsid w:val="00532379"/>
    <w:rsid w:val="005326F8"/>
    <w:rsid w:val="00532C53"/>
    <w:rsid w:val="00533BF0"/>
    <w:rsid w:val="00535BFB"/>
    <w:rsid w:val="00535CA7"/>
    <w:rsid w:val="00536132"/>
    <w:rsid w:val="00536181"/>
    <w:rsid w:val="0053700C"/>
    <w:rsid w:val="0053756A"/>
    <w:rsid w:val="0054025C"/>
    <w:rsid w:val="0054042A"/>
    <w:rsid w:val="00540A73"/>
    <w:rsid w:val="00540D8A"/>
    <w:rsid w:val="005425EA"/>
    <w:rsid w:val="00542891"/>
    <w:rsid w:val="00544548"/>
    <w:rsid w:val="00544615"/>
    <w:rsid w:val="00544A26"/>
    <w:rsid w:val="00545346"/>
    <w:rsid w:val="00550040"/>
    <w:rsid w:val="005502CE"/>
    <w:rsid w:val="005503FD"/>
    <w:rsid w:val="00550BA1"/>
    <w:rsid w:val="00550D8B"/>
    <w:rsid w:val="00553F15"/>
    <w:rsid w:val="0055409C"/>
    <w:rsid w:val="005550B0"/>
    <w:rsid w:val="005563BB"/>
    <w:rsid w:val="00556A23"/>
    <w:rsid w:val="0056194A"/>
    <w:rsid w:val="005632C8"/>
    <w:rsid w:val="005632FF"/>
    <w:rsid w:val="0056345B"/>
    <w:rsid w:val="00565241"/>
    <w:rsid w:val="00565F0E"/>
    <w:rsid w:val="00567706"/>
    <w:rsid w:val="005709FC"/>
    <w:rsid w:val="0057126B"/>
    <w:rsid w:val="00573F8E"/>
    <w:rsid w:val="00574DB6"/>
    <w:rsid w:val="0057514C"/>
    <w:rsid w:val="00576D75"/>
    <w:rsid w:val="005777DC"/>
    <w:rsid w:val="00580181"/>
    <w:rsid w:val="00580BCD"/>
    <w:rsid w:val="0058155F"/>
    <w:rsid w:val="005818CF"/>
    <w:rsid w:val="00582A95"/>
    <w:rsid w:val="0058394A"/>
    <w:rsid w:val="005841C3"/>
    <w:rsid w:val="00584694"/>
    <w:rsid w:val="00584F81"/>
    <w:rsid w:val="00585042"/>
    <w:rsid w:val="005875C2"/>
    <w:rsid w:val="00590EE4"/>
    <w:rsid w:val="00592BCD"/>
    <w:rsid w:val="00594FE8"/>
    <w:rsid w:val="005954C8"/>
    <w:rsid w:val="00596075"/>
    <w:rsid w:val="005A0ACC"/>
    <w:rsid w:val="005A1CDF"/>
    <w:rsid w:val="005A1E88"/>
    <w:rsid w:val="005A1E91"/>
    <w:rsid w:val="005A3530"/>
    <w:rsid w:val="005A402F"/>
    <w:rsid w:val="005A5A64"/>
    <w:rsid w:val="005A6D1D"/>
    <w:rsid w:val="005A6D30"/>
    <w:rsid w:val="005A6FA6"/>
    <w:rsid w:val="005A74FF"/>
    <w:rsid w:val="005A7888"/>
    <w:rsid w:val="005B04B4"/>
    <w:rsid w:val="005B0684"/>
    <w:rsid w:val="005B1089"/>
    <w:rsid w:val="005B1D5A"/>
    <w:rsid w:val="005B2C57"/>
    <w:rsid w:val="005B2CE7"/>
    <w:rsid w:val="005B4566"/>
    <w:rsid w:val="005B4F55"/>
    <w:rsid w:val="005B57E8"/>
    <w:rsid w:val="005B6E69"/>
    <w:rsid w:val="005C10E1"/>
    <w:rsid w:val="005C1119"/>
    <w:rsid w:val="005C3825"/>
    <w:rsid w:val="005C529D"/>
    <w:rsid w:val="005C5855"/>
    <w:rsid w:val="005C7C2B"/>
    <w:rsid w:val="005D123B"/>
    <w:rsid w:val="005D1542"/>
    <w:rsid w:val="005D1B15"/>
    <w:rsid w:val="005D1D48"/>
    <w:rsid w:val="005D22D7"/>
    <w:rsid w:val="005D2713"/>
    <w:rsid w:val="005D3218"/>
    <w:rsid w:val="005D3E33"/>
    <w:rsid w:val="005D3F14"/>
    <w:rsid w:val="005D47EF"/>
    <w:rsid w:val="005D5446"/>
    <w:rsid w:val="005D675C"/>
    <w:rsid w:val="005D73ED"/>
    <w:rsid w:val="005D780B"/>
    <w:rsid w:val="005E433F"/>
    <w:rsid w:val="005E5C73"/>
    <w:rsid w:val="005E7812"/>
    <w:rsid w:val="005E7CFF"/>
    <w:rsid w:val="005F1735"/>
    <w:rsid w:val="005F219A"/>
    <w:rsid w:val="005F3536"/>
    <w:rsid w:val="005F3F16"/>
    <w:rsid w:val="005F4890"/>
    <w:rsid w:val="005F5980"/>
    <w:rsid w:val="005F6FEE"/>
    <w:rsid w:val="005F7BC9"/>
    <w:rsid w:val="00600A42"/>
    <w:rsid w:val="00601749"/>
    <w:rsid w:val="00603221"/>
    <w:rsid w:val="0060352C"/>
    <w:rsid w:val="00603A43"/>
    <w:rsid w:val="00604740"/>
    <w:rsid w:val="00605A3F"/>
    <w:rsid w:val="0060645C"/>
    <w:rsid w:val="00606D5A"/>
    <w:rsid w:val="00606EF6"/>
    <w:rsid w:val="006119DB"/>
    <w:rsid w:val="00611C19"/>
    <w:rsid w:val="00611FA2"/>
    <w:rsid w:val="006134D0"/>
    <w:rsid w:val="006137BF"/>
    <w:rsid w:val="006137C2"/>
    <w:rsid w:val="00614898"/>
    <w:rsid w:val="00616DEC"/>
    <w:rsid w:val="00621A10"/>
    <w:rsid w:val="00621EF0"/>
    <w:rsid w:val="00623457"/>
    <w:rsid w:val="00624353"/>
    <w:rsid w:val="00626490"/>
    <w:rsid w:val="00635DF7"/>
    <w:rsid w:val="0063694E"/>
    <w:rsid w:val="006404DE"/>
    <w:rsid w:val="00641561"/>
    <w:rsid w:val="00641C65"/>
    <w:rsid w:val="0064201A"/>
    <w:rsid w:val="00642CA4"/>
    <w:rsid w:val="00643080"/>
    <w:rsid w:val="00643224"/>
    <w:rsid w:val="00643620"/>
    <w:rsid w:val="00643AB6"/>
    <w:rsid w:val="00644158"/>
    <w:rsid w:val="0064449A"/>
    <w:rsid w:val="00644670"/>
    <w:rsid w:val="006458F8"/>
    <w:rsid w:val="00646262"/>
    <w:rsid w:val="006478F0"/>
    <w:rsid w:val="00647B24"/>
    <w:rsid w:val="00650C97"/>
    <w:rsid w:val="0065188A"/>
    <w:rsid w:val="00651A97"/>
    <w:rsid w:val="00653F07"/>
    <w:rsid w:val="006559B4"/>
    <w:rsid w:val="006572C1"/>
    <w:rsid w:val="006607CE"/>
    <w:rsid w:val="00660FAA"/>
    <w:rsid w:val="00661F3B"/>
    <w:rsid w:val="00663565"/>
    <w:rsid w:val="00667A73"/>
    <w:rsid w:val="00670E43"/>
    <w:rsid w:val="006712BB"/>
    <w:rsid w:val="006719D5"/>
    <w:rsid w:val="00671CE2"/>
    <w:rsid w:val="006726E4"/>
    <w:rsid w:val="00672C9B"/>
    <w:rsid w:val="00672DE1"/>
    <w:rsid w:val="00673490"/>
    <w:rsid w:val="00674808"/>
    <w:rsid w:val="00675282"/>
    <w:rsid w:val="006755FB"/>
    <w:rsid w:val="006758A8"/>
    <w:rsid w:val="00675934"/>
    <w:rsid w:val="006771AF"/>
    <w:rsid w:val="00680005"/>
    <w:rsid w:val="00683114"/>
    <w:rsid w:val="006832D9"/>
    <w:rsid w:val="00683307"/>
    <w:rsid w:val="006838F7"/>
    <w:rsid w:val="006840B0"/>
    <w:rsid w:val="00685B7D"/>
    <w:rsid w:val="00685D2B"/>
    <w:rsid w:val="00686745"/>
    <w:rsid w:val="0068732F"/>
    <w:rsid w:val="00687D77"/>
    <w:rsid w:val="00687F93"/>
    <w:rsid w:val="006926C9"/>
    <w:rsid w:val="00692A78"/>
    <w:rsid w:val="0069435C"/>
    <w:rsid w:val="00694974"/>
    <w:rsid w:val="00694D05"/>
    <w:rsid w:val="00694EDF"/>
    <w:rsid w:val="00695423"/>
    <w:rsid w:val="00695491"/>
    <w:rsid w:val="006A1396"/>
    <w:rsid w:val="006A258F"/>
    <w:rsid w:val="006A2A25"/>
    <w:rsid w:val="006A37AB"/>
    <w:rsid w:val="006A3CA8"/>
    <w:rsid w:val="006A656C"/>
    <w:rsid w:val="006A67B9"/>
    <w:rsid w:val="006A6AE4"/>
    <w:rsid w:val="006A7951"/>
    <w:rsid w:val="006B06BF"/>
    <w:rsid w:val="006B2319"/>
    <w:rsid w:val="006B55CD"/>
    <w:rsid w:val="006B6AD9"/>
    <w:rsid w:val="006B7B33"/>
    <w:rsid w:val="006C0754"/>
    <w:rsid w:val="006C086E"/>
    <w:rsid w:val="006C0D33"/>
    <w:rsid w:val="006C2BE2"/>
    <w:rsid w:val="006C38D8"/>
    <w:rsid w:val="006C47C8"/>
    <w:rsid w:val="006C61C1"/>
    <w:rsid w:val="006D23EB"/>
    <w:rsid w:val="006D3A2C"/>
    <w:rsid w:val="006D523A"/>
    <w:rsid w:val="006D5FAC"/>
    <w:rsid w:val="006D66A2"/>
    <w:rsid w:val="006D6A03"/>
    <w:rsid w:val="006D7D96"/>
    <w:rsid w:val="006E092B"/>
    <w:rsid w:val="006E340D"/>
    <w:rsid w:val="006E4901"/>
    <w:rsid w:val="006E4C2E"/>
    <w:rsid w:val="006E589E"/>
    <w:rsid w:val="006E5AB3"/>
    <w:rsid w:val="006E5DB7"/>
    <w:rsid w:val="006E75EE"/>
    <w:rsid w:val="006E7ADD"/>
    <w:rsid w:val="006F0911"/>
    <w:rsid w:val="006F34F6"/>
    <w:rsid w:val="006F430F"/>
    <w:rsid w:val="006F4821"/>
    <w:rsid w:val="006F673F"/>
    <w:rsid w:val="006F67CF"/>
    <w:rsid w:val="006F691A"/>
    <w:rsid w:val="006F7A86"/>
    <w:rsid w:val="00701BF0"/>
    <w:rsid w:val="00702203"/>
    <w:rsid w:val="00704D1F"/>
    <w:rsid w:val="00705059"/>
    <w:rsid w:val="007059C8"/>
    <w:rsid w:val="007060B5"/>
    <w:rsid w:val="007079D6"/>
    <w:rsid w:val="0071259E"/>
    <w:rsid w:val="0071303E"/>
    <w:rsid w:val="00715492"/>
    <w:rsid w:val="00716149"/>
    <w:rsid w:val="00716C59"/>
    <w:rsid w:val="007173E9"/>
    <w:rsid w:val="007201B2"/>
    <w:rsid w:val="00720EE6"/>
    <w:rsid w:val="00722D14"/>
    <w:rsid w:val="007237EB"/>
    <w:rsid w:val="0072429B"/>
    <w:rsid w:val="00725680"/>
    <w:rsid w:val="00725FEA"/>
    <w:rsid w:val="00730200"/>
    <w:rsid w:val="00730982"/>
    <w:rsid w:val="00730E2E"/>
    <w:rsid w:val="00730FB9"/>
    <w:rsid w:val="007340CA"/>
    <w:rsid w:val="007422B8"/>
    <w:rsid w:val="0074334B"/>
    <w:rsid w:val="00743498"/>
    <w:rsid w:val="00743848"/>
    <w:rsid w:val="00744B2C"/>
    <w:rsid w:val="00744B39"/>
    <w:rsid w:val="00747739"/>
    <w:rsid w:val="007510CC"/>
    <w:rsid w:val="0075145D"/>
    <w:rsid w:val="0075191E"/>
    <w:rsid w:val="007541C6"/>
    <w:rsid w:val="00754F62"/>
    <w:rsid w:val="00755711"/>
    <w:rsid w:val="007574C4"/>
    <w:rsid w:val="00757C51"/>
    <w:rsid w:val="00760550"/>
    <w:rsid w:val="00760738"/>
    <w:rsid w:val="007619E9"/>
    <w:rsid w:val="00762389"/>
    <w:rsid w:val="00763C61"/>
    <w:rsid w:val="00764BA8"/>
    <w:rsid w:val="007662F0"/>
    <w:rsid w:val="00766AC6"/>
    <w:rsid w:val="00767047"/>
    <w:rsid w:val="0076707A"/>
    <w:rsid w:val="00767D08"/>
    <w:rsid w:val="00770175"/>
    <w:rsid w:val="007702DC"/>
    <w:rsid w:val="00770BE5"/>
    <w:rsid w:val="00770F53"/>
    <w:rsid w:val="00772723"/>
    <w:rsid w:val="00773E34"/>
    <w:rsid w:val="007741F8"/>
    <w:rsid w:val="00774C51"/>
    <w:rsid w:val="007757A6"/>
    <w:rsid w:val="00776249"/>
    <w:rsid w:val="00780173"/>
    <w:rsid w:val="007833DB"/>
    <w:rsid w:val="0078382A"/>
    <w:rsid w:val="00784CFD"/>
    <w:rsid w:val="0078594A"/>
    <w:rsid w:val="00786855"/>
    <w:rsid w:val="007879F0"/>
    <w:rsid w:val="00790A44"/>
    <w:rsid w:val="0079247D"/>
    <w:rsid w:val="00792F9C"/>
    <w:rsid w:val="0079396E"/>
    <w:rsid w:val="00793D43"/>
    <w:rsid w:val="007957EE"/>
    <w:rsid w:val="00796046"/>
    <w:rsid w:val="007A0404"/>
    <w:rsid w:val="007A0CF7"/>
    <w:rsid w:val="007A2205"/>
    <w:rsid w:val="007A29CC"/>
    <w:rsid w:val="007A36BD"/>
    <w:rsid w:val="007A3AC0"/>
    <w:rsid w:val="007A41D1"/>
    <w:rsid w:val="007A42C6"/>
    <w:rsid w:val="007A508D"/>
    <w:rsid w:val="007A6F82"/>
    <w:rsid w:val="007A7DCA"/>
    <w:rsid w:val="007B024B"/>
    <w:rsid w:val="007B5925"/>
    <w:rsid w:val="007B62F5"/>
    <w:rsid w:val="007C06F4"/>
    <w:rsid w:val="007C321A"/>
    <w:rsid w:val="007C5266"/>
    <w:rsid w:val="007C6571"/>
    <w:rsid w:val="007C6DF1"/>
    <w:rsid w:val="007C6E3D"/>
    <w:rsid w:val="007D167A"/>
    <w:rsid w:val="007D2CC2"/>
    <w:rsid w:val="007D3A48"/>
    <w:rsid w:val="007D5ACB"/>
    <w:rsid w:val="007D679C"/>
    <w:rsid w:val="007D69F3"/>
    <w:rsid w:val="007D6FE2"/>
    <w:rsid w:val="007D792E"/>
    <w:rsid w:val="007E000B"/>
    <w:rsid w:val="007E01C4"/>
    <w:rsid w:val="007E243D"/>
    <w:rsid w:val="007E2EB5"/>
    <w:rsid w:val="007E3175"/>
    <w:rsid w:val="007E6DF3"/>
    <w:rsid w:val="007E6FDE"/>
    <w:rsid w:val="007E73F5"/>
    <w:rsid w:val="007F03FD"/>
    <w:rsid w:val="007F1C74"/>
    <w:rsid w:val="007F2C74"/>
    <w:rsid w:val="007F2E29"/>
    <w:rsid w:val="007F3524"/>
    <w:rsid w:val="007F3E46"/>
    <w:rsid w:val="007F7282"/>
    <w:rsid w:val="007F7398"/>
    <w:rsid w:val="00801202"/>
    <w:rsid w:val="00801521"/>
    <w:rsid w:val="008016A6"/>
    <w:rsid w:val="008016BB"/>
    <w:rsid w:val="00801A01"/>
    <w:rsid w:val="008037A6"/>
    <w:rsid w:val="00803EC4"/>
    <w:rsid w:val="00803FE4"/>
    <w:rsid w:val="00805432"/>
    <w:rsid w:val="00806C9F"/>
    <w:rsid w:val="00811DEB"/>
    <w:rsid w:val="00812021"/>
    <w:rsid w:val="008129E2"/>
    <w:rsid w:val="0081422D"/>
    <w:rsid w:val="00814752"/>
    <w:rsid w:val="00814EC4"/>
    <w:rsid w:val="0081639A"/>
    <w:rsid w:val="00817622"/>
    <w:rsid w:val="0081766D"/>
    <w:rsid w:val="00821852"/>
    <w:rsid w:val="00821CC9"/>
    <w:rsid w:val="0082284D"/>
    <w:rsid w:val="00822D73"/>
    <w:rsid w:val="00824412"/>
    <w:rsid w:val="008246E5"/>
    <w:rsid w:val="00827C49"/>
    <w:rsid w:val="008306FF"/>
    <w:rsid w:val="00832551"/>
    <w:rsid w:val="008338F0"/>
    <w:rsid w:val="00833988"/>
    <w:rsid w:val="00833A04"/>
    <w:rsid w:val="00833DEA"/>
    <w:rsid w:val="00835535"/>
    <w:rsid w:val="00835D3F"/>
    <w:rsid w:val="00837145"/>
    <w:rsid w:val="008376F9"/>
    <w:rsid w:val="008379CC"/>
    <w:rsid w:val="00840707"/>
    <w:rsid w:val="008413C1"/>
    <w:rsid w:val="00843142"/>
    <w:rsid w:val="0084469B"/>
    <w:rsid w:val="00844EED"/>
    <w:rsid w:val="0084517C"/>
    <w:rsid w:val="008457D8"/>
    <w:rsid w:val="008458AA"/>
    <w:rsid w:val="008476D3"/>
    <w:rsid w:val="00853A4C"/>
    <w:rsid w:val="00854D4F"/>
    <w:rsid w:val="00854F57"/>
    <w:rsid w:val="008558C9"/>
    <w:rsid w:val="008617EB"/>
    <w:rsid w:val="00862851"/>
    <w:rsid w:val="00865504"/>
    <w:rsid w:val="00865C6A"/>
    <w:rsid w:val="00865C7D"/>
    <w:rsid w:val="00866D81"/>
    <w:rsid w:val="008679A7"/>
    <w:rsid w:val="00867EDF"/>
    <w:rsid w:val="008702D8"/>
    <w:rsid w:val="00870D16"/>
    <w:rsid w:val="0087113B"/>
    <w:rsid w:val="00872F65"/>
    <w:rsid w:val="008761BC"/>
    <w:rsid w:val="0087631A"/>
    <w:rsid w:val="0087656E"/>
    <w:rsid w:val="0087763B"/>
    <w:rsid w:val="00877F68"/>
    <w:rsid w:val="00880E10"/>
    <w:rsid w:val="008818C6"/>
    <w:rsid w:val="00881FDA"/>
    <w:rsid w:val="00882E06"/>
    <w:rsid w:val="00882E44"/>
    <w:rsid w:val="008833AE"/>
    <w:rsid w:val="00883D7D"/>
    <w:rsid w:val="00883EF7"/>
    <w:rsid w:val="0088463F"/>
    <w:rsid w:val="00885BD4"/>
    <w:rsid w:val="00885D8B"/>
    <w:rsid w:val="00885F3B"/>
    <w:rsid w:val="0088655F"/>
    <w:rsid w:val="0088658A"/>
    <w:rsid w:val="0088747A"/>
    <w:rsid w:val="00887A5E"/>
    <w:rsid w:val="00890FCB"/>
    <w:rsid w:val="00891776"/>
    <w:rsid w:val="008917A8"/>
    <w:rsid w:val="00892358"/>
    <w:rsid w:val="00892932"/>
    <w:rsid w:val="00893B0F"/>
    <w:rsid w:val="00893CDA"/>
    <w:rsid w:val="00893E05"/>
    <w:rsid w:val="0089585C"/>
    <w:rsid w:val="0089716F"/>
    <w:rsid w:val="008A2615"/>
    <w:rsid w:val="008A26B8"/>
    <w:rsid w:val="008A3546"/>
    <w:rsid w:val="008A3FC9"/>
    <w:rsid w:val="008A4909"/>
    <w:rsid w:val="008A4C03"/>
    <w:rsid w:val="008A5D4B"/>
    <w:rsid w:val="008A672B"/>
    <w:rsid w:val="008B04E3"/>
    <w:rsid w:val="008B0715"/>
    <w:rsid w:val="008B1430"/>
    <w:rsid w:val="008B16E9"/>
    <w:rsid w:val="008B18E4"/>
    <w:rsid w:val="008B41C9"/>
    <w:rsid w:val="008B436D"/>
    <w:rsid w:val="008B4966"/>
    <w:rsid w:val="008B546A"/>
    <w:rsid w:val="008B685D"/>
    <w:rsid w:val="008B6CA4"/>
    <w:rsid w:val="008B7637"/>
    <w:rsid w:val="008C0BF3"/>
    <w:rsid w:val="008C15AB"/>
    <w:rsid w:val="008C1E37"/>
    <w:rsid w:val="008C3823"/>
    <w:rsid w:val="008C4A29"/>
    <w:rsid w:val="008C6D52"/>
    <w:rsid w:val="008C7FFC"/>
    <w:rsid w:val="008D181B"/>
    <w:rsid w:val="008D1CFE"/>
    <w:rsid w:val="008D5706"/>
    <w:rsid w:val="008E0D9D"/>
    <w:rsid w:val="008E15CB"/>
    <w:rsid w:val="008E18C3"/>
    <w:rsid w:val="008E36D7"/>
    <w:rsid w:val="008E43C4"/>
    <w:rsid w:val="008E444E"/>
    <w:rsid w:val="008E48E2"/>
    <w:rsid w:val="008E76D2"/>
    <w:rsid w:val="008E78F8"/>
    <w:rsid w:val="008F0B62"/>
    <w:rsid w:val="008F0B7C"/>
    <w:rsid w:val="008F1CDD"/>
    <w:rsid w:val="008F2472"/>
    <w:rsid w:val="008F2772"/>
    <w:rsid w:val="008F30DE"/>
    <w:rsid w:val="008F331F"/>
    <w:rsid w:val="008F3F9C"/>
    <w:rsid w:val="008F5B72"/>
    <w:rsid w:val="008F63C5"/>
    <w:rsid w:val="008F6735"/>
    <w:rsid w:val="008F6E1C"/>
    <w:rsid w:val="008F7E20"/>
    <w:rsid w:val="009006B5"/>
    <w:rsid w:val="0090783A"/>
    <w:rsid w:val="009136A7"/>
    <w:rsid w:val="009144E7"/>
    <w:rsid w:val="0091465E"/>
    <w:rsid w:val="009152EB"/>
    <w:rsid w:val="00915C7C"/>
    <w:rsid w:val="00915DD9"/>
    <w:rsid w:val="00916110"/>
    <w:rsid w:val="009177D5"/>
    <w:rsid w:val="009205CC"/>
    <w:rsid w:val="0092107C"/>
    <w:rsid w:val="00921082"/>
    <w:rsid w:val="00921670"/>
    <w:rsid w:val="00921D35"/>
    <w:rsid w:val="00922468"/>
    <w:rsid w:val="00922CCF"/>
    <w:rsid w:val="009237A9"/>
    <w:rsid w:val="00925636"/>
    <w:rsid w:val="009321E5"/>
    <w:rsid w:val="009325D7"/>
    <w:rsid w:val="00932CAD"/>
    <w:rsid w:val="009331B5"/>
    <w:rsid w:val="00933266"/>
    <w:rsid w:val="00934091"/>
    <w:rsid w:val="00935C9D"/>
    <w:rsid w:val="0093747B"/>
    <w:rsid w:val="00937769"/>
    <w:rsid w:val="00937DE5"/>
    <w:rsid w:val="0094076D"/>
    <w:rsid w:val="00941CA2"/>
    <w:rsid w:val="00942D7E"/>
    <w:rsid w:val="009433B4"/>
    <w:rsid w:val="009449F8"/>
    <w:rsid w:val="009453B2"/>
    <w:rsid w:val="009460AC"/>
    <w:rsid w:val="00947CED"/>
    <w:rsid w:val="00947DDB"/>
    <w:rsid w:val="00947FD2"/>
    <w:rsid w:val="00950000"/>
    <w:rsid w:val="00950063"/>
    <w:rsid w:val="009502E1"/>
    <w:rsid w:val="0095061E"/>
    <w:rsid w:val="00950927"/>
    <w:rsid w:val="009520E2"/>
    <w:rsid w:val="00952126"/>
    <w:rsid w:val="00953E50"/>
    <w:rsid w:val="009549C5"/>
    <w:rsid w:val="00954A27"/>
    <w:rsid w:val="00954D35"/>
    <w:rsid w:val="00955BDD"/>
    <w:rsid w:val="00955C56"/>
    <w:rsid w:val="009560E9"/>
    <w:rsid w:val="009567C7"/>
    <w:rsid w:val="00957117"/>
    <w:rsid w:val="00957A03"/>
    <w:rsid w:val="00960937"/>
    <w:rsid w:val="0096190B"/>
    <w:rsid w:val="009622AB"/>
    <w:rsid w:val="009649DC"/>
    <w:rsid w:val="00964D8C"/>
    <w:rsid w:val="0096539B"/>
    <w:rsid w:val="009658D3"/>
    <w:rsid w:val="00966FED"/>
    <w:rsid w:val="00970864"/>
    <w:rsid w:val="00972035"/>
    <w:rsid w:val="0097287F"/>
    <w:rsid w:val="009732FC"/>
    <w:rsid w:val="00974369"/>
    <w:rsid w:val="00976CBB"/>
    <w:rsid w:val="00980FFC"/>
    <w:rsid w:val="0098350A"/>
    <w:rsid w:val="00983B09"/>
    <w:rsid w:val="0098436B"/>
    <w:rsid w:val="0098447E"/>
    <w:rsid w:val="00984A46"/>
    <w:rsid w:val="0098582F"/>
    <w:rsid w:val="00985ED9"/>
    <w:rsid w:val="00987460"/>
    <w:rsid w:val="009877DD"/>
    <w:rsid w:val="009903F4"/>
    <w:rsid w:val="00990911"/>
    <w:rsid w:val="00993706"/>
    <w:rsid w:val="009944D3"/>
    <w:rsid w:val="0099504B"/>
    <w:rsid w:val="00996C3E"/>
    <w:rsid w:val="00997953"/>
    <w:rsid w:val="009A0F79"/>
    <w:rsid w:val="009A1C0F"/>
    <w:rsid w:val="009A284F"/>
    <w:rsid w:val="009A2B17"/>
    <w:rsid w:val="009A3D76"/>
    <w:rsid w:val="009A5CF4"/>
    <w:rsid w:val="009A66CB"/>
    <w:rsid w:val="009B195F"/>
    <w:rsid w:val="009B1A8B"/>
    <w:rsid w:val="009B5911"/>
    <w:rsid w:val="009B6AAD"/>
    <w:rsid w:val="009C0AFF"/>
    <w:rsid w:val="009C14A3"/>
    <w:rsid w:val="009C1885"/>
    <w:rsid w:val="009C1BEB"/>
    <w:rsid w:val="009C1F70"/>
    <w:rsid w:val="009C232A"/>
    <w:rsid w:val="009C32FA"/>
    <w:rsid w:val="009C3C60"/>
    <w:rsid w:val="009C54A1"/>
    <w:rsid w:val="009C550C"/>
    <w:rsid w:val="009C5EA6"/>
    <w:rsid w:val="009C668D"/>
    <w:rsid w:val="009C6FF6"/>
    <w:rsid w:val="009D276E"/>
    <w:rsid w:val="009D2D0A"/>
    <w:rsid w:val="009D3802"/>
    <w:rsid w:val="009D3BDA"/>
    <w:rsid w:val="009D5082"/>
    <w:rsid w:val="009D576C"/>
    <w:rsid w:val="009E1A71"/>
    <w:rsid w:val="009E2028"/>
    <w:rsid w:val="009E21B9"/>
    <w:rsid w:val="009E2813"/>
    <w:rsid w:val="009E2949"/>
    <w:rsid w:val="009E35AB"/>
    <w:rsid w:val="009F005E"/>
    <w:rsid w:val="009F2C9B"/>
    <w:rsid w:val="009F32AD"/>
    <w:rsid w:val="009F39A6"/>
    <w:rsid w:val="009F473A"/>
    <w:rsid w:val="00A01511"/>
    <w:rsid w:val="00A01EC2"/>
    <w:rsid w:val="00A02A5C"/>
    <w:rsid w:val="00A02D9E"/>
    <w:rsid w:val="00A05658"/>
    <w:rsid w:val="00A0586E"/>
    <w:rsid w:val="00A06BE3"/>
    <w:rsid w:val="00A07192"/>
    <w:rsid w:val="00A12F7D"/>
    <w:rsid w:val="00A16EBE"/>
    <w:rsid w:val="00A204F8"/>
    <w:rsid w:val="00A20DEF"/>
    <w:rsid w:val="00A22261"/>
    <w:rsid w:val="00A22456"/>
    <w:rsid w:val="00A23DF2"/>
    <w:rsid w:val="00A23EAB"/>
    <w:rsid w:val="00A31730"/>
    <w:rsid w:val="00A31B41"/>
    <w:rsid w:val="00A32577"/>
    <w:rsid w:val="00A334BA"/>
    <w:rsid w:val="00A406A5"/>
    <w:rsid w:val="00A40CE7"/>
    <w:rsid w:val="00A41B17"/>
    <w:rsid w:val="00A41E03"/>
    <w:rsid w:val="00A42815"/>
    <w:rsid w:val="00A43182"/>
    <w:rsid w:val="00A4342C"/>
    <w:rsid w:val="00A43B99"/>
    <w:rsid w:val="00A449C6"/>
    <w:rsid w:val="00A4737C"/>
    <w:rsid w:val="00A5214E"/>
    <w:rsid w:val="00A52A34"/>
    <w:rsid w:val="00A5386E"/>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6BE"/>
    <w:rsid w:val="00A66B44"/>
    <w:rsid w:val="00A70112"/>
    <w:rsid w:val="00A70F67"/>
    <w:rsid w:val="00A720B8"/>
    <w:rsid w:val="00A7258D"/>
    <w:rsid w:val="00A73BD3"/>
    <w:rsid w:val="00A7426F"/>
    <w:rsid w:val="00A745AD"/>
    <w:rsid w:val="00A75509"/>
    <w:rsid w:val="00A75B20"/>
    <w:rsid w:val="00A7639E"/>
    <w:rsid w:val="00A804D3"/>
    <w:rsid w:val="00A80A17"/>
    <w:rsid w:val="00A81000"/>
    <w:rsid w:val="00A817FC"/>
    <w:rsid w:val="00A82C89"/>
    <w:rsid w:val="00A82E78"/>
    <w:rsid w:val="00A8382B"/>
    <w:rsid w:val="00A8395D"/>
    <w:rsid w:val="00A848D1"/>
    <w:rsid w:val="00A84DDC"/>
    <w:rsid w:val="00A84FBC"/>
    <w:rsid w:val="00A8538B"/>
    <w:rsid w:val="00A85627"/>
    <w:rsid w:val="00A87CDA"/>
    <w:rsid w:val="00A9034C"/>
    <w:rsid w:val="00A90399"/>
    <w:rsid w:val="00A91E23"/>
    <w:rsid w:val="00A91F21"/>
    <w:rsid w:val="00A924C6"/>
    <w:rsid w:val="00A932BD"/>
    <w:rsid w:val="00A93898"/>
    <w:rsid w:val="00A93BDE"/>
    <w:rsid w:val="00A941EA"/>
    <w:rsid w:val="00A9669D"/>
    <w:rsid w:val="00A96C62"/>
    <w:rsid w:val="00AA077B"/>
    <w:rsid w:val="00AA0FA3"/>
    <w:rsid w:val="00AA1BDA"/>
    <w:rsid w:val="00AA1E5C"/>
    <w:rsid w:val="00AA21D0"/>
    <w:rsid w:val="00AA2807"/>
    <w:rsid w:val="00AA2F17"/>
    <w:rsid w:val="00AA6060"/>
    <w:rsid w:val="00AA6688"/>
    <w:rsid w:val="00AA7079"/>
    <w:rsid w:val="00AB04E1"/>
    <w:rsid w:val="00AB0B86"/>
    <w:rsid w:val="00AB0E23"/>
    <w:rsid w:val="00AB1716"/>
    <w:rsid w:val="00AB1DCF"/>
    <w:rsid w:val="00AB3750"/>
    <w:rsid w:val="00AB6455"/>
    <w:rsid w:val="00AC27B1"/>
    <w:rsid w:val="00AC2E76"/>
    <w:rsid w:val="00AC44B5"/>
    <w:rsid w:val="00AC44FE"/>
    <w:rsid w:val="00AC4A5D"/>
    <w:rsid w:val="00AC5EFF"/>
    <w:rsid w:val="00AC6490"/>
    <w:rsid w:val="00AD09B7"/>
    <w:rsid w:val="00AD2F7C"/>
    <w:rsid w:val="00AD3C9D"/>
    <w:rsid w:val="00AD4411"/>
    <w:rsid w:val="00AD558F"/>
    <w:rsid w:val="00AD70BB"/>
    <w:rsid w:val="00AD76E6"/>
    <w:rsid w:val="00AD7DFB"/>
    <w:rsid w:val="00AE09AD"/>
    <w:rsid w:val="00AE21AF"/>
    <w:rsid w:val="00AE32CA"/>
    <w:rsid w:val="00AE3E98"/>
    <w:rsid w:val="00AE5595"/>
    <w:rsid w:val="00AE5B7C"/>
    <w:rsid w:val="00AF0CE4"/>
    <w:rsid w:val="00AF20F1"/>
    <w:rsid w:val="00AF246A"/>
    <w:rsid w:val="00AF47C5"/>
    <w:rsid w:val="00AF4A90"/>
    <w:rsid w:val="00AF5888"/>
    <w:rsid w:val="00AF7640"/>
    <w:rsid w:val="00B02D71"/>
    <w:rsid w:val="00B048E7"/>
    <w:rsid w:val="00B04AF3"/>
    <w:rsid w:val="00B04C97"/>
    <w:rsid w:val="00B05B5D"/>
    <w:rsid w:val="00B06098"/>
    <w:rsid w:val="00B06DAF"/>
    <w:rsid w:val="00B0761D"/>
    <w:rsid w:val="00B07C02"/>
    <w:rsid w:val="00B11217"/>
    <w:rsid w:val="00B1145F"/>
    <w:rsid w:val="00B1259E"/>
    <w:rsid w:val="00B143DA"/>
    <w:rsid w:val="00B1511B"/>
    <w:rsid w:val="00B16B8B"/>
    <w:rsid w:val="00B20201"/>
    <w:rsid w:val="00B20C00"/>
    <w:rsid w:val="00B21041"/>
    <w:rsid w:val="00B21220"/>
    <w:rsid w:val="00B2164A"/>
    <w:rsid w:val="00B21B27"/>
    <w:rsid w:val="00B21E1B"/>
    <w:rsid w:val="00B21F56"/>
    <w:rsid w:val="00B228DA"/>
    <w:rsid w:val="00B22C3C"/>
    <w:rsid w:val="00B22F8D"/>
    <w:rsid w:val="00B23FCC"/>
    <w:rsid w:val="00B256BC"/>
    <w:rsid w:val="00B2747E"/>
    <w:rsid w:val="00B305B0"/>
    <w:rsid w:val="00B306A5"/>
    <w:rsid w:val="00B34884"/>
    <w:rsid w:val="00B36339"/>
    <w:rsid w:val="00B36A95"/>
    <w:rsid w:val="00B3743C"/>
    <w:rsid w:val="00B3759B"/>
    <w:rsid w:val="00B37AAE"/>
    <w:rsid w:val="00B37C52"/>
    <w:rsid w:val="00B37D0A"/>
    <w:rsid w:val="00B40363"/>
    <w:rsid w:val="00B411FF"/>
    <w:rsid w:val="00B42BA2"/>
    <w:rsid w:val="00B43BB4"/>
    <w:rsid w:val="00B44239"/>
    <w:rsid w:val="00B44C67"/>
    <w:rsid w:val="00B453BD"/>
    <w:rsid w:val="00B459A2"/>
    <w:rsid w:val="00B45BB3"/>
    <w:rsid w:val="00B45E85"/>
    <w:rsid w:val="00B4685E"/>
    <w:rsid w:val="00B50C47"/>
    <w:rsid w:val="00B52059"/>
    <w:rsid w:val="00B530BB"/>
    <w:rsid w:val="00B53297"/>
    <w:rsid w:val="00B53F26"/>
    <w:rsid w:val="00B55E73"/>
    <w:rsid w:val="00B56A76"/>
    <w:rsid w:val="00B6066A"/>
    <w:rsid w:val="00B60E7A"/>
    <w:rsid w:val="00B6180B"/>
    <w:rsid w:val="00B61A43"/>
    <w:rsid w:val="00B622FA"/>
    <w:rsid w:val="00B63602"/>
    <w:rsid w:val="00B64F94"/>
    <w:rsid w:val="00B6523D"/>
    <w:rsid w:val="00B65713"/>
    <w:rsid w:val="00B65D70"/>
    <w:rsid w:val="00B6638D"/>
    <w:rsid w:val="00B66786"/>
    <w:rsid w:val="00B70CEF"/>
    <w:rsid w:val="00B71F71"/>
    <w:rsid w:val="00B736B9"/>
    <w:rsid w:val="00B739BB"/>
    <w:rsid w:val="00B745E8"/>
    <w:rsid w:val="00B74EBB"/>
    <w:rsid w:val="00B765DD"/>
    <w:rsid w:val="00B76929"/>
    <w:rsid w:val="00B802EF"/>
    <w:rsid w:val="00B8300D"/>
    <w:rsid w:val="00B8347B"/>
    <w:rsid w:val="00B8382F"/>
    <w:rsid w:val="00B8528C"/>
    <w:rsid w:val="00B852FB"/>
    <w:rsid w:val="00B8545D"/>
    <w:rsid w:val="00B86703"/>
    <w:rsid w:val="00B8683B"/>
    <w:rsid w:val="00B90581"/>
    <w:rsid w:val="00B90B4B"/>
    <w:rsid w:val="00B9111A"/>
    <w:rsid w:val="00B923DF"/>
    <w:rsid w:val="00B94118"/>
    <w:rsid w:val="00B941FC"/>
    <w:rsid w:val="00B9425E"/>
    <w:rsid w:val="00B9437F"/>
    <w:rsid w:val="00B94EF9"/>
    <w:rsid w:val="00B95E10"/>
    <w:rsid w:val="00B96028"/>
    <w:rsid w:val="00B960A5"/>
    <w:rsid w:val="00B97398"/>
    <w:rsid w:val="00BA02D6"/>
    <w:rsid w:val="00BA0693"/>
    <w:rsid w:val="00BA1408"/>
    <w:rsid w:val="00BA1711"/>
    <w:rsid w:val="00BA22C9"/>
    <w:rsid w:val="00BB14D1"/>
    <w:rsid w:val="00BB26A8"/>
    <w:rsid w:val="00BB3801"/>
    <w:rsid w:val="00BB4613"/>
    <w:rsid w:val="00BB5BD6"/>
    <w:rsid w:val="00BB63F6"/>
    <w:rsid w:val="00BB7FEB"/>
    <w:rsid w:val="00BC4989"/>
    <w:rsid w:val="00BC50F5"/>
    <w:rsid w:val="00BC5C8E"/>
    <w:rsid w:val="00BD0298"/>
    <w:rsid w:val="00BD15F9"/>
    <w:rsid w:val="00BD2017"/>
    <w:rsid w:val="00BD358F"/>
    <w:rsid w:val="00BD55C4"/>
    <w:rsid w:val="00BD5AE0"/>
    <w:rsid w:val="00BD5E53"/>
    <w:rsid w:val="00BD6D0B"/>
    <w:rsid w:val="00BE1023"/>
    <w:rsid w:val="00BE1555"/>
    <w:rsid w:val="00BE40FF"/>
    <w:rsid w:val="00BE4F7A"/>
    <w:rsid w:val="00BE6F4C"/>
    <w:rsid w:val="00BE73E8"/>
    <w:rsid w:val="00BE74F7"/>
    <w:rsid w:val="00BE779C"/>
    <w:rsid w:val="00BF0B6A"/>
    <w:rsid w:val="00BF1D2A"/>
    <w:rsid w:val="00BF211F"/>
    <w:rsid w:val="00BF233E"/>
    <w:rsid w:val="00BF6024"/>
    <w:rsid w:val="00C00860"/>
    <w:rsid w:val="00C00AC3"/>
    <w:rsid w:val="00C0210C"/>
    <w:rsid w:val="00C04882"/>
    <w:rsid w:val="00C05178"/>
    <w:rsid w:val="00C0657B"/>
    <w:rsid w:val="00C066AE"/>
    <w:rsid w:val="00C06EFA"/>
    <w:rsid w:val="00C07875"/>
    <w:rsid w:val="00C103BA"/>
    <w:rsid w:val="00C1135D"/>
    <w:rsid w:val="00C1218B"/>
    <w:rsid w:val="00C12ADD"/>
    <w:rsid w:val="00C131D0"/>
    <w:rsid w:val="00C148B6"/>
    <w:rsid w:val="00C15414"/>
    <w:rsid w:val="00C15797"/>
    <w:rsid w:val="00C16D10"/>
    <w:rsid w:val="00C20F40"/>
    <w:rsid w:val="00C24419"/>
    <w:rsid w:val="00C25AFF"/>
    <w:rsid w:val="00C25F60"/>
    <w:rsid w:val="00C270C1"/>
    <w:rsid w:val="00C277E3"/>
    <w:rsid w:val="00C27CEC"/>
    <w:rsid w:val="00C27E6E"/>
    <w:rsid w:val="00C32872"/>
    <w:rsid w:val="00C33C73"/>
    <w:rsid w:val="00C34B9F"/>
    <w:rsid w:val="00C358A1"/>
    <w:rsid w:val="00C35C21"/>
    <w:rsid w:val="00C363D6"/>
    <w:rsid w:val="00C3643F"/>
    <w:rsid w:val="00C36FBE"/>
    <w:rsid w:val="00C3705A"/>
    <w:rsid w:val="00C37424"/>
    <w:rsid w:val="00C4020D"/>
    <w:rsid w:val="00C40250"/>
    <w:rsid w:val="00C4053A"/>
    <w:rsid w:val="00C40EC3"/>
    <w:rsid w:val="00C40FB9"/>
    <w:rsid w:val="00C4217E"/>
    <w:rsid w:val="00C442A6"/>
    <w:rsid w:val="00C44711"/>
    <w:rsid w:val="00C50319"/>
    <w:rsid w:val="00C504BC"/>
    <w:rsid w:val="00C52DD2"/>
    <w:rsid w:val="00C535AC"/>
    <w:rsid w:val="00C54C91"/>
    <w:rsid w:val="00C5722A"/>
    <w:rsid w:val="00C5749E"/>
    <w:rsid w:val="00C57BFF"/>
    <w:rsid w:val="00C60739"/>
    <w:rsid w:val="00C6427F"/>
    <w:rsid w:val="00C6622B"/>
    <w:rsid w:val="00C66EE2"/>
    <w:rsid w:val="00C673A6"/>
    <w:rsid w:val="00C70979"/>
    <w:rsid w:val="00C70B7E"/>
    <w:rsid w:val="00C71236"/>
    <w:rsid w:val="00C71722"/>
    <w:rsid w:val="00C74072"/>
    <w:rsid w:val="00C7413B"/>
    <w:rsid w:val="00C7538D"/>
    <w:rsid w:val="00C77CBD"/>
    <w:rsid w:val="00C77D57"/>
    <w:rsid w:val="00C81258"/>
    <w:rsid w:val="00C81569"/>
    <w:rsid w:val="00C8203D"/>
    <w:rsid w:val="00C82832"/>
    <w:rsid w:val="00C830CD"/>
    <w:rsid w:val="00C8339C"/>
    <w:rsid w:val="00C837EE"/>
    <w:rsid w:val="00C843CA"/>
    <w:rsid w:val="00C84B11"/>
    <w:rsid w:val="00C86E94"/>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4C44"/>
    <w:rsid w:val="00CA50A3"/>
    <w:rsid w:val="00CA543A"/>
    <w:rsid w:val="00CA6082"/>
    <w:rsid w:val="00CA64A4"/>
    <w:rsid w:val="00CA7732"/>
    <w:rsid w:val="00CA7AEF"/>
    <w:rsid w:val="00CB09B1"/>
    <w:rsid w:val="00CB1740"/>
    <w:rsid w:val="00CB3073"/>
    <w:rsid w:val="00CB3FB6"/>
    <w:rsid w:val="00CB5825"/>
    <w:rsid w:val="00CB670F"/>
    <w:rsid w:val="00CC2818"/>
    <w:rsid w:val="00CC3A59"/>
    <w:rsid w:val="00CC477D"/>
    <w:rsid w:val="00CC4BAB"/>
    <w:rsid w:val="00CC5353"/>
    <w:rsid w:val="00CC5F3F"/>
    <w:rsid w:val="00CD0B80"/>
    <w:rsid w:val="00CD1C1F"/>
    <w:rsid w:val="00CD22D1"/>
    <w:rsid w:val="00CD3B0E"/>
    <w:rsid w:val="00CD3B97"/>
    <w:rsid w:val="00CD3BDA"/>
    <w:rsid w:val="00CD5633"/>
    <w:rsid w:val="00CD7366"/>
    <w:rsid w:val="00CD776A"/>
    <w:rsid w:val="00CD7843"/>
    <w:rsid w:val="00CE12C7"/>
    <w:rsid w:val="00CE145E"/>
    <w:rsid w:val="00CE1C80"/>
    <w:rsid w:val="00CE2561"/>
    <w:rsid w:val="00CE3230"/>
    <w:rsid w:val="00CE3F9F"/>
    <w:rsid w:val="00CE5666"/>
    <w:rsid w:val="00CE6291"/>
    <w:rsid w:val="00CE64F0"/>
    <w:rsid w:val="00CE7EB5"/>
    <w:rsid w:val="00CF092F"/>
    <w:rsid w:val="00CF0EAB"/>
    <w:rsid w:val="00CF1F73"/>
    <w:rsid w:val="00CF3A5B"/>
    <w:rsid w:val="00CF3CCB"/>
    <w:rsid w:val="00CF6906"/>
    <w:rsid w:val="00CF74F2"/>
    <w:rsid w:val="00D00170"/>
    <w:rsid w:val="00D002E9"/>
    <w:rsid w:val="00D00F43"/>
    <w:rsid w:val="00D0389E"/>
    <w:rsid w:val="00D05559"/>
    <w:rsid w:val="00D05C7B"/>
    <w:rsid w:val="00D06422"/>
    <w:rsid w:val="00D06739"/>
    <w:rsid w:val="00D06EDA"/>
    <w:rsid w:val="00D10670"/>
    <w:rsid w:val="00D147D7"/>
    <w:rsid w:val="00D148A9"/>
    <w:rsid w:val="00D1539F"/>
    <w:rsid w:val="00D157B7"/>
    <w:rsid w:val="00D160E1"/>
    <w:rsid w:val="00D160EF"/>
    <w:rsid w:val="00D17544"/>
    <w:rsid w:val="00D17DD0"/>
    <w:rsid w:val="00D204CA"/>
    <w:rsid w:val="00D20DD8"/>
    <w:rsid w:val="00D21DDC"/>
    <w:rsid w:val="00D2218E"/>
    <w:rsid w:val="00D22739"/>
    <w:rsid w:val="00D241A4"/>
    <w:rsid w:val="00D255C1"/>
    <w:rsid w:val="00D25C82"/>
    <w:rsid w:val="00D27608"/>
    <w:rsid w:val="00D304BE"/>
    <w:rsid w:val="00D30600"/>
    <w:rsid w:val="00D310C1"/>
    <w:rsid w:val="00D32087"/>
    <w:rsid w:val="00D322BC"/>
    <w:rsid w:val="00D33937"/>
    <w:rsid w:val="00D3541D"/>
    <w:rsid w:val="00D370A8"/>
    <w:rsid w:val="00D37B8E"/>
    <w:rsid w:val="00D409CE"/>
    <w:rsid w:val="00D41072"/>
    <w:rsid w:val="00D41480"/>
    <w:rsid w:val="00D415B7"/>
    <w:rsid w:val="00D4164C"/>
    <w:rsid w:val="00D44208"/>
    <w:rsid w:val="00D4442C"/>
    <w:rsid w:val="00D44ECC"/>
    <w:rsid w:val="00D45D61"/>
    <w:rsid w:val="00D461AC"/>
    <w:rsid w:val="00D464B1"/>
    <w:rsid w:val="00D50CDE"/>
    <w:rsid w:val="00D50D14"/>
    <w:rsid w:val="00D51642"/>
    <w:rsid w:val="00D51954"/>
    <w:rsid w:val="00D5279B"/>
    <w:rsid w:val="00D52D6B"/>
    <w:rsid w:val="00D53169"/>
    <w:rsid w:val="00D53E15"/>
    <w:rsid w:val="00D54321"/>
    <w:rsid w:val="00D54636"/>
    <w:rsid w:val="00D54BA8"/>
    <w:rsid w:val="00D54FB9"/>
    <w:rsid w:val="00D56132"/>
    <w:rsid w:val="00D62ABC"/>
    <w:rsid w:val="00D62BA6"/>
    <w:rsid w:val="00D633BE"/>
    <w:rsid w:val="00D66C3E"/>
    <w:rsid w:val="00D670EE"/>
    <w:rsid w:val="00D705C7"/>
    <w:rsid w:val="00D712DF"/>
    <w:rsid w:val="00D72C0C"/>
    <w:rsid w:val="00D7314E"/>
    <w:rsid w:val="00D743A6"/>
    <w:rsid w:val="00D75347"/>
    <w:rsid w:val="00D76AD7"/>
    <w:rsid w:val="00D77616"/>
    <w:rsid w:val="00D81089"/>
    <w:rsid w:val="00D820D3"/>
    <w:rsid w:val="00D82184"/>
    <w:rsid w:val="00D82765"/>
    <w:rsid w:val="00D83E2D"/>
    <w:rsid w:val="00D873EA"/>
    <w:rsid w:val="00D87E8F"/>
    <w:rsid w:val="00D90168"/>
    <w:rsid w:val="00D9035C"/>
    <w:rsid w:val="00D92E5F"/>
    <w:rsid w:val="00D9353E"/>
    <w:rsid w:val="00D9390F"/>
    <w:rsid w:val="00D93C0C"/>
    <w:rsid w:val="00D95D3C"/>
    <w:rsid w:val="00D9608C"/>
    <w:rsid w:val="00D96733"/>
    <w:rsid w:val="00D96D24"/>
    <w:rsid w:val="00DA0893"/>
    <w:rsid w:val="00DA0EE7"/>
    <w:rsid w:val="00DA1579"/>
    <w:rsid w:val="00DA1F04"/>
    <w:rsid w:val="00DA2A67"/>
    <w:rsid w:val="00DA32CE"/>
    <w:rsid w:val="00DA360B"/>
    <w:rsid w:val="00DA399E"/>
    <w:rsid w:val="00DA4811"/>
    <w:rsid w:val="00DA5592"/>
    <w:rsid w:val="00DB024C"/>
    <w:rsid w:val="00DB125B"/>
    <w:rsid w:val="00DB13B2"/>
    <w:rsid w:val="00DB2700"/>
    <w:rsid w:val="00DB354F"/>
    <w:rsid w:val="00DB4A5E"/>
    <w:rsid w:val="00DB65C6"/>
    <w:rsid w:val="00DB68ED"/>
    <w:rsid w:val="00DB6E4F"/>
    <w:rsid w:val="00DB6E88"/>
    <w:rsid w:val="00DC11E3"/>
    <w:rsid w:val="00DC3A67"/>
    <w:rsid w:val="00DC3C27"/>
    <w:rsid w:val="00DC5139"/>
    <w:rsid w:val="00DC534B"/>
    <w:rsid w:val="00DC5735"/>
    <w:rsid w:val="00DC7A23"/>
    <w:rsid w:val="00DD035B"/>
    <w:rsid w:val="00DD0F6F"/>
    <w:rsid w:val="00DD1733"/>
    <w:rsid w:val="00DD185A"/>
    <w:rsid w:val="00DD1A4B"/>
    <w:rsid w:val="00DD223D"/>
    <w:rsid w:val="00DD24BB"/>
    <w:rsid w:val="00DD2BF2"/>
    <w:rsid w:val="00DD2EB2"/>
    <w:rsid w:val="00DD5DDD"/>
    <w:rsid w:val="00DD65EE"/>
    <w:rsid w:val="00DD72A9"/>
    <w:rsid w:val="00DD7432"/>
    <w:rsid w:val="00DD787E"/>
    <w:rsid w:val="00DE03FC"/>
    <w:rsid w:val="00DE2EF3"/>
    <w:rsid w:val="00DE2F1D"/>
    <w:rsid w:val="00DE2F75"/>
    <w:rsid w:val="00DE31C0"/>
    <w:rsid w:val="00DE4E97"/>
    <w:rsid w:val="00DE4EE8"/>
    <w:rsid w:val="00DE501C"/>
    <w:rsid w:val="00DE60EF"/>
    <w:rsid w:val="00DE6525"/>
    <w:rsid w:val="00DE6C5F"/>
    <w:rsid w:val="00DE7B4F"/>
    <w:rsid w:val="00DF02B0"/>
    <w:rsid w:val="00DF0C2D"/>
    <w:rsid w:val="00DF11B9"/>
    <w:rsid w:val="00DF1BC9"/>
    <w:rsid w:val="00DF1C80"/>
    <w:rsid w:val="00DF2EE5"/>
    <w:rsid w:val="00DF32FA"/>
    <w:rsid w:val="00DF3663"/>
    <w:rsid w:val="00DF4917"/>
    <w:rsid w:val="00DF4927"/>
    <w:rsid w:val="00DF6A45"/>
    <w:rsid w:val="00DF6A64"/>
    <w:rsid w:val="00E009C3"/>
    <w:rsid w:val="00E012DB"/>
    <w:rsid w:val="00E01E2F"/>
    <w:rsid w:val="00E01F92"/>
    <w:rsid w:val="00E03665"/>
    <w:rsid w:val="00E03D45"/>
    <w:rsid w:val="00E03D9F"/>
    <w:rsid w:val="00E05462"/>
    <w:rsid w:val="00E0582C"/>
    <w:rsid w:val="00E05F03"/>
    <w:rsid w:val="00E05F3A"/>
    <w:rsid w:val="00E0680B"/>
    <w:rsid w:val="00E0686B"/>
    <w:rsid w:val="00E12B53"/>
    <w:rsid w:val="00E1337D"/>
    <w:rsid w:val="00E1385D"/>
    <w:rsid w:val="00E14418"/>
    <w:rsid w:val="00E15015"/>
    <w:rsid w:val="00E15F1E"/>
    <w:rsid w:val="00E17CF3"/>
    <w:rsid w:val="00E17EA6"/>
    <w:rsid w:val="00E2271E"/>
    <w:rsid w:val="00E23ACC"/>
    <w:rsid w:val="00E256F9"/>
    <w:rsid w:val="00E26CFC"/>
    <w:rsid w:val="00E30ACC"/>
    <w:rsid w:val="00E30C75"/>
    <w:rsid w:val="00E31985"/>
    <w:rsid w:val="00E32531"/>
    <w:rsid w:val="00E343DE"/>
    <w:rsid w:val="00E348B3"/>
    <w:rsid w:val="00E36548"/>
    <w:rsid w:val="00E403E0"/>
    <w:rsid w:val="00E4169B"/>
    <w:rsid w:val="00E44F7C"/>
    <w:rsid w:val="00E45012"/>
    <w:rsid w:val="00E457A5"/>
    <w:rsid w:val="00E46041"/>
    <w:rsid w:val="00E4675B"/>
    <w:rsid w:val="00E46C13"/>
    <w:rsid w:val="00E47160"/>
    <w:rsid w:val="00E4728B"/>
    <w:rsid w:val="00E47CCB"/>
    <w:rsid w:val="00E5020E"/>
    <w:rsid w:val="00E50CFE"/>
    <w:rsid w:val="00E536F5"/>
    <w:rsid w:val="00E53D8A"/>
    <w:rsid w:val="00E556D6"/>
    <w:rsid w:val="00E55F06"/>
    <w:rsid w:val="00E561B6"/>
    <w:rsid w:val="00E57533"/>
    <w:rsid w:val="00E633B9"/>
    <w:rsid w:val="00E6373E"/>
    <w:rsid w:val="00E64237"/>
    <w:rsid w:val="00E6489A"/>
    <w:rsid w:val="00E67229"/>
    <w:rsid w:val="00E7277B"/>
    <w:rsid w:val="00E72FB5"/>
    <w:rsid w:val="00E73CBC"/>
    <w:rsid w:val="00E75240"/>
    <w:rsid w:val="00E757DA"/>
    <w:rsid w:val="00E80573"/>
    <w:rsid w:val="00E817D9"/>
    <w:rsid w:val="00E83D26"/>
    <w:rsid w:val="00E848F0"/>
    <w:rsid w:val="00E87A4F"/>
    <w:rsid w:val="00E87EA9"/>
    <w:rsid w:val="00E90691"/>
    <w:rsid w:val="00E9143D"/>
    <w:rsid w:val="00E931A1"/>
    <w:rsid w:val="00E93EA4"/>
    <w:rsid w:val="00E942FD"/>
    <w:rsid w:val="00E966BE"/>
    <w:rsid w:val="00E9706C"/>
    <w:rsid w:val="00E975FD"/>
    <w:rsid w:val="00E97689"/>
    <w:rsid w:val="00EA066E"/>
    <w:rsid w:val="00EA090F"/>
    <w:rsid w:val="00EA149B"/>
    <w:rsid w:val="00EA3400"/>
    <w:rsid w:val="00EA4684"/>
    <w:rsid w:val="00EA633E"/>
    <w:rsid w:val="00EA6A06"/>
    <w:rsid w:val="00EA7814"/>
    <w:rsid w:val="00EB0718"/>
    <w:rsid w:val="00EB0ADB"/>
    <w:rsid w:val="00EB11B7"/>
    <w:rsid w:val="00EB1543"/>
    <w:rsid w:val="00EB17B0"/>
    <w:rsid w:val="00EB21D4"/>
    <w:rsid w:val="00EB4B2B"/>
    <w:rsid w:val="00EB57EE"/>
    <w:rsid w:val="00EB68A5"/>
    <w:rsid w:val="00EB68F5"/>
    <w:rsid w:val="00EB736E"/>
    <w:rsid w:val="00EC025F"/>
    <w:rsid w:val="00EC271F"/>
    <w:rsid w:val="00EC2CA4"/>
    <w:rsid w:val="00EC362A"/>
    <w:rsid w:val="00EC3653"/>
    <w:rsid w:val="00EC4D5E"/>
    <w:rsid w:val="00EC502C"/>
    <w:rsid w:val="00EC638C"/>
    <w:rsid w:val="00EC678C"/>
    <w:rsid w:val="00ED140C"/>
    <w:rsid w:val="00ED44A8"/>
    <w:rsid w:val="00ED48C0"/>
    <w:rsid w:val="00ED6CF1"/>
    <w:rsid w:val="00ED7506"/>
    <w:rsid w:val="00ED76CD"/>
    <w:rsid w:val="00ED783C"/>
    <w:rsid w:val="00EE07C4"/>
    <w:rsid w:val="00EE109D"/>
    <w:rsid w:val="00EE1E0B"/>
    <w:rsid w:val="00EE2614"/>
    <w:rsid w:val="00EE2684"/>
    <w:rsid w:val="00EE40A0"/>
    <w:rsid w:val="00EE7654"/>
    <w:rsid w:val="00EE7F42"/>
    <w:rsid w:val="00EF051D"/>
    <w:rsid w:val="00EF2204"/>
    <w:rsid w:val="00EF5304"/>
    <w:rsid w:val="00EF6F6E"/>
    <w:rsid w:val="00F005B4"/>
    <w:rsid w:val="00F00CD1"/>
    <w:rsid w:val="00F01DEB"/>
    <w:rsid w:val="00F07A67"/>
    <w:rsid w:val="00F10040"/>
    <w:rsid w:val="00F109E1"/>
    <w:rsid w:val="00F11417"/>
    <w:rsid w:val="00F120A4"/>
    <w:rsid w:val="00F1395C"/>
    <w:rsid w:val="00F13AA0"/>
    <w:rsid w:val="00F13AB7"/>
    <w:rsid w:val="00F148CE"/>
    <w:rsid w:val="00F152D3"/>
    <w:rsid w:val="00F1538B"/>
    <w:rsid w:val="00F158EB"/>
    <w:rsid w:val="00F1622E"/>
    <w:rsid w:val="00F205C3"/>
    <w:rsid w:val="00F206E0"/>
    <w:rsid w:val="00F21EE1"/>
    <w:rsid w:val="00F23046"/>
    <w:rsid w:val="00F242FC"/>
    <w:rsid w:val="00F26D6D"/>
    <w:rsid w:val="00F300CD"/>
    <w:rsid w:val="00F300FD"/>
    <w:rsid w:val="00F30CA3"/>
    <w:rsid w:val="00F317E3"/>
    <w:rsid w:val="00F33E70"/>
    <w:rsid w:val="00F36D00"/>
    <w:rsid w:val="00F371B3"/>
    <w:rsid w:val="00F37A74"/>
    <w:rsid w:val="00F41119"/>
    <w:rsid w:val="00F41A21"/>
    <w:rsid w:val="00F41CD2"/>
    <w:rsid w:val="00F41DF5"/>
    <w:rsid w:val="00F423FA"/>
    <w:rsid w:val="00F42BFC"/>
    <w:rsid w:val="00F42E1F"/>
    <w:rsid w:val="00F43A71"/>
    <w:rsid w:val="00F4407D"/>
    <w:rsid w:val="00F457A7"/>
    <w:rsid w:val="00F45DCF"/>
    <w:rsid w:val="00F50D0A"/>
    <w:rsid w:val="00F524BD"/>
    <w:rsid w:val="00F52535"/>
    <w:rsid w:val="00F525CA"/>
    <w:rsid w:val="00F52CBD"/>
    <w:rsid w:val="00F56FEA"/>
    <w:rsid w:val="00F573D8"/>
    <w:rsid w:val="00F6060F"/>
    <w:rsid w:val="00F60D4F"/>
    <w:rsid w:val="00F60DA7"/>
    <w:rsid w:val="00F610B7"/>
    <w:rsid w:val="00F618FD"/>
    <w:rsid w:val="00F61A10"/>
    <w:rsid w:val="00F62DB8"/>
    <w:rsid w:val="00F63A58"/>
    <w:rsid w:val="00F64037"/>
    <w:rsid w:val="00F65F26"/>
    <w:rsid w:val="00F66A19"/>
    <w:rsid w:val="00F66ECC"/>
    <w:rsid w:val="00F73196"/>
    <w:rsid w:val="00F745C2"/>
    <w:rsid w:val="00F76019"/>
    <w:rsid w:val="00F76160"/>
    <w:rsid w:val="00F77E5B"/>
    <w:rsid w:val="00F80923"/>
    <w:rsid w:val="00F82242"/>
    <w:rsid w:val="00F82263"/>
    <w:rsid w:val="00F8270D"/>
    <w:rsid w:val="00F82A8D"/>
    <w:rsid w:val="00F850FF"/>
    <w:rsid w:val="00F857B9"/>
    <w:rsid w:val="00F85BB2"/>
    <w:rsid w:val="00F86B7A"/>
    <w:rsid w:val="00F914D6"/>
    <w:rsid w:val="00F91A9C"/>
    <w:rsid w:val="00F91FDF"/>
    <w:rsid w:val="00F9267D"/>
    <w:rsid w:val="00F92D57"/>
    <w:rsid w:val="00F92F1A"/>
    <w:rsid w:val="00F945D0"/>
    <w:rsid w:val="00F94BDA"/>
    <w:rsid w:val="00F950F6"/>
    <w:rsid w:val="00F966BE"/>
    <w:rsid w:val="00F97A6E"/>
    <w:rsid w:val="00F97C41"/>
    <w:rsid w:val="00FA03E7"/>
    <w:rsid w:val="00FA06DD"/>
    <w:rsid w:val="00FA0A70"/>
    <w:rsid w:val="00FA0DA6"/>
    <w:rsid w:val="00FA1669"/>
    <w:rsid w:val="00FA1FF9"/>
    <w:rsid w:val="00FA2B14"/>
    <w:rsid w:val="00FA2F68"/>
    <w:rsid w:val="00FA35DE"/>
    <w:rsid w:val="00FA46BA"/>
    <w:rsid w:val="00FA4CDD"/>
    <w:rsid w:val="00FA6962"/>
    <w:rsid w:val="00FA7130"/>
    <w:rsid w:val="00FA7283"/>
    <w:rsid w:val="00FA7A61"/>
    <w:rsid w:val="00FB0168"/>
    <w:rsid w:val="00FB03E0"/>
    <w:rsid w:val="00FB0FA2"/>
    <w:rsid w:val="00FB16A3"/>
    <w:rsid w:val="00FB3C51"/>
    <w:rsid w:val="00FB3E29"/>
    <w:rsid w:val="00FB429E"/>
    <w:rsid w:val="00FB65FD"/>
    <w:rsid w:val="00FC1693"/>
    <w:rsid w:val="00FC1B73"/>
    <w:rsid w:val="00FC1B9E"/>
    <w:rsid w:val="00FC2696"/>
    <w:rsid w:val="00FC2B8A"/>
    <w:rsid w:val="00FC3085"/>
    <w:rsid w:val="00FC4AEE"/>
    <w:rsid w:val="00FC6179"/>
    <w:rsid w:val="00FC6E92"/>
    <w:rsid w:val="00FC7AD5"/>
    <w:rsid w:val="00FD0021"/>
    <w:rsid w:val="00FD09E7"/>
    <w:rsid w:val="00FD0DEB"/>
    <w:rsid w:val="00FD1EC4"/>
    <w:rsid w:val="00FD25A2"/>
    <w:rsid w:val="00FD28E4"/>
    <w:rsid w:val="00FD42A0"/>
    <w:rsid w:val="00FD57C4"/>
    <w:rsid w:val="00FD6608"/>
    <w:rsid w:val="00FD7D0F"/>
    <w:rsid w:val="00FD7F96"/>
    <w:rsid w:val="00FE0D21"/>
    <w:rsid w:val="00FE1B6B"/>
    <w:rsid w:val="00FE1C26"/>
    <w:rsid w:val="00FE28A1"/>
    <w:rsid w:val="00FE3CDF"/>
    <w:rsid w:val="00FE5D8C"/>
    <w:rsid w:val="00FE6420"/>
    <w:rsid w:val="00FF00E3"/>
    <w:rsid w:val="00FF2022"/>
    <w:rsid w:val="00FF238A"/>
    <w:rsid w:val="00FF344D"/>
    <w:rsid w:val="00FF4400"/>
    <w:rsid w:val="00FF4A66"/>
    <w:rsid w:val="00FF5396"/>
    <w:rsid w:val="00FF7A8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39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L3,H3,Proposa,Project 3,h3,Heading 3 - old,1.2.3.,alltoc,3,Heading 4 Proposal,h31,h32,Bold Head,bh,(1.1.1),hd3,Minor,1.1.1 Heading,0,Heading 2.3,(Alt+3),Titles,(Alt+3)1,(Alt+3)2,(Alt+3)3,(Alt+3)4,(Alt+3)5,(Alt+3)6,(Alt+3)11,(Alt+3)21,l3"/>
    <w:basedOn w:val="a"/>
    <w:next w:val="a"/>
    <w:uiPriority w:val="9"/>
    <w:qFormat/>
    <w:rsid w:val="00623457"/>
    <w:pPr>
      <w:keepNext/>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aliases w:val="bl"/>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uiPriority w:val="99"/>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0"/>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4574D6"/>
    <w:rPr>
      <w:color w:val="605E5C"/>
      <w:shd w:val="clear" w:color="auto" w:fill="E1DFDD"/>
    </w:rPr>
  </w:style>
  <w:style w:type="character" w:customStyle="1" w:styleId="UnresolvedMention6">
    <w:name w:val="Unresolved Mention6"/>
    <w:basedOn w:val="a0"/>
    <w:uiPriority w:val="99"/>
    <w:semiHidden/>
    <w:unhideWhenUsed/>
    <w:rsid w:val="00A02D9E"/>
    <w:rPr>
      <w:color w:val="605E5C"/>
      <w:shd w:val="clear" w:color="auto" w:fill="E1DFDD"/>
    </w:rPr>
  </w:style>
  <w:style w:type="character" w:styleId="aff4">
    <w:name w:val="Unresolved Mention"/>
    <w:basedOn w:val="a0"/>
    <w:uiPriority w:val="99"/>
    <w:semiHidden/>
    <w:unhideWhenUsed/>
    <w:rsid w:val="007C5266"/>
    <w:rPr>
      <w:color w:val="605E5C"/>
      <w:shd w:val="clear" w:color="auto" w:fill="E1DFDD"/>
    </w:rPr>
  </w:style>
  <w:style w:type="character" w:customStyle="1" w:styleId="cf01">
    <w:name w:val="cf01"/>
    <w:basedOn w:val="a0"/>
    <w:rsid w:val="00066DBD"/>
    <w:rPr>
      <w:rFonts w:ascii="Segoe UI" w:hAnsi="Segoe UI" w:cs="Segoe UI" w:hint="default"/>
      <w:sz w:val="18"/>
      <w:szCs w:val="18"/>
    </w:rPr>
  </w:style>
  <w:style w:type="character" w:customStyle="1" w:styleId="cf11">
    <w:name w:val="cf11"/>
    <w:basedOn w:val="a0"/>
    <w:rsid w:val="00066DB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83409417">
      <w:bodyDiv w:val="1"/>
      <w:marLeft w:val="0"/>
      <w:marRight w:val="0"/>
      <w:marTop w:val="0"/>
      <w:marBottom w:val="0"/>
      <w:divBdr>
        <w:top w:val="none" w:sz="0" w:space="0" w:color="auto"/>
        <w:left w:val="none" w:sz="0" w:space="0" w:color="auto"/>
        <w:bottom w:val="none" w:sz="0" w:space="0" w:color="auto"/>
        <w:right w:val="none" w:sz="0" w:space="0" w:color="auto"/>
      </w:divBdr>
    </w:div>
    <w:div w:id="607197536">
      <w:bodyDiv w:val="1"/>
      <w:marLeft w:val="0"/>
      <w:marRight w:val="0"/>
      <w:marTop w:val="0"/>
      <w:marBottom w:val="0"/>
      <w:divBdr>
        <w:top w:val="none" w:sz="0" w:space="0" w:color="auto"/>
        <w:left w:val="none" w:sz="0" w:space="0" w:color="auto"/>
        <w:bottom w:val="none" w:sz="0" w:space="0" w:color="auto"/>
        <w:right w:val="none" w:sz="0" w:space="0" w:color="auto"/>
      </w:divBdr>
    </w:div>
    <w:div w:id="778111980">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8097875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eader" Target="header5.xml"/><Relationship Id="rId21" Type="http://schemas.openxmlformats.org/officeDocument/2006/relationships/hyperlink" Target="http://www.promitheus.gov.gr" TargetMode="External"/><Relationship Id="rId34" Type="http://schemas.openxmlformats.org/officeDocument/2006/relationships/hyperlink" Target="https://www.gsis.gr/dimosia-dioikisi/G-Clou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ktpae.gr" TargetMode="External"/><Relationship Id="rId29" Type="http://schemas.openxmlformats.org/officeDocument/2006/relationships/hyperlink" Target="http://www.eaadhsy.gr/n4412/art79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gsis.gr"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greece20.gov.gr/diakirykseis-kai-diagwnismoi/"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e3p.jrc.ec.europa.eu/node/575"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gsis.gr" TargetMode="External"/><Relationship Id="rId38" Type="http://schemas.openxmlformats.org/officeDocument/2006/relationships/header" Target="header4.xml"/></Relationships>
</file>

<file path=word/_rels/footer1.xml.rels><?xml version="1.0" encoding="UTF-8" standalone="yes"?>
<Relationships xmlns="http://schemas.openxmlformats.org/package/2006/relationships"><Relationship Id="rId2" Type="http://schemas.openxmlformats.org/officeDocument/2006/relationships/image" Target="cid:image001.png@01D7CF3A.4F56F270"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cid:image001.png@01D7CF3A.4F56F27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5B501-865F-456A-A1C8-2B1E1FB1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171</Pages>
  <Words>58399</Words>
  <Characters>332878</Characters>
  <Application>Microsoft Office Word</Application>
  <DocSecurity>0</DocSecurity>
  <Lines>2773</Lines>
  <Paragraphs>780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2022-08-30T09:01:00Z</dcterms:created>
  <dcterms:modified xsi:type="dcterms:W3CDTF">2022-09-05T11:36:00Z</dcterms:modified>
</cp:coreProperties>
</file>